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102862" w14:textId="77777777" w:rsidR="006B69AD" w:rsidRPr="00D908B3" w:rsidRDefault="003C6529" w:rsidP="00747F2D">
      <w:pPr>
        <w:pStyle w:val="Cover"/>
        <w:framePr w:wrap="notBeside"/>
        <w:rPr>
          <w:del w:id="1" w:author="Stuart McLarnon (NESO)" w:date="2024-11-18T11:41:00Z"/>
        </w:rPr>
      </w:pPr>
      <w:bookmarkStart w:id="2" w:name="_Toc16863230"/>
      <w:del w:id="3" w:author="Stuart McLarnon (NESO)" w:date="2024-11-18T11:41:00Z">
        <w:r w:rsidRPr="00D908B3">
          <w:delText>EU NCER</w:delText>
        </w:r>
        <w:r w:rsidR="005E7200" w:rsidRPr="00D908B3">
          <w:delText xml:space="preserve">: System </w:delText>
        </w:r>
        <w:r w:rsidR="000226A1" w:rsidRPr="00D908B3">
          <w:delText>Defence</w:delText>
        </w:r>
        <w:r w:rsidR="005E7200" w:rsidRPr="00D908B3">
          <w:delText xml:space="preserve"> Plan</w:delText>
        </w:r>
      </w:del>
    </w:p>
    <w:p w14:paraId="15EA1F61" w14:textId="77777777" w:rsidR="006B69AD" w:rsidRPr="00D908B3" w:rsidRDefault="00614067" w:rsidP="00747F2D">
      <w:pPr>
        <w:pStyle w:val="CoverSubtitle"/>
        <w:framePr w:wrap="notBeside"/>
        <w:rPr>
          <w:del w:id="4" w:author="Stuart McLarnon (NESO)" w:date="2024-11-18T11:41:00Z"/>
        </w:rPr>
      </w:pPr>
      <w:del w:id="5" w:author="Stuart McLarnon (NESO)" w:date="2024-11-18T11:41:00Z">
        <w:r w:rsidRPr="00D908B3">
          <w:delText xml:space="preserve">Issue </w:delText>
        </w:r>
        <w:r w:rsidR="002270B5" w:rsidRPr="000372B2">
          <w:delText>5</w:delText>
        </w:r>
      </w:del>
    </w:p>
    <w:p w14:paraId="51C295AB" w14:textId="77777777" w:rsidR="006B69AD" w:rsidRPr="00D908B3" w:rsidRDefault="009C5958" w:rsidP="00EC0C49">
      <w:pPr>
        <w:ind w:left="-1701" w:hanging="142"/>
        <w:rPr>
          <w:del w:id="6" w:author="Stuart McLarnon (NESO)" w:date="2024-11-18T11:41:00Z"/>
        </w:rPr>
      </w:pPr>
      <w:del w:id="7" w:author="Stuart McLarnon (NESO)" w:date="2024-11-18T11:41:00Z">
        <w:r>
          <w:delText>March 2024</w:delText>
        </w:r>
      </w:del>
    </w:p>
    <w:p w14:paraId="30F49B43" w14:textId="77777777" w:rsidR="006B69AD" w:rsidRPr="00D908B3" w:rsidRDefault="006B69AD" w:rsidP="00BC1612">
      <w:pPr>
        <w:pStyle w:val="BodyText"/>
        <w:rPr>
          <w:del w:id="8" w:author="Stuart McLarnon (NESO)" w:date="2024-11-18T11:41:00Z"/>
        </w:rPr>
        <w:sectPr w:rsidR="006B69AD" w:rsidRPr="00D908B3" w:rsidSect="005D2C9F">
          <w:footerReference w:type="default" r:id="rId12"/>
          <w:headerReference w:type="first" r:id="rId13"/>
          <w:footerReference w:type="first" r:id="rId14"/>
          <w:pgSz w:w="11906" w:h="16838" w:code="9"/>
          <w:pgMar w:top="2608" w:right="1588" w:bottom="1134" w:left="3402" w:header="567" w:footer="567" w:gutter="0"/>
          <w:pgNumType w:start="0"/>
          <w:cols w:space="708"/>
          <w:titlePg/>
          <w:docGrid w:linePitch="360"/>
        </w:sectPr>
      </w:pPr>
    </w:p>
    <w:p w14:paraId="67698E58" w14:textId="52B1D76D" w:rsidR="00701B06" w:rsidRDefault="00701B06" w:rsidP="00A8669E">
      <w:pPr>
        <w:rPr>
          <w:ins w:id="11" w:author="Stuart McLarnon (NESO)" w:date="2024-11-18T11:41:00Z"/>
          <w:rFonts w:ascii="Poppins" w:hAnsi="Poppins" w:cs="Poppins"/>
        </w:rPr>
      </w:pPr>
      <w:ins w:id="12" w:author="Stuart McLarnon (NESO)" w:date="2024-11-18T11:41:00Z">
        <w:r w:rsidRPr="00701B06">
          <w:rPr>
            <w:rFonts w:ascii="Poppins" w:hAnsi="Poppins" w:cs="Poppins"/>
            <w:noProof/>
          </w:rPr>
          <mc:AlternateContent>
            <mc:Choice Requires="wps">
              <w:drawing>
                <wp:anchor distT="0" distB="0" distL="114300" distR="114300" simplePos="0" relativeHeight="251668480" behindDoc="0" locked="0" layoutInCell="1" allowOverlap="1" wp14:anchorId="2F0AEECA" wp14:editId="0DCEADE9">
                  <wp:simplePos x="0" y="0"/>
                  <wp:positionH relativeFrom="column">
                    <wp:posOffset>-2160270</wp:posOffset>
                  </wp:positionH>
                  <wp:positionV relativeFrom="paragraph">
                    <wp:posOffset>-720090</wp:posOffset>
                  </wp:positionV>
                  <wp:extent cx="7481454" cy="5058888"/>
                  <wp:effectExtent l="0" t="0" r="24765" b="27940"/>
                  <wp:wrapNone/>
                  <wp:docPr id="29" name="Text Box 29"/>
                  <wp:cNvGraphicFramePr/>
                  <a:graphic xmlns:a="http://schemas.openxmlformats.org/drawingml/2006/main">
                    <a:graphicData uri="http://schemas.microsoft.com/office/word/2010/wordprocessingShape">
                      <wps:wsp>
                        <wps:cNvSpPr txBox="1"/>
                        <wps:spPr>
                          <a:xfrm>
                            <a:off x="0" y="0"/>
                            <a:ext cx="7481454" cy="5058888"/>
                          </a:xfrm>
                          <a:prstGeom prst="rect">
                            <a:avLst/>
                          </a:prstGeom>
                          <a:solidFill>
                            <a:srgbClr val="3F0731"/>
                          </a:solidFill>
                          <a:ln w="6350">
                            <a:solidFill>
                              <a:srgbClr val="3F0731"/>
                            </a:solidFill>
                          </a:ln>
                        </wps:spPr>
                        <wps:txbx>
                          <w:txbxContent>
                            <w:p w14:paraId="7A599714" w14:textId="641EAF36" w:rsidR="00701B06" w:rsidRDefault="00701B06" w:rsidP="00701B06">
                              <w:pPr>
                                <w:rPr>
                                  <w:ins w:id="13" w:author="Stuart McLarnon (NESO)" w:date="2024-11-18T11:41:00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F0AEECA" id="_x0000_t202" coordsize="21600,21600" o:spt="202" path="m,l,21600r21600,l21600,xe">
                  <v:stroke joinstyle="miter"/>
                  <v:path gradientshapeok="t" o:connecttype="rect"/>
                </v:shapetype>
                <v:shape id="Text Box 29" o:spid="_x0000_s1026" type="#_x0000_t202" style="position:absolute;margin-left:-170.1pt;margin-top:-56.7pt;width:589.1pt;height:398.3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" fillcolor="#3f0731" strokecolor="#3f0731" strokeweight=".5pt">
                  <v:textbox>
                    <w:txbxContent>
                      <w:p w14:paraId="7A599714" w14:textId="641EAF36" w:rsidR="00701B06" w:rsidRDefault="00701B06" w:rsidP="00701B06">
                        <w:pPr>
                          <w:rPr>
                            <w:ins w:id="14" w:author="Stuart McLarnon (NESO)" w:date="2024-11-18T11:41:00Z"/>
                          </w:rPr>
                        </w:pPr>
                      </w:p>
                    </w:txbxContent>
                  </v:textbox>
                </v:shape>
              </w:pict>
            </mc:Fallback>
          </mc:AlternateContent>
        </w:r>
        <w:r w:rsidRPr="00701B06">
          <w:rPr>
            <w:rFonts w:ascii="Poppins" w:hAnsi="Poppins" w:cs="Poppins"/>
            <w:noProof/>
          </w:rPr>
          <mc:AlternateContent>
            <mc:Choice Requires="wps">
              <w:drawing>
                <wp:anchor distT="0" distB="0" distL="114300" distR="114300" simplePos="0" relativeHeight="251659264" behindDoc="1" locked="0" layoutInCell="1" allowOverlap="1" wp14:anchorId="128AF39A" wp14:editId="60192A8D">
                  <wp:simplePos x="0" y="0"/>
                  <wp:positionH relativeFrom="page">
                    <wp:align>left</wp:align>
                  </wp:positionH>
                  <wp:positionV relativeFrom="paragraph">
                    <wp:posOffset>-718461</wp:posOffset>
                  </wp:positionV>
                  <wp:extent cx="7528956" cy="11585050"/>
                  <wp:effectExtent l="0" t="0" r="15240" b="16510"/>
                  <wp:wrapNone/>
                  <wp:docPr id="23" name="Rectangle 23"/>
                  <wp:cNvGraphicFramePr/>
                  <a:graphic xmlns:a="http://schemas.openxmlformats.org/drawingml/2006/main">
                    <a:graphicData uri="http://schemas.microsoft.com/office/word/2010/wordprocessingShape">
                      <wps:wsp>
                        <wps:cNvSpPr/>
                        <wps:spPr>
                          <a:xfrm>
                            <a:off x="0" y="0"/>
                            <a:ext cx="7528956" cy="11585050"/>
                          </a:xfrm>
                          <a:prstGeom prst="rect">
                            <a:avLst/>
                          </a:prstGeom>
                          <a:solidFill>
                            <a:srgbClr val="3F0731"/>
                          </a:solidFill>
                          <a:ln>
                            <a:solidFill>
                              <a:srgbClr val="3F073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4050BF8C">
                <v:rect id="Rectangle 23" style="position:absolute;margin-left:0;margin-top:-56.55pt;width:592.85pt;height:912.2pt;z-index:-25165721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spid="_x0000_s1026" fillcolor="#3f0731" strokecolor="#3f0731" strokeweight="1pt" w14:anchorId="716986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">
                  <w10:wrap anchorx="page"/>
                </v:rect>
              </w:pict>
            </mc:Fallback>
          </mc:AlternateContent>
        </w:r>
      </w:ins>
    </w:p>
    <w:p w14:paraId="64CCE16D" w14:textId="3D9BBF21" w:rsidR="00701B06" w:rsidRDefault="00701B06" w:rsidP="00A8669E">
      <w:pPr>
        <w:rPr>
          <w:ins w:id="14" w:author="Stuart McLarnon (NESO)" w:date="2024-11-18T11:41:00Z"/>
          <w:rFonts w:ascii="Poppins" w:hAnsi="Poppins" w:cs="Poppins"/>
        </w:rPr>
      </w:pPr>
    </w:p>
    <w:p w14:paraId="2FD2CCC7" w14:textId="5ADB9D1C" w:rsidR="00701B06" w:rsidRDefault="00701B06" w:rsidP="00A8669E">
      <w:pPr>
        <w:rPr>
          <w:ins w:id="15" w:author="Stuart McLarnon (NESO)" w:date="2024-11-18T11:41:00Z"/>
          <w:rFonts w:ascii="Poppins" w:hAnsi="Poppins" w:cs="Poppins"/>
        </w:rPr>
      </w:pPr>
    </w:p>
    <w:p w14:paraId="30D98AC8" w14:textId="3D1AF111" w:rsidR="00701B06" w:rsidRDefault="00701B06" w:rsidP="00A8669E">
      <w:pPr>
        <w:rPr>
          <w:ins w:id="16" w:author="Stuart McLarnon (NESO)" w:date="2024-11-18T11:41:00Z"/>
          <w:rFonts w:ascii="Poppins" w:hAnsi="Poppins" w:cs="Poppins"/>
        </w:rPr>
      </w:pPr>
    </w:p>
    <w:p w14:paraId="40613F9F" w14:textId="35EB6758" w:rsidR="00701B06" w:rsidRDefault="00701B06" w:rsidP="00A8669E">
      <w:pPr>
        <w:rPr>
          <w:ins w:id="17" w:author="Stuart McLarnon (NESO)" w:date="2024-11-18T11:41:00Z"/>
          <w:rFonts w:ascii="Poppins" w:hAnsi="Poppins" w:cs="Poppins"/>
        </w:rPr>
      </w:pPr>
    </w:p>
    <w:p w14:paraId="498FC7FE" w14:textId="1395C9FE" w:rsidR="00701B06" w:rsidRDefault="00701B06" w:rsidP="00A8669E">
      <w:pPr>
        <w:rPr>
          <w:ins w:id="18" w:author="Stuart McLarnon (NESO)" w:date="2024-11-18T11:41:00Z"/>
          <w:rFonts w:ascii="Poppins" w:hAnsi="Poppins" w:cs="Poppins"/>
        </w:rPr>
      </w:pPr>
    </w:p>
    <w:p w14:paraId="6BD84E2E" w14:textId="129D856D" w:rsidR="00701B06" w:rsidRDefault="00701B06" w:rsidP="00A8669E">
      <w:pPr>
        <w:rPr>
          <w:ins w:id="19" w:author="Stuart McLarnon (NESO)" w:date="2024-11-18T11:41:00Z"/>
          <w:rFonts w:ascii="Poppins" w:hAnsi="Poppins" w:cs="Poppins"/>
        </w:rPr>
      </w:pPr>
    </w:p>
    <w:p w14:paraId="7290B8A6" w14:textId="75A1E83D" w:rsidR="00701B06" w:rsidRDefault="00701B06" w:rsidP="00A8669E">
      <w:pPr>
        <w:rPr>
          <w:ins w:id="20" w:author="Stuart McLarnon (NESO)" w:date="2024-11-18T11:41:00Z"/>
          <w:rFonts w:ascii="Poppins" w:hAnsi="Poppins" w:cs="Poppins"/>
        </w:rPr>
      </w:pPr>
    </w:p>
    <w:p w14:paraId="2B393DF0" w14:textId="6CFB9371" w:rsidR="00701B06" w:rsidRDefault="00701B06" w:rsidP="00A8669E">
      <w:pPr>
        <w:rPr>
          <w:ins w:id="21" w:author="Stuart McLarnon (NESO)" w:date="2024-11-18T11:41:00Z"/>
          <w:rFonts w:ascii="Poppins" w:hAnsi="Poppins" w:cs="Poppins"/>
        </w:rPr>
      </w:pPr>
    </w:p>
    <w:p w14:paraId="6C967512" w14:textId="3BC0CB40" w:rsidR="00701B06" w:rsidRDefault="00701B06" w:rsidP="00A8669E">
      <w:pPr>
        <w:rPr>
          <w:ins w:id="22" w:author="Stuart McLarnon (NESO)" w:date="2024-11-18T11:41:00Z"/>
          <w:rFonts w:ascii="Poppins" w:hAnsi="Poppins" w:cs="Poppins"/>
        </w:rPr>
      </w:pPr>
    </w:p>
    <w:p w14:paraId="63844BF2" w14:textId="5FACD71D" w:rsidR="00701B06" w:rsidRDefault="00701B06" w:rsidP="00A8669E">
      <w:pPr>
        <w:rPr>
          <w:ins w:id="23" w:author="Stuart McLarnon (NESO)" w:date="2024-11-18T11:41:00Z"/>
          <w:rFonts w:ascii="Poppins" w:hAnsi="Poppins" w:cs="Poppins"/>
        </w:rPr>
      </w:pPr>
    </w:p>
    <w:p w14:paraId="0E1F1527" w14:textId="2A4EE772" w:rsidR="00701B06" w:rsidRDefault="00701B06" w:rsidP="00A8669E">
      <w:pPr>
        <w:rPr>
          <w:ins w:id="24" w:author="Stuart McLarnon (NESO)" w:date="2024-11-18T11:41:00Z"/>
          <w:rFonts w:ascii="Poppins" w:hAnsi="Poppins" w:cs="Poppins"/>
        </w:rPr>
      </w:pPr>
    </w:p>
    <w:p w14:paraId="66F655E5" w14:textId="24B93F22" w:rsidR="00701B06" w:rsidRDefault="00701B06" w:rsidP="00A8669E">
      <w:pPr>
        <w:rPr>
          <w:ins w:id="25" w:author="Stuart McLarnon (NESO)" w:date="2024-11-18T11:41:00Z"/>
          <w:rFonts w:ascii="Poppins" w:hAnsi="Poppins" w:cs="Poppins"/>
        </w:rPr>
      </w:pPr>
    </w:p>
    <w:p w14:paraId="1C4BEE9B" w14:textId="32276176" w:rsidR="00701B06" w:rsidRDefault="00701B06" w:rsidP="00A8669E">
      <w:pPr>
        <w:rPr>
          <w:ins w:id="26" w:author="Stuart McLarnon (NESO)" w:date="2024-11-18T11:41:00Z"/>
          <w:rFonts w:ascii="Poppins" w:hAnsi="Poppins" w:cs="Poppins"/>
        </w:rPr>
      </w:pPr>
    </w:p>
    <w:p w14:paraId="250D43F1" w14:textId="22CE78C4" w:rsidR="00701B06" w:rsidRDefault="00701B06" w:rsidP="00A8669E">
      <w:pPr>
        <w:rPr>
          <w:ins w:id="27" w:author="Stuart McLarnon (NESO)" w:date="2024-11-18T11:41:00Z"/>
          <w:rFonts w:ascii="Poppins" w:hAnsi="Poppins" w:cs="Poppins"/>
        </w:rPr>
      </w:pPr>
    </w:p>
    <w:p w14:paraId="1EB54C69" w14:textId="07E4AD10" w:rsidR="00701B06" w:rsidRDefault="00701B06" w:rsidP="00A8669E">
      <w:pPr>
        <w:rPr>
          <w:ins w:id="28" w:author="Stuart McLarnon (NESO)" w:date="2024-11-18T11:41:00Z"/>
          <w:rFonts w:ascii="Poppins" w:hAnsi="Poppins" w:cs="Poppins"/>
        </w:rPr>
      </w:pPr>
    </w:p>
    <w:p w14:paraId="53F40A79" w14:textId="71B7B08C" w:rsidR="00701B06" w:rsidRDefault="00D70D71" w:rsidP="00A8669E">
      <w:pPr>
        <w:rPr>
          <w:ins w:id="29" w:author="Stuart McLarnon (NESO)" w:date="2024-11-18T11:41:00Z"/>
          <w:rFonts w:ascii="Poppins" w:hAnsi="Poppins" w:cs="Poppins"/>
        </w:rPr>
      </w:pPr>
      <w:ins w:id="30" w:author="Stuart McLarnon (NESO)" w:date="2024-11-18T11:41:00Z">
        <w:r w:rsidRPr="00701B06">
          <w:rPr>
            <w:rFonts w:ascii="Poppins" w:hAnsi="Poppins" w:cs="Poppins"/>
            <w:noProof/>
          </w:rPr>
          <mc:AlternateContent>
            <mc:Choice Requires="wps">
              <w:drawing>
                <wp:anchor distT="0" distB="0" distL="114300" distR="114300" simplePos="0" relativeHeight="251666432" behindDoc="0" locked="0" layoutInCell="1" allowOverlap="1" wp14:anchorId="3E65A099" wp14:editId="5A355EB3">
                  <wp:simplePos x="0" y="0"/>
                  <wp:positionH relativeFrom="page">
                    <wp:posOffset>882015</wp:posOffset>
                  </wp:positionH>
                  <wp:positionV relativeFrom="paragraph">
                    <wp:posOffset>140942</wp:posOffset>
                  </wp:positionV>
                  <wp:extent cx="5829300" cy="2590800"/>
                  <wp:effectExtent l="0" t="0" r="19050" b="19050"/>
                  <wp:wrapNone/>
                  <wp:docPr id="3" name="Text Box 3"/>
                  <wp:cNvGraphicFramePr/>
                  <a:graphic xmlns:a="http://schemas.openxmlformats.org/drawingml/2006/main">
                    <a:graphicData uri="http://schemas.microsoft.com/office/word/2010/wordprocessingShape">
                      <wps:wsp>
                        <wps:cNvSpPr txBox="1"/>
                        <wps:spPr>
                          <a:xfrm>
                            <a:off x="0" y="0"/>
                            <a:ext cx="5829300" cy="2590800"/>
                          </a:xfrm>
                          <a:prstGeom prst="rect">
                            <a:avLst/>
                          </a:prstGeom>
                          <a:solidFill>
                            <a:srgbClr val="3F0731"/>
                          </a:solidFill>
                          <a:ln w="6350">
                            <a:solidFill>
                              <a:srgbClr val="3F0731"/>
                            </a:solidFill>
                          </a:ln>
                        </wps:spPr>
                        <wps:txbx>
                          <w:txbxContent>
                            <w:p w14:paraId="2A00B72C" w14:textId="77777777" w:rsidR="00701B06" w:rsidRPr="00210A43" w:rsidRDefault="00701B06" w:rsidP="00701B06">
                              <w:pPr>
                                <w:pStyle w:val="CoverSubtitle"/>
                                <w:rPr>
                                  <w:ins w:id="31" w:author="Stuart McLarnon (NESO)" w:date="2024-11-18T11:41:00Z"/>
                                  <w:rFonts w:ascii="Poppins Medium" w:hAnsi="Poppins Medium" w:cs="Poppins Medium"/>
                                  <w:color w:val="FFFFFF" w:themeColor="background1"/>
                                  <w:sz w:val="72"/>
                                  <w:szCs w:val="32"/>
                                </w:rPr>
                              </w:pPr>
                              <w:ins w:id="32" w:author="Stuart McLarnon (NESO)" w:date="2024-11-18T11:41:00Z">
                                <w:r w:rsidRPr="00210A43">
                                  <w:rPr>
                                    <w:rFonts w:ascii="Poppins Medium" w:hAnsi="Poppins Medium" w:cs="Poppins Medium"/>
                                    <w:color w:val="FFFFFF" w:themeColor="background1"/>
                                    <w:sz w:val="72"/>
                                    <w:szCs w:val="32"/>
                                  </w:rPr>
                                  <w:t>EU NCER: System Defence Plan</w:t>
                                </w:r>
                              </w:ins>
                            </w:p>
                            <w:p w14:paraId="787FEE65" w14:textId="0577A676" w:rsidR="00701B06" w:rsidRPr="00210A43" w:rsidRDefault="00701B06" w:rsidP="00701B06">
                              <w:pPr>
                                <w:pStyle w:val="CoverSubtitle"/>
                                <w:rPr>
                                  <w:ins w:id="33" w:author="Stuart McLarnon (NESO)" w:date="2024-11-18T11:41:00Z"/>
                                  <w:rFonts w:ascii="Poppins Medium" w:hAnsi="Poppins Medium" w:cs="Poppins Medium"/>
                                  <w:color w:val="FFFFFF" w:themeColor="background1"/>
                                  <w:szCs w:val="44"/>
                                </w:rPr>
                              </w:pPr>
                              <w:ins w:id="34" w:author="Stuart McLarnon (NESO)" w:date="2024-11-18T11:41:00Z">
                                <w:r w:rsidRPr="00210A43">
                                  <w:rPr>
                                    <w:rFonts w:ascii="Poppins Medium" w:hAnsi="Poppins Medium" w:cs="Poppins Medium"/>
                                    <w:color w:val="FFFFFF" w:themeColor="background1"/>
                                    <w:szCs w:val="44"/>
                                  </w:rPr>
                                  <w:t xml:space="preserve">Issue </w:t>
                                </w:r>
                                <w:r w:rsidR="00FF3E3B">
                                  <w:rPr>
                                    <w:rFonts w:ascii="Poppins Medium" w:hAnsi="Poppins Medium" w:cs="Poppins Medium"/>
                                    <w:color w:val="FFFFFF" w:themeColor="background1"/>
                                    <w:szCs w:val="44"/>
                                  </w:rPr>
                                  <w:t>6</w:t>
                                </w:r>
                              </w:ins>
                            </w:p>
                            <w:p w14:paraId="4050F552" w14:textId="7DE11F0C" w:rsidR="00701B06" w:rsidRPr="009E6461" w:rsidRDefault="009E6461" w:rsidP="00701B06">
                              <w:pPr>
                                <w:rPr>
                                  <w:ins w:id="35" w:author="Stuart McLarnon (NESO)" w:date="2024-11-18T11:41:00Z"/>
                                  <w:rFonts w:ascii="Poppins Medium" w:hAnsi="Poppins Medium" w:cs="Poppins Medium"/>
                                  <w:color w:val="FFFFFF" w:themeColor="background1"/>
                                  <w:sz w:val="36"/>
                                  <w:szCs w:val="36"/>
                                  <w:rPrChange w:id="36" w:author="Stuart McLarnon (NESO)" w:date="2025-01-22T11:59:00Z" w16du:dateUtc="2025-01-22T11:59:00Z">
                                    <w:rPr>
                                      <w:ins w:id="37" w:author="Stuart McLarnon (NESO)" w:date="2024-11-18T11:41:00Z"/>
                                    </w:rPr>
                                  </w:rPrChange>
                                </w:rPr>
                              </w:pPr>
                              <w:ins w:id="38" w:author="Stuart McLarnon (NESO)" w:date="2025-01-22T11:59:00Z" w16du:dateUtc="2025-01-22T11:59:00Z">
                                <w:r w:rsidRPr="009E6461">
                                  <w:rPr>
                                    <w:rFonts w:ascii="Poppins Medium" w:hAnsi="Poppins Medium" w:cs="Poppins Medium"/>
                                    <w:color w:val="FFFFFF" w:themeColor="background1"/>
                                    <w:sz w:val="36"/>
                                    <w:szCs w:val="36"/>
                                    <w:rPrChange w:id="39" w:author="Stuart McLarnon (NESO)" w:date="2025-01-22T11:59:00Z" w16du:dateUtc="2025-01-22T11:59:00Z">
                                      <w:rPr/>
                                    </w:rPrChange>
                                  </w:rPr>
                                  <w:t>January 2025</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65A099" id="Text Box 3" o:spid="_x0000_s1027" type="#_x0000_t202" style="position:absolute;margin-left:69.45pt;margin-top:11.1pt;width:459pt;height:204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" fillcolor="#3f0731" strokecolor="#3f0731" strokeweight=".5pt">
                  <v:textbox>
                    <w:txbxContent>
                      <w:p w14:paraId="2A00B72C" w14:textId="77777777" w:rsidR="00701B06" w:rsidRPr="00210A43" w:rsidRDefault="00701B06" w:rsidP="00701B06">
                        <w:pPr>
                          <w:pStyle w:val="CoverSubtitle"/>
                          <w:rPr>
                            <w:ins w:id="41" w:author="Stuart McLarnon (NESO)" w:date="2024-11-18T11:41:00Z"/>
                            <w:rFonts w:ascii="Poppins Medium" w:hAnsi="Poppins Medium" w:cs="Poppins Medium"/>
                            <w:color w:val="FFFFFF" w:themeColor="background1"/>
                            <w:sz w:val="72"/>
                            <w:szCs w:val="32"/>
                          </w:rPr>
                        </w:pPr>
                        <w:ins w:id="42" w:author="Stuart McLarnon (NESO)" w:date="2024-11-18T11:41:00Z">
                          <w:r w:rsidRPr="00210A43">
                            <w:rPr>
                              <w:rFonts w:ascii="Poppins Medium" w:hAnsi="Poppins Medium" w:cs="Poppins Medium"/>
                              <w:color w:val="FFFFFF" w:themeColor="background1"/>
                              <w:sz w:val="72"/>
                              <w:szCs w:val="32"/>
                            </w:rPr>
                            <w:t>EU NCER: System Defence Plan</w:t>
                          </w:r>
                        </w:ins>
                      </w:p>
                      <w:p w14:paraId="787FEE65" w14:textId="0577A676" w:rsidR="00701B06" w:rsidRPr="00210A43" w:rsidRDefault="00701B06" w:rsidP="00701B06">
                        <w:pPr>
                          <w:pStyle w:val="CoverSubtitle"/>
                          <w:rPr>
                            <w:ins w:id="43" w:author="Stuart McLarnon (NESO)" w:date="2024-11-18T11:41:00Z"/>
                            <w:rFonts w:ascii="Poppins Medium" w:hAnsi="Poppins Medium" w:cs="Poppins Medium"/>
                            <w:color w:val="FFFFFF" w:themeColor="background1"/>
                            <w:szCs w:val="44"/>
                          </w:rPr>
                        </w:pPr>
                        <w:ins w:id="44" w:author="Stuart McLarnon (NESO)" w:date="2024-11-18T11:41:00Z">
                          <w:r w:rsidRPr="00210A43">
                            <w:rPr>
                              <w:rFonts w:ascii="Poppins Medium" w:hAnsi="Poppins Medium" w:cs="Poppins Medium"/>
                              <w:color w:val="FFFFFF" w:themeColor="background1"/>
                              <w:szCs w:val="44"/>
                            </w:rPr>
                            <w:t xml:space="preserve">Issue </w:t>
                          </w:r>
                          <w:r w:rsidR="00FF3E3B">
                            <w:rPr>
                              <w:rFonts w:ascii="Poppins Medium" w:hAnsi="Poppins Medium" w:cs="Poppins Medium"/>
                              <w:color w:val="FFFFFF" w:themeColor="background1"/>
                              <w:szCs w:val="44"/>
                            </w:rPr>
                            <w:t>6</w:t>
                          </w:r>
                        </w:ins>
                      </w:p>
                      <w:p w14:paraId="4050F552" w14:textId="7DE11F0C" w:rsidR="00701B06" w:rsidRPr="009E6461" w:rsidRDefault="009E6461" w:rsidP="00701B06">
                        <w:pPr>
                          <w:rPr>
                            <w:ins w:id="45" w:author="Stuart McLarnon (NESO)" w:date="2024-11-18T11:41:00Z"/>
                            <w:rFonts w:ascii="Poppins Medium" w:hAnsi="Poppins Medium" w:cs="Poppins Medium"/>
                            <w:color w:val="FFFFFF" w:themeColor="background1"/>
                            <w:sz w:val="36"/>
                            <w:szCs w:val="36"/>
                            <w:rPrChange w:id="46" w:author="Stuart McLarnon (NESO)" w:date="2025-01-22T11:59:00Z" w16du:dateUtc="2025-01-22T11:59:00Z">
                              <w:rPr>
                                <w:ins w:id="47" w:author="Stuart McLarnon (NESO)" w:date="2024-11-18T11:41:00Z"/>
                              </w:rPr>
                            </w:rPrChange>
                          </w:rPr>
                        </w:pPr>
                        <w:ins w:id="48" w:author="Stuart McLarnon (NESO)" w:date="2025-01-22T11:59:00Z" w16du:dateUtc="2025-01-22T11:59:00Z">
                          <w:r w:rsidRPr="009E6461">
                            <w:rPr>
                              <w:rFonts w:ascii="Poppins Medium" w:hAnsi="Poppins Medium" w:cs="Poppins Medium"/>
                              <w:color w:val="FFFFFF" w:themeColor="background1"/>
                              <w:sz w:val="36"/>
                              <w:szCs w:val="36"/>
                              <w:rPrChange w:id="49" w:author="Stuart McLarnon (NESO)" w:date="2025-01-22T11:59:00Z" w16du:dateUtc="2025-01-22T11:59:00Z">
                                <w:rPr/>
                              </w:rPrChange>
                            </w:rPr>
                            <w:t>January 2025</w:t>
                          </w:r>
                        </w:ins>
                      </w:p>
                    </w:txbxContent>
                  </v:textbox>
                  <w10:wrap anchorx="page"/>
                </v:shape>
              </w:pict>
            </mc:Fallback>
          </mc:AlternateContent>
        </w:r>
      </w:ins>
    </w:p>
    <w:p w14:paraId="1E1085BA" w14:textId="77777777" w:rsidR="00701B06" w:rsidRDefault="00701B06" w:rsidP="00A8669E">
      <w:pPr>
        <w:rPr>
          <w:ins w:id="40" w:author="Stuart McLarnon (NESO)" w:date="2024-11-18T11:41:00Z"/>
          <w:rFonts w:ascii="Poppins" w:hAnsi="Poppins" w:cs="Poppins"/>
        </w:rPr>
      </w:pPr>
    </w:p>
    <w:p w14:paraId="09EC4DD3" w14:textId="77777777" w:rsidR="00701B06" w:rsidRDefault="00701B06" w:rsidP="00A8669E">
      <w:pPr>
        <w:rPr>
          <w:ins w:id="41" w:author="Stuart McLarnon (NESO)" w:date="2024-11-18T11:41:00Z"/>
          <w:rFonts w:ascii="Poppins" w:hAnsi="Poppins" w:cs="Poppins"/>
        </w:rPr>
      </w:pPr>
    </w:p>
    <w:p w14:paraId="403A885A" w14:textId="77777777" w:rsidR="00701B06" w:rsidRDefault="00701B06" w:rsidP="00A8669E">
      <w:pPr>
        <w:rPr>
          <w:ins w:id="42" w:author="Stuart McLarnon (NESO)" w:date="2024-11-18T11:41:00Z"/>
          <w:rFonts w:ascii="Poppins" w:hAnsi="Poppins" w:cs="Poppins"/>
        </w:rPr>
      </w:pPr>
    </w:p>
    <w:p w14:paraId="772FB252" w14:textId="49346306" w:rsidR="00701B06" w:rsidRDefault="00701B06" w:rsidP="00A8669E">
      <w:pPr>
        <w:rPr>
          <w:ins w:id="43" w:author="Stuart McLarnon (NESO)" w:date="2024-11-18T11:41:00Z"/>
          <w:rFonts w:ascii="Poppins" w:hAnsi="Poppins" w:cs="Poppins"/>
        </w:rPr>
      </w:pPr>
    </w:p>
    <w:p w14:paraId="4B323EBF" w14:textId="3853D4DE" w:rsidR="00701B06" w:rsidRDefault="00701B06" w:rsidP="00A8669E">
      <w:pPr>
        <w:rPr>
          <w:ins w:id="44" w:author="Stuart McLarnon (NESO)" w:date="2024-11-18T11:41:00Z"/>
          <w:rFonts w:ascii="Poppins" w:hAnsi="Poppins" w:cs="Poppins"/>
        </w:rPr>
      </w:pPr>
    </w:p>
    <w:p w14:paraId="06971743" w14:textId="3B63BEF8" w:rsidR="00701B06" w:rsidRDefault="00701B06" w:rsidP="00A8669E">
      <w:pPr>
        <w:rPr>
          <w:ins w:id="45" w:author="Stuart McLarnon (NESO)" w:date="2024-11-18T11:41:00Z"/>
          <w:rFonts w:ascii="Poppins" w:hAnsi="Poppins" w:cs="Poppins"/>
        </w:rPr>
      </w:pPr>
    </w:p>
    <w:p w14:paraId="33D99E72" w14:textId="4A0B8722" w:rsidR="00701B06" w:rsidRDefault="00701B06" w:rsidP="00A8669E">
      <w:pPr>
        <w:rPr>
          <w:ins w:id="46" w:author="Stuart McLarnon (NESO)" w:date="2024-11-18T11:41:00Z"/>
          <w:rFonts w:ascii="Poppins" w:hAnsi="Poppins" w:cs="Poppins"/>
        </w:rPr>
      </w:pPr>
    </w:p>
    <w:p w14:paraId="237254FF" w14:textId="42E43218" w:rsidR="00701B06" w:rsidRDefault="00701B06" w:rsidP="00A8669E">
      <w:pPr>
        <w:rPr>
          <w:ins w:id="47" w:author="Stuart McLarnon (NESO)" w:date="2024-11-18T11:41:00Z"/>
          <w:rFonts w:ascii="Poppins" w:hAnsi="Poppins" w:cs="Poppins"/>
        </w:rPr>
      </w:pPr>
    </w:p>
    <w:p w14:paraId="74AF5938" w14:textId="4496E56D" w:rsidR="00701B06" w:rsidRDefault="00701B06" w:rsidP="00A8669E">
      <w:pPr>
        <w:rPr>
          <w:ins w:id="48" w:author="Stuart McLarnon (NESO)" w:date="2024-11-18T11:41:00Z"/>
          <w:rFonts w:ascii="Poppins" w:hAnsi="Poppins" w:cs="Poppins"/>
        </w:rPr>
      </w:pPr>
    </w:p>
    <w:p w14:paraId="343EA0E5" w14:textId="77777777" w:rsidR="00701B06" w:rsidRDefault="00701B06" w:rsidP="00A8669E">
      <w:pPr>
        <w:rPr>
          <w:ins w:id="49" w:author="Stuart McLarnon (NESO)" w:date="2024-11-18T11:41:00Z"/>
          <w:rFonts w:ascii="Poppins" w:hAnsi="Poppins" w:cs="Poppins"/>
        </w:rPr>
      </w:pPr>
    </w:p>
    <w:p w14:paraId="1AECF9F4" w14:textId="77777777" w:rsidR="00701B06" w:rsidRDefault="00701B06" w:rsidP="00C201BC">
      <w:pPr>
        <w:jc w:val="center"/>
        <w:rPr>
          <w:ins w:id="50" w:author="Stuart McLarnon (NESO)" w:date="2024-11-18T11:41:00Z"/>
          <w:rFonts w:ascii="Poppins" w:hAnsi="Poppins" w:cs="Poppins"/>
        </w:rPr>
      </w:pPr>
    </w:p>
    <w:p w14:paraId="6E7D6662" w14:textId="7D2853F5" w:rsidR="00701B06" w:rsidRDefault="00701B06" w:rsidP="00A8669E">
      <w:pPr>
        <w:rPr>
          <w:ins w:id="51" w:author="Stuart McLarnon (NESO)" w:date="2024-11-18T11:41:00Z"/>
          <w:rFonts w:ascii="Poppins" w:hAnsi="Poppins" w:cs="Poppins"/>
        </w:rPr>
      </w:pPr>
    </w:p>
    <w:p w14:paraId="7DE365FF" w14:textId="3A2F00DB" w:rsidR="00701B06" w:rsidRDefault="00701B06" w:rsidP="00A8669E">
      <w:pPr>
        <w:rPr>
          <w:ins w:id="52" w:author="Stuart McLarnon (NESO)" w:date="2024-11-18T11:41:00Z"/>
          <w:rFonts w:ascii="Poppins" w:hAnsi="Poppins" w:cs="Poppins"/>
        </w:rPr>
      </w:pPr>
    </w:p>
    <w:p w14:paraId="27ED3733" w14:textId="0F29E7E0" w:rsidR="00701B06" w:rsidRDefault="00D70D71" w:rsidP="00A8669E">
      <w:pPr>
        <w:rPr>
          <w:ins w:id="53" w:author="Stuart McLarnon (NESO)" w:date="2024-11-18T11:41:00Z"/>
          <w:rFonts w:ascii="Poppins" w:hAnsi="Poppins" w:cs="Poppins"/>
        </w:rPr>
      </w:pPr>
      <w:ins w:id="54" w:author="Stuart McLarnon (NESO)" w:date="2024-11-18T11:41:00Z">
        <w:r>
          <w:rPr>
            <w:rFonts w:ascii="Poppins" w:hAnsi="Poppins" w:cs="Poppins"/>
            <w:noProof/>
          </w:rPr>
          <mc:AlternateContent>
            <mc:Choice Requires="wps">
              <w:drawing>
                <wp:anchor distT="0" distB="0" distL="114300" distR="114300" simplePos="0" relativeHeight="251669504" behindDoc="0" locked="0" layoutInCell="1" allowOverlap="1" wp14:anchorId="67952AFC" wp14:editId="586BC6FB">
                  <wp:simplePos x="0" y="0"/>
                  <wp:positionH relativeFrom="column">
                    <wp:posOffset>-2112066</wp:posOffset>
                  </wp:positionH>
                  <wp:positionV relativeFrom="paragraph">
                    <wp:posOffset>327439</wp:posOffset>
                  </wp:positionV>
                  <wp:extent cx="2480807" cy="1590261"/>
                  <wp:effectExtent l="0" t="0" r="15240" b="10160"/>
                  <wp:wrapNone/>
                  <wp:docPr id="94" name="Text Box 94"/>
                  <wp:cNvGraphicFramePr/>
                  <a:graphic xmlns:a="http://schemas.openxmlformats.org/drawingml/2006/main">
                    <a:graphicData uri="http://schemas.microsoft.com/office/word/2010/wordprocessingShape">
                      <wps:wsp>
                        <wps:cNvSpPr txBox="1"/>
                        <wps:spPr>
                          <a:xfrm>
                            <a:off x="0" y="0"/>
                            <a:ext cx="2480807" cy="1590261"/>
                          </a:xfrm>
                          <a:prstGeom prst="rect">
                            <a:avLst/>
                          </a:prstGeom>
                          <a:solidFill>
                            <a:srgbClr val="3F0731"/>
                          </a:solidFill>
                          <a:ln w="6350">
                            <a:solidFill>
                              <a:srgbClr val="3F0731"/>
                            </a:solidFill>
                          </a:ln>
                        </wps:spPr>
                        <wps:txbx>
                          <w:txbxContent>
                            <w:p w14:paraId="4A87E3A7" w14:textId="4EB13166" w:rsidR="00D70D71" w:rsidRDefault="00D70D71">
                              <w:pPr>
                                <w:rPr>
                                  <w:ins w:id="55" w:author="Stuart McLarnon (NESO)" w:date="2024-11-18T11:41:00Z"/>
                                </w:rPr>
                              </w:pPr>
                              <w:ins w:id="56" w:author="Stuart McLarnon (NESO)" w:date="2024-11-18T11:41:00Z">
                                <w:r>
                                  <w:rPr>
                                    <w:noProof/>
                                  </w:rPr>
                                  <w:drawing>
                                    <wp:inline distT="0" distB="0" distL="0" distR="0" wp14:anchorId="7EC0E5A0" wp14:editId="3D47C72A">
                                      <wp:extent cx="2114550" cy="1428750"/>
                                      <wp:effectExtent l="0" t="0" r="0" b="0"/>
                                      <wp:docPr id="95" name="Picture 95"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Picture 95" descr="A logo for a company&#10;&#10;Description automatically generated"/>
                                              <pic:cNvPicPr/>
                                            </pic:nvPicPr>
                                            <pic:blipFill>
                                              <a:blip r:embed="rId15"/>
                                              <a:stretch>
                                                <a:fillRect/>
                                              </a:stretch>
                                            </pic:blipFill>
                                            <pic:spPr>
                                              <a:xfrm>
                                                <a:off x="0" y="0"/>
                                                <a:ext cx="2114550" cy="1428750"/>
                                              </a:xfrm>
                                              <a:prstGeom prst="rect">
                                                <a:avLst/>
                                              </a:prstGeom>
                                            </pic:spPr>
                                          </pic:pic>
                                        </a:graphicData>
                                      </a:graphic>
                                    </wp:inline>
                                  </w:drawing>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952AFC" id="Text Box 94" o:spid="_x0000_s1028" type="#_x0000_t202" style="position:absolute;margin-left:-166.3pt;margin-top:25.8pt;width:195.35pt;height:125.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" fillcolor="#3f0731" strokecolor="#3f0731" strokeweight=".5pt">
                  <v:textbox>
                    <w:txbxContent>
                      <w:p w14:paraId="4A87E3A7" w14:textId="4EB13166" w:rsidR="00D70D71" w:rsidRDefault="00D70D71">
                        <w:pPr>
                          <w:rPr>
                            <w:ins w:id="67" w:author="Stuart McLarnon (NESO)" w:date="2024-11-18T11:41:00Z"/>
                          </w:rPr>
                        </w:pPr>
                        <w:ins w:id="68" w:author="Stuart McLarnon (NESO)" w:date="2024-11-18T11:41:00Z">
                          <w:r>
                            <w:rPr>
                              <w:noProof/>
                            </w:rPr>
                            <w:drawing>
                              <wp:inline distT="0" distB="0" distL="0" distR="0" wp14:anchorId="7EC0E5A0" wp14:editId="3D47C72A">
                                <wp:extent cx="2114550" cy="1428750"/>
                                <wp:effectExtent l="0" t="0" r="0" b="0"/>
                                <wp:docPr id="95" name="Picture 95"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Picture 95" descr="A logo for a company&#10;&#10;Description automatically generated"/>
                                        <pic:cNvPicPr/>
                                      </pic:nvPicPr>
                                      <pic:blipFill>
                                        <a:blip r:embed="rId16"/>
                                        <a:stretch>
                                          <a:fillRect/>
                                        </a:stretch>
                                      </pic:blipFill>
                                      <pic:spPr>
                                        <a:xfrm>
                                          <a:off x="0" y="0"/>
                                          <a:ext cx="2114550" cy="1428750"/>
                                        </a:xfrm>
                                        <a:prstGeom prst="rect">
                                          <a:avLst/>
                                        </a:prstGeom>
                                      </pic:spPr>
                                    </pic:pic>
                                  </a:graphicData>
                                </a:graphic>
                              </wp:inline>
                            </w:drawing>
                          </w:r>
                        </w:ins>
                      </w:p>
                    </w:txbxContent>
                  </v:textbox>
                </v:shape>
              </w:pict>
            </mc:Fallback>
          </mc:AlternateContent>
        </w:r>
      </w:ins>
    </w:p>
    <w:p w14:paraId="7F1088D8" w14:textId="77777777" w:rsidR="00701B06" w:rsidRDefault="00701B06" w:rsidP="00A8669E">
      <w:pPr>
        <w:rPr>
          <w:ins w:id="57" w:author="Stuart McLarnon (NESO)" w:date="2024-11-18T11:41:00Z"/>
          <w:rFonts w:ascii="Poppins" w:hAnsi="Poppins" w:cs="Poppins"/>
        </w:rPr>
      </w:pPr>
    </w:p>
    <w:p w14:paraId="1D6BC0EE" w14:textId="238A2DFB" w:rsidR="00A8669E" w:rsidRPr="00701B06" w:rsidRDefault="00A8669E" w:rsidP="00A8669E">
      <w:pPr>
        <w:rPr>
          <w:ins w:id="58" w:author="Stuart McLarnon (NESO)" w:date="2024-11-18T11:41:00Z"/>
          <w:rFonts w:ascii="Poppins" w:hAnsi="Poppins" w:cs="Poppins"/>
        </w:rPr>
      </w:pPr>
    </w:p>
    <w:p w14:paraId="49D52F78" w14:textId="1FD023ED" w:rsidR="00A8669E" w:rsidRPr="00701B06" w:rsidRDefault="00A8669E" w:rsidP="00A8669E">
      <w:pPr>
        <w:rPr>
          <w:ins w:id="59" w:author="Stuart McLarnon (NESO)" w:date="2024-11-18T11:41:00Z"/>
          <w:rFonts w:ascii="Poppins" w:hAnsi="Poppins" w:cs="Poppins"/>
        </w:rPr>
      </w:pPr>
      <w:ins w:id="60" w:author="Stuart McLarnon (NESO)" w:date="2024-11-18T11:41:00Z">
        <w:r w:rsidRPr="00701B06">
          <w:rPr>
            <w:rFonts w:ascii="Poppins" w:hAnsi="Poppins" w:cs="Poppins"/>
            <w:noProof/>
          </w:rPr>
          <mc:AlternateContent>
            <mc:Choice Requires="wps">
              <w:drawing>
                <wp:anchor distT="0" distB="0" distL="114300" distR="114300" simplePos="0" relativeHeight="251661312" behindDoc="0" locked="0" layoutInCell="1" allowOverlap="1" wp14:anchorId="3043D40B" wp14:editId="65495DF8">
                  <wp:simplePos x="0" y="0"/>
                  <wp:positionH relativeFrom="column">
                    <wp:posOffset>-2054059</wp:posOffset>
                  </wp:positionH>
                  <wp:positionV relativeFrom="paragraph">
                    <wp:posOffset>8252460</wp:posOffset>
                  </wp:positionV>
                  <wp:extent cx="2185060" cy="1377166"/>
                  <wp:effectExtent l="0" t="0" r="24765" b="13970"/>
                  <wp:wrapNone/>
                  <wp:docPr id="31" name="Text Box 31"/>
                  <wp:cNvGraphicFramePr/>
                  <a:graphic xmlns:a="http://schemas.openxmlformats.org/drawingml/2006/main">
                    <a:graphicData uri="http://schemas.microsoft.com/office/word/2010/wordprocessingShape">
                      <wps:wsp>
                        <wps:cNvSpPr txBox="1"/>
                        <wps:spPr>
                          <a:xfrm>
                            <a:off x="0" y="0"/>
                            <a:ext cx="2185060" cy="1377166"/>
                          </a:xfrm>
                          <a:prstGeom prst="rect">
                            <a:avLst/>
                          </a:prstGeom>
                          <a:solidFill>
                            <a:srgbClr val="3F0731"/>
                          </a:solidFill>
                          <a:ln w="6350">
                            <a:solidFill>
                              <a:srgbClr val="3F0731"/>
                            </a:solidFill>
                          </a:ln>
                        </wps:spPr>
                        <wps:txbx>
                          <w:txbxContent>
                            <w:p w14:paraId="32037DDC" w14:textId="77777777" w:rsidR="00A8669E" w:rsidRDefault="00A8669E" w:rsidP="00A8669E">
                              <w:pPr>
                                <w:shd w:val="clear" w:color="auto" w:fill="3F0731"/>
                                <w:rPr>
                                  <w:ins w:id="61" w:author="Stuart McLarnon (NESO)" w:date="2024-11-18T11:41:00Z"/>
                                </w:rPr>
                              </w:pPr>
                              <w:ins w:id="62" w:author="Stuart McLarnon (NESO)" w:date="2024-11-18T11:41:00Z">
                                <w:r>
                                  <w:rPr>
                                    <w:noProof/>
                                  </w:rPr>
                                  <w:drawing>
                                    <wp:inline distT="0" distB="0" distL="0" distR="0" wp14:anchorId="4B00215C" wp14:editId="5F0CA85A">
                                      <wp:extent cx="1892935" cy="1278890"/>
                                      <wp:effectExtent l="0" t="0" r="0" b="0"/>
                                      <wp:docPr id="91" name="Picture 91"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A logo for a company&#10;&#10;Description automatically generated"/>
                                              <pic:cNvPicPr/>
                                            </pic:nvPicPr>
                                            <pic:blipFill>
                                              <a:blip r:embed="rId15"/>
                                              <a:stretch>
                                                <a:fillRect/>
                                              </a:stretch>
                                            </pic:blipFill>
                                            <pic:spPr>
                                              <a:xfrm>
                                                <a:off x="0" y="0"/>
                                                <a:ext cx="1892935" cy="1278890"/>
                                              </a:xfrm>
                                              <a:prstGeom prst="rect">
                                                <a:avLst/>
                                              </a:prstGeom>
                                            </pic:spPr>
                                          </pic:pic>
                                        </a:graphicData>
                                      </a:graphic>
                                    </wp:inline>
                                  </w:drawing>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043D40B" id="Text Box 31" o:spid="_x0000_s1029" type="#_x0000_t202" style="position:absolute;margin-left:-161.75pt;margin-top:649.8pt;width:172.05pt;height:108.4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" fillcolor="#3f0731" strokecolor="#3f0731" strokeweight=".5pt">
                  <v:textbox>
                    <w:txbxContent>
                      <w:p w14:paraId="32037DDC" w14:textId="77777777" w:rsidR="00A8669E" w:rsidRDefault="00A8669E" w:rsidP="00A8669E">
                        <w:pPr>
                          <w:shd w:val="clear" w:color="auto" w:fill="3F0731"/>
                          <w:rPr>
                            <w:ins w:id="75" w:author="Stuart McLarnon (NESO)" w:date="2024-11-18T11:41:00Z"/>
                          </w:rPr>
                        </w:pPr>
                        <w:ins w:id="76" w:author="Stuart McLarnon (NESO)" w:date="2024-11-18T11:41:00Z">
                          <w:r>
                            <w:rPr>
                              <w:noProof/>
                            </w:rPr>
                            <w:drawing>
                              <wp:inline distT="0" distB="0" distL="0" distR="0" wp14:anchorId="4B00215C" wp14:editId="5F0CA85A">
                                <wp:extent cx="1892935" cy="1278890"/>
                                <wp:effectExtent l="0" t="0" r="0" b="0"/>
                                <wp:docPr id="91" name="Picture 91"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A logo for a company&#10;&#10;Description automatically generated"/>
                                        <pic:cNvPicPr/>
                                      </pic:nvPicPr>
                                      <pic:blipFill>
                                        <a:blip r:embed="rId16"/>
                                        <a:stretch>
                                          <a:fillRect/>
                                        </a:stretch>
                                      </pic:blipFill>
                                      <pic:spPr>
                                        <a:xfrm>
                                          <a:off x="0" y="0"/>
                                          <a:ext cx="1892935" cy="1278890"/>
                                        </a:xfrm>
                                        <a:prstGeom prst="rect">
                                          <a:avLst/>
                                        </a:prstGeom>
                                      </pic:spPr>
                                    </pic:pic>
                                  </a:graphicData>
                                </a:graphic>
                              </wp:inline>
                            </w:drawing>
                          </w:r>
                        </w:ins>
                      </w:p>
                    </w:txbxContent>
                  </v:textbox>
                </v:shape>
              </w:pict>
            </mc:Fallback>
          </mc:AlternateContent>
        </w:r>
      </w:ins>
    </w:p>
    <w:bookmarkEnd w:id="2"/>
    <w:p w14:paraId="4F263244" w14:textId="04394CCF" w:rsidR="00757389" w:rsidRPr="00701B06" w:rsidRDefault="00757389">
      <w:pPr>
        <w:pStyle w:val="TOC1"/>
        <w:rPr>
          <w:rFonts w:ascii="Poppins" w:hAnsi="Poppins"/>
          <w:rPrChange w:id="63" w:author="Stuart McLarnon (NESO)" w:date="2024-11-18T11:41:00Z">
            <w:rPr>
              <w:sz w:val="28"/>
            </w:rPr>
          </w:rPrChange>
        </w:rPr>
        <w:pPrChange w:id="64" w:author="Stuart McLarnon (NESO)" w:date="2024-11-18T11:41:00Z">
          <w:pPr>
            <w:pStyle w:val="BodyText"/>
            <w:framePr w:w="6963" w:wrap="notBeside" w:vAnchor="page" w:hAnchor="page" w:x="3346" w:y="1186" w:anchorLock="1"/>
          </w:pPr>
        </w:pPrChange>
      </w:pPr>
      <w:r w:rsidRPr="00701B06">
        <w:rPr>
          <w:rFonts w:ascii="Poppins" w:hAnsi="Poppins"/>
          <w:rPrChange w:id="65" w:author="Stuart McLarnon (NESO)" w:date="2024-11-18T11:41:00Z">
            <w:rPr>
              <w:bCs/>
              <w:color w:val="F26522" w:themeColor="accent1"/>
              <w:sz w:val="28"/>
            </w:rPr>
          </w:rPrChange>
        </w:rPr>
        <w:lastRenderedPageBreak/>
        <w:t>Contents</w:t>
      </w:r>
    </w:p>
    <w:p w14:paraId="2ED03D9F" w14:textId="1D2DD0CB" w:rsidR="00CB4164" w:rsidRDefault="009E5FDA">
      <w:pPr>
        <w:pStyle w:val="TOC1"/>
        <w:rPr>
          <w:ins w:id="66" w:author="Stuart McLarnon (NESO)" w:date="2025-01-22T11:59:00Z" w16du:dateUtc="2025-01-22T11:59:00Z"/>
          <w:rFonts w:asciiTheme="minorHAnsi" w:eastAsiaTheme="minorEastAsia" w:hAnsiTheme="minorHAnsi" w:cstheme="minorBidi"/>
          <w:b w:val="0"/>
          <w:bCs w:val="0"/>
          <w:color w:val="auto"/>
          <w:kern w:val="2"/>
          <w:lang w:eastAsia="en-GB"/>
          <w14:ligatures w14:val="standardContextual"/>
        </w:rPr>
      </w:pPr>
      <w:r w:rsidRPr="00701B06">
        <w:rPr>
          <w:rFonts w:ascii="Poppins" w:hAnsi="Poppins"/>
          <w:color w:val="auto"/>
          <w:rPrChange w:id="67" w:author="Stuart McLarnon (NESO)" w:date="2024-11-18T11:41:00Z">
            <w:rPr/>
          </w:rPrChange>
        </w:rPr>
        <w:fldChar w:fldCharType="begin"/>
      </w:r>
      <w:r w:rsidRPr="00701B06">
        <w:rPr>
          <w:rFonts w:ascii="Poppins" w:hAnsi="Poppins" w:cs="Poppins"/>
          <w:color w:val="auto"/>
        </w:rPr>
        <w:instrText xml:space="preserve"> TOC \o "1-3" \h \z \u </w:instrText>
      </w:r>
      <w:r w:rsidRPr="00701B06">
        <w:rPr>
          <w:rFonts w:ascii="Poppins" w:hAnsi="Poppins"/>
          <w:color w:val="auto"/>
          <w:rPrChange w:id="68" w:author="Stuart McLarnon (NESO)" w:date="2024-11-18T11:41:00Z">
            <w:rPr/>
          </w:rPrChange>
        </w:rPr>
        <w:fldChar w:fldCharType="separate"/>
      </w:r>
      <w:ins w:id="69" w:author="Stuart McLarnon (NESO)" w:date="2025-01-22T11:59:00Z" w16du:dateUtc="2025-01-22T11:59:00Z">
        <w:r w:rsidR="00CB4164" w:rsidRPr="004458EF">
          <w:rPr>
            <w:rStyle w:val="Hyperlink"/>
          </w:rPr>
          <w:fldChar w:fldCharType="begin"/>
        </w:r>
        <w:r w:rsidR="00CB4164" w:rsidRPr="004458EF">
          <w:rPr>
            <w:rStyle w:val="Hyperlink"/>
          </w:rPr>
          <w:instrText xml:space="preserve"> </w:instrText>
        </w:r>
        <w:r w:rsidR="00CB4164">
          <w:instrText>HYPERLINK \l "_Toc188439564"</w:instrText>
        </w:r>
        <w:r w:rsidR="00CB4164" w:rsidRPr="004458EF">
          <w:rPr>
            <w:rStyle w:val="Hyperlink"/>
          </w:rPr>
          <w:instrText xml:space="preserve"> </w:instrText>
        </w:r>
        <w:r w:rsidR="00CB4164" w:rsidRPr="004458EF">
          <w:rPr>
            <w:rStyle w:val="Hyperlink"/>
          </w:rPr>
        </w:r>
        <w:r w:rsidR="00CB4164" w:rsidRPr="004458EF">
          <w:rPr>
            <w:rStyle w:val="Hyperlink"/>
          </w:rPr>
          <w:fldChar w:fldCharType="separate"/>
        </w:r>
        <w:r w:rsidR="00CB4164" w:rsidRPr="004458EF">
          <w:rPr>
            <w:rStyle w:val="Hyperlink"/>
          </w:rPr>
          <w:t>1</w:t>
        </w:r>
        <w:r w:rsidR="00CB4164">
          <w:rPr>
            <w:rFonts w:asciiTheme="minorHAnsi" w:eastAsiaTheme="minorEastAsia" w:hAnsiTheme="minorHAnsi" w:cstheme="minorBidi"/>
            <w:b w:val="0"/>
            <w:bCs w:val="0"/>
            <w:color w:val="auto"/>
            <w:kern w:val="2"/>
            <w:lang w:eastAsia="en-GB"/>
            <w14:ligatures w14:val="standardContextual"/>
          </w:rPr>
          <w:tab/>
        </w:r>
        <w:r w:rsidR="00CB4164" w:rsidRPr="004458EF">
          <w:rPr>
            <w:rStyle w:val="Hyperlink"/>
          </w:rPr>
          <w:t>Version Control</w:t>
        </w:r>
        <w:r w:rsidR="00CB4164">
          <w:rPr>
            <w:webHidden/>
          </w:rPr>
          <w:tab/>
        </w:r>
        <w:r w:rsidR="00CB4164">
          <w:rPr>
            <w:webHidden/>
          </w:rPr>
          <w:fldChar w:fldCharType="begin"/>
        </w:r>
        <w:r w:rsidR="00CB4164">
          <w:rPr>
            <w:webHidden/>
          </w:rPr>
          <w:instrText xml:space="preserve"> PAGEREF _Toc188439564 \h </w:instrText>
        </w:r>
      </w:ins>
      <w:r w:rsidR="00CB4164">
        <w:rPr>
          <w:webHidden/>
        </w:rPr>
      </w:r>
      <w:r w:rsidR="00CB4164">
        <w:rPr>
          <w:webHidden/>
        </w:rPr>
        <w:fldChar w:fldCharType="separate"/>
      </w:r>
      <w:ins w:id="70" w:author="Stuart McLarnon (NESO)" w:date="2025-01-22T11:59:00Z" w16du:dateUtc="2025-01-22T11:59:00Z">
        <w:r w:rsidR="00CB4164">
          <w:rPr>
            <w:webHidden/>
          </w:rPr>
          <w:t>5</w:t>
        </w:r>
        <w:r w:rsidR="00CB4164">
          <w:rPr>
            <w:webHidden/>
          </w:rPr>
          <w:fldChar w:fldCharType="end"/>
        </w:r>
        <w:r w:rsidR="00CB4164" w:rsidRPr="004458EF">
          <w:rPr>
            <w:rStyle w:val="Hyperlink"/>
          </w:rPr>
          <w:fldChar w:fldCharType="end"/>
        </w:r>
      </w:ins>
    </w:p>
    <w:p w14:paraId="05D8B5F0" w14:textId="4CBA209C" w:rsidR="00CB4164" w:rsidRDefault="00CB4164">
      <w:pPr>
        <w:pStyle w:val="TOC1"/>
        <w:rPr>
          <w:ins w:id="71" w:author="Stuart McLarnon (NESO)" w:date="2025-01-22T11:59:00Z" w16du:dateUtc="2025-01-22T11:59:00Z"/>
          <w:rFonts w:asciiTheme="minorHAnsi" w:eastAsiaTheme="minorEastAsia" w:hAnsiTheme="minorHAnsi" w:cstheme="minorBidi"/>
          <w:b w:val="0"/>
          <w:bCs w:val="0"/>
          <w:color w:val="auto"/>
          <w:kern w:val="2"/>
          <w:lang w:eastAsia="en-GB"/>
          <w14:ligatures w14:val="standardContextual"/>
        </w:rPr>
      </w:pPr>
      <w:ins w:id="72" w:author="Stuart McLarnon (NESO)" w:date="2025-01-22T11:59:00Z" w16du:dateUtc="2025-01-22T11:59:00Z">
        <w:r w:rsidRPr="004458EF">
          <w:rPr>
            <w:rStyle w:val="Hyperlink"/>
          </w:rPr>
          <w:fldChar w:fldCharType="begin"/>
        </w:r>
        <w:r w:rsidRPr="004458EF">
          <w:rPr>
            <w:rStyle w:val="Hyperlink"/>
          </w:rPr>
          <w:instrText xml:space="preserve"> </w:instrText>
        </w:r>
        <w:r>
          <w:instrText>HYPERLINK \l "_Toc188439565"</w:instrText>
        </w:r>
        <w:r w:rsidRPr="004458EF">
          <w:rPr>
            <w:rStyle w:val="Hyperlink"/>
          </w:rPr>
          <w:instrText xml:space="preserve"> </w:instrText>
        </w:r>
        <w:r w:rsidRPr="004458EF">
          <w:rPr>
            <w:rStyle w:val="Hyperlink"/>
          </w:rPr>
        </w:r>
        <w:r w:rsidRPr="004458EF">
          <w:rPr>
            <w:rStyle w:val="Hyperlink"/>
          </w:rPr>
          <w:fldChar w:fldCharType="separate"/>
        </w:r>
        <w:r w:rsidRPr="004458EF">
          <w:rPr>
            <w:rStyle w:val="Hyperlink"/>
          </w:rPr>
          <w:t>2</w:t>
        </w:r>
        <w:r>
          <w:rPr>
            <w:rFonts w:asciiTheme="minorHAnsi" w:eastAsiaTheme="minorEastAsia" w:hAnsiTheme="minorHAnsi" w:cstheme="minorBidi"/>
            <w:b w:val="0"/>
            <w:bCs w:val="0"/>
            <w:color w:val="auto"/>
            <w:kern w:val="2"/>
            <w:lang w:eastAsia="en-GB"/>
            <w14:ligatures w14:val="standardContextual"/>
          </w:rPr>
          <w:tab/>
        </w:r>
        <w:r w:rsidRPr="004458EF">
          <w:rPr>
            <w:rStyle w:val="Hyperlink"/>
          </w:rPr>
          <w:t>Introduction</w:t>
        </w:r>
        <w:r>
          <w:rPr>
            <w:webHidden/>
          </w:rPr>
          <w:tab/>
        </w:r>
        <w:r>
          <w:rPr>
            <w:webHidden/>
          </w:rPr>
          <w:fldChar w:fldCharType="begin"/>
        </w:r>
        <w:r>
          <w:rPr>
            <w:webHidden/>
          </w:rPr>
          <w:instrText xml:space="preserve"> PAGEREF _Toc188439565 \h </w:instrText>
        </w:r>
      </w:ins>
      <w:r>
        <w:rPr>
          <w:webHidden/>
        </w:rPr>
      </w:r>
      <w:r>
        <w:rPr>
          <w:webHidden/>
        </w:rPr>
        <w:fldChar w:fldCharType="separate"/>
      </w:r>
      <w:ins w:id="73" w:author="Stuart McLarnon (NESO)" w:date="2025-01-22T11:59:00Z" w16du:dateUtc="2025-01-22T11:59:00Z">
        <w:r>
          <w:rPr>
            <w:webHidden/>
          </w:rPr>
          <w:t>5</w:t>
        </w:r>
        <w:r>
          <w:rPr>
            <w:webHidden/>
          </w:rPr>
          <w:fldChar w:fldCharType="end"/>
        </w:r>
        <w:r w:rsidRPr="004458EF">
          <w:rPr>
            <w:rStyle w:val="Hyperlink"/>
          </w:rPr>
          <w:fldChar w:fldCharType="end"/>
        </w:r>
      </w:ins>
    </w:p>
    <w:p w14:paraId="65C85C00" w14:textId="2A80F2F4" w:rsidR="00CB4164" w:rsidRDefault="00CB4164">
      <w:pPr>
        <w:pStyle w:val="TOC1"/>
        <w:rPr>
          <w:ins w:id="74" w:author="Stuart McLarnon (NESO)" w:date="2025-01-22T11:59:00Z" w16du:dateUtc="2025-01-22T11:59:00Z"/>
          <w:rFonts w:asciiTheme="minorHAnsi" w:eastAsiaTheme="minorEastAsia" w:hAnsiTheme="minorHAnsi" w:cstheme="minorBidi"/>
          <w:b w:val="0"/>
          <w:bCs w:val="0"/>
          <w:color w:val="auto"/>
          <w:kern w:val="2"/>
          <w:lang w:eastAsia="en-GB"/>
          <w14:ligatures w14:val="standardContextual"/>
        </w:rPr>
      </w:pPr>
      <w:ins w:id="75" w:author="Stuart McLarnon (NESO)" w:date="2025-01-22T11:59:00Z" w16du:dateUtc="2025-01-22T11:59:00Z">
        <w:r w:rsidRPr="004458EF">
          <w:rPr>
            <w:rStyle w:val="Hyperlink"/>
          </w:rPr>
          <w:fldChar w:fldCharType="begin"/>
        </w:r>
        <w:r w:rsidRPr="004458EF">
          <w:rPr>
            <w:rStyle w:val="Hyperlink"/>
          </w:rPr>
          <w:instrText xml:space="preserve"> </w:instrText>
        </w:r>
        <w:r>
          <w:instrText>HYPERLINK \l "_Toc188439566"</w:instrText>
        </w:r>
        <w:r w:rsidRPr="004458EF">
          <w:rPr>
            <w:rStyle w:val="Hyperlink"/>
          </w:rPr>
          <w:instrText xml:space="preserve"> </w:instrText>
        </w:r>
        <w:r w:rsidRPr="004458EF">
          <w:rPr>
            <w:rStyle w:val="Hyperlink"/>
          </w:rPr>
        </w:r>
        <w:r w:rsidRPr="004458EF">
          <w:rPr>
            <w:rStyle w:val="Hyperlink"/>
          </w:rPr>
          <w:fldChar w:fldCharType="separate"/>
        </w:r>
        <w:r w:rsidRPr="004458EF">
          <w:rPr>
            <w:rStyle w:val="Hyperlink"/>
          </w:rPr>
          <w:t>3</w:t>
        </w:r>
        <w:r>
          <w:rPr>
            <w:rFonts w:asciiTheme="minorHAnsi" w:eastAsiaTheme="minorEastAsia" w:hAnsiTheme="minorHAnsi" w:cstheme="minorBidi"/>
            <w:b w:val="0"/>
            <w:bCs w:val="0"/>
            <w:color w:val="auto"/>
            <w:kern w:val="2"/>
            <w:lang w:eastAsia="en-GB"/>
            <w14:ligatures w14:val="standardContextual"/>
          </w:rPr>
          <w:tab/>
        </w:r>
        <w:r w:rsidRPr="004458EF">
          <w:rPr>
            <w:rStyle w:val="Hyperlink"/>
          </w:rPr>
          <w:t>System Defence Plan</w:t>
        </w:r>
        <w:r>
          <w:rPr>
            <w:webHidden/>
          </w:rPr>
          <w:tab/>
        </w:r>
        <w:r>
          <w:rPr>
            <w:webHidden/>
          </w:rPr>
          <w:fldChar w:fldCharType="begin"/>
        </w:r>
        <w:r>
          <w:rPr>
            <w:webHidden/>
          </w:rPr>
          <w:instrText xml:space="preserve"> PAGEREF _Toc188439566 \h </w:instrText>
        </w:r>
      </w:ins>
      <w:r>
        <w:rPr>
          <w:webHidden/>
        </w:rPr>
      </w:r>
      <w:r>
        <w:rPr>
          <w:webHidden/>
        </w:rPr>
        <w:fldChar w:fldCharType="separate"/>
      </w:r>
      <w:ins w:id="76" w:author="Stuart McLarnon (NESO)" w:date="2025-01-22T11:59:00Z" w16du:dateUtc="2025-01-22T11:59:00Z">
        <w:r>
          <w:rPr>
            <w:webHidden/>
          </w:rPr>
          <w:t>8</w:t>
        </w:r>
        <w:r>
          <w:rPr>
            <w:webHidden/>
          </w:rPr>
          <w:fldChar w:fldCharType="end"/>
        </w:r>
        <w:r w:rsidRPr="004458EF">
          <w:rPr>
            <w:rStyle w:val="Hyperlink"/>
          </w:rPr>
          <w:fldChar w:fldCharType="end"/>
        </w:r>
      </w:ins>
    </w:p>
    <w:p w14:paraId="527E6575" w14:textId="1B6A627F" w:rsidR="00CB4164" w:rsidRDefault="00CB4164">
      <w:pPr>
        <w:pStyle w:val="TOC2"/>
        <w:rPr>
          <w:ins w:id="77" w:author="Stuart McLarnon (NESO)" w:date="2025-01-22T11:59:00Z" w16du:dateUtc="2025-01-22T11:59:00Z"/>
          <w:rFonts w:eastAsiaTheme="minorEastAsia"/>
          <w:color w:val="auto"/>
          <w:kern w:val="2"/>
          <w:sz w:val="24"/>
          <w:szCs w:val="24"/>
          <w:lang w:eastAsia="en-GB"/>
          <w14:ligatures w14:val="standardContextual"/>
        </w:rPr>
      </w:pPr>
      <w:ins w:id="78" w:author="Stuart McLarnon (NESO)" w:date="2025-01-22T11:59:00Z" w16du:dateUtc="2025-01-22T11:59:00Z">
        <w:r w:rsidRPr="004458EF">
          <w:rPr>
            <w:rStyle w:val="Hyperlink"/>
          </w:rPr>
          <w:fldChar w:fldCharType="begin"/>
        </w:r>
        <w:r w:rsidRPr="004458EF">
          <w:rPr>
            <w:rStyle w:val="Hyperlink"/>
          </w:rPr>
          <w:instrText xml:space="preserve"> </w:instrText>
        </w:r>
        <w:r>
          <w:instrText>HYPERLINK \l "_Toc188439567"</w:instrText>
        </w:r>
        <w:r w:rsidRPr="004458EF">
          <w:rPr>
            <w:rStyle w:val="Hyperlink"/>
          </w:rPr>
          <w:instrText xml:space="preserve"> </w:instrText>
        </w:r>
        <w:r w:rsidRPr="004458EF">
          <w:rPr>
            <w:rStyle w:val="Hyperlink"/>
          </w:rPr>
        </w:r>
        <w:r w:rsidRPr="004458EF">
          <w:rPr>
            <w:rStyle w:val="Hyperlink"/>
          </w:rPr>
          <w:fldChar w:fldCharType="separate"/>
        </w:r>
        <w:r w:rsidRPr="004458EF">
          <w:rPr>
            <w:rStyle w:val="Hyperlink"/>
            <w:rFonts w:ascii="Poppins Medium" w:hAnsi="Poppins Medium"/>
          </w:rPr>
          <w:t>3.1</w:t>
        </w:r>
        <w:r>
          <w:rPr>
            <w:rFonts w:eastAsiaTheme="minorEastAsia"/>
            <w:color w:val="auto"/>
            <w:kern w:val="2"/>
            <w:sz w:val="24"/>
            <w:szCs w:val="24"/>
            <w:lang w:eastAsia="en-GB"/>
            <w14:ligatures w14:val="standardContextual"/>
          </w:rPr>
          <w:tab/>
        </w:r>
        <w:r w:rsidRPr="004458EF">
          <w:rPr>
            <w:rStyle w:val="Hyperlink"/>
            <w:rFonts w:ascii="Poppins Medium" w:hAnsi="Poppins Medium"/>
          </w:rPr>
          <w:t>Plan Overview</w:t>
        </w:r>
        <w:r>
          <w:rPr>
            <w:webHidden/>
          </w:rPr>
          <w:tab/>
        </w:r>
        <w:r>
          <w:rPr>
            <w:webHidden/>
          </w:rPr>
          <w:fldChar w:fldCharType="begin"/>
        </w:r>
        <w:r>
          <w:rPr>
            <w:webHidden/>
          </w:rPr>
          <w:instrText xml:space="preserve"> PAGEREF _Toc188439567 \h </w:instrText>
        </w:r>
      </w:ins>
      <w:r>
        <w:rPr>
          <w:webHidden/>
        </w:rPr>
      </w:r>
      <w:r>
        <w:rPr>
          <w:webHidden/>
        </w:rPr>
        <w:fldChar w:fldCharType="separate"/>
      </w:r>
      <w:ins w:id="79" w:author="Stuart McLarnon (NESO)" w:date="2025-01-22T11:59:00Z" w16du:dateUtc="2025-01-22T11:59:00Z">
        <w:r>
          <w:rPr>
            <w:webHidden/>
          </w:rPr>
          <w:t>8</w:t>
        </w:r>
        <w:r>
          <w:rPr>
            <w:webHidden/>
          </w:rPr>
          <w:fldChar w:fldCharType="end"/>
        </w:r>
        <w:r w:rsidRPr="004458EF">
          <w:rPr>
            <w:rStyle w:val="Hyperlink"/>
          </w:rPr>
          <w:fldChar w:fldCharType="end"/>
        </w:r>
      </w:ins>
    </w:p>
    <w:p w14:paraId="56072433" w14:textId="1D57D357" w:rsidR="00CB4164" w:rsidRDefault="00CB4164">
      <w:pPr>
        <w:pStyle w:val="TOC2"/>
        <w:rPr>
          <w:ins w:id="80" w:author="Stuart McLarnon (NESO)" w:date="2025-01-22T11:59:00Z" w16du:dateUtc="2025-01-22T11:59:00Z"/>
          <w:rFonts w:eastAsiaTheme="minorEastAsia"/>
          <w:color w:val="auto"/>
          <w:kern w:val="2"/>
          <w:sz w:val="24"/>
          <w:szCs w:val="24"/>
          <w:lang w:eastAsia="en-GB"/>
          <w14:ligatures w14:val="standardContextual"/>
        </w:rPr>
      </w:pPr>
      <w:ins w:id="81" w:author="Stuart McLarnon (NESO)" w:date="2025-01-22T11:59:00Z" w16du:dateUtc="2025-01-22T11:59:00Z">
        <w:r w:rsidRPr="004458EF">
          <w:rPr>
            <w:rStyle w:val="Hyperlink"/>
          </w:rPr>
          <w:fldChar w:fldCharType="begin"/>
        </w:r>
        <w:r w:rsidRPr="004458EF">
          <w:rPr>
            <w:rStyle w:val="Hyperlink"/>
          </w:rPr>
          <w:instrText xml:space="preserve"> </w:instrText>
        </w:r>
        <w:r>
          <w:instrText>HYPERLINK \l "_Toc188439568"</w:instrText>
        </w:r>
        <w:r w:rsidRPr="004458EF">
          <w:rPr>
            <w:rStyle w:val="Hyperlink"/>
          </w:rPr>
          <w:instrText xml:space="preserve"> </w:instrText>
        </w:r>
        <w:r w:rsidRPr="004458EF">
          <w:rPr>
            <w:rStyle w:val="Hyperlink"/>
          </w:rPr>
        </w:r>
        <w:r w:rsidRPr="004458EF">
          <w:rPr>
            <w:rStyle w:val="Hyperlink"/>
          </w:rPr>
          <w:fldChar w:fldCharType="separate"/>
        </w:r>
        <w:r w:rsidRPr="004458EF">
          <w:rPr>
            <w:rStyle w:val="Hyperlink"/>
            <w:rFonts w:ascii="Poppins Medium" w:hAnsi="Poppins Medium"/>
          </w:rPr>
          <w:t>3.2</w:t>
        </w:r>
        <w:r>
          <w:rPr>
            <w:rFonts w:eastAsiaTheme="minorEastAsia"/>
            <w:color w:val="auto"/>
            <w:kern w:val="2"/>
            <w:sz w:val="24"/>
            <w:szCs w:val="24"/>
            <w:lang w:eastAsia="en-GB"/>
            <w14:ligatures w14:val="standardContextual"/>
          </w:rPr>
          <w:tab/>
        </w:r>
        <w:r w:rsidRPr="004458EF">
          <w:rPr>
            <w:rStyle w:val="Hyperlink"/>
            <w:rFonts w:ascii="Poppins Medium" w:hAnsi="Poppins Medium"/>
          </w:rPr>
          <w:t>Activation of System Defence Plan Procedures</w:t>
        </w:r>
        <w:r>
          <w:rPr>
            <w:webHidden/>
          </w:rPr>
          <w:tab/>
        </w:r>
        <w:r>
          <w:rPr>
            <w:webHidden/>
          </w:rPr>
          <w:fldChar w:fldCharType="begin"/>
        </w:r>
        <w:r>
          <w:rPr>
            <w:webHidden/>
          </w:rPr>
          <w:instrText xml:space="preserve"> PAGEREF _Toc188439568 \h </w:instrText>
        </w:r>
      </w:ins>
      <w:r>
        <w:rPr>
          <w:webHidden/>
        </w:rPr>
      </w:r>
      <w:r>
        <w:rPr>
          <w:webHidden/>
        </w:rPr>
        <w:fldChar w:fldCharType="separate"/>
      </w:r>
      <w:ins w:id="82" w:author="Stuart McLarnon (NESO)" w:date="2025-01-22T11:59:00Z" w16du:dateUtc="2025-01-22T11:59:00Z">
        <w:r>
          <w:rPr>
            <w:webHidden/>
          </w:rPr>
          <w:t>8</w:t>
        </w:r>
        <w:r>
          <w:rPr>
            <w:webHidden/>
          </w:rPr>
          <w:fldChar w:fldCharType="end"/>
        </w:r>
        <w:r w:rsidRPr="004458EF">
          <w:rPr>
            <w:rStyle w:val="Hyperlink"/>
          </w:rPr>
          <w:fldChar w:fldCharType="end"/>
        </w:r>
      </w:ins>
    </w:p>
    <w:p w14:paraId="6B04AB8A" w14:textId="54F27742" w:rsidR="00CB4164" w:rsidRDefault="00CB4164">
      <w:pPr>
        <w:pStyle w:val="TOC1"/>
        <w:rPr>
          <w:ins w:id="83" w:author="Stuart McLarnon (NESO)" w:date="2025-01-22T11:59:00Z" w16du:dateUtc="2025-01-22T11:59:00Z"/>
          <w:rFonts w:asciiTheme="minorHAnsi" w:eastAsiaTheme="minorEastAsia" w:hAnsiTheme="minorHAnsi" w:cstheme="minorBidi"/>
          <w:b w:val="0"/>
          <w:bCs w:val="0"/>
          <w:color w:val="auto"/>
          <w:kern w:val="2"/>
          <w:lang w:eastAsia="en-GB"/>
          <w14:ligatures w14:val="standardContextual"/>
        </w:rPr>
      </w:pPr>
      <w:ins w:id="84" w:author="Stuart McLarnon (NESO)" w:date="2025-01-22T11:59:00Z" w16du:dateUtc="2025-01-22T11:59:00Z">
        <w:r w:rsidRPr="004458EF">
          <w:rPr>
            <w:rStyle w:val="Hyperlink"/>
          </w:rPr>
          <w:fldChar w:fldCharType="begin"/>
        </w:r>
        <w:r w:rsidRPr="004458EF">
          <w:rPr>
            <w:rStyle w:val="Hyperlink"/>
          </w:rPr>
          <w:instrText xml:space="preserve"> </w:instrText>
        </w:r>
        <w:r>
          <w:instrText>HYPERLINK \l "_Toc188439569"</w:instrText>
        </w:r>
        <w:r w:rsidRPr="004458EF">
          <w:rPr>
            <w:rStyle w:val="Hyperlink"/>
          </w:rPr>
          <w:instrText xml:space="preserve"> </w:instrText>
        </w:r>
        <w:r w:rsidRPr="004458EF">
          <w:rPr>
            <w:rStyle w:val="Hyperlink"/>
          </w:rPr>
        </w:r>
        <w:r w:rsidRPr="004458EF">
          <w:rPr>
            <w:rStyle w:val="Hyperlink"/>
          </w:rPr>
          <w:fldChar w:fldCharType="separate"/>
        </w:r>
        <w:r w:rsidRPr="004458EF">
          <w:rPr>
            <w:rStyle w:val="Hyperlink"/>
          </w:rPr>
          <w:t>4</w:t>
        </w:r>
        <w:r>
          <w:rPr>
            <w:rFonts w:asciiTheme="minorHAnsi" w:eastAsiaTheme="minorEastAsia" w:hAnsiTheme="minorHAnsi" w:cstheme="minorBidi"/>
            <w:b w:val="0"/>
            <w:bCs w:val="0"/>
            <w:color w:val="auto"/>
            <w:kern w:val="2"/>
            <w:lang w:eastAsia="en-GB"/>
            <w14:ligatures w14:val="standardContextual"/>
          </w:rPr>
          <w:tab/>
        </w:r>
        <w:r w:rsidRPr="004458EF">
          <w:rPr>
            <w:rStyle w:val="Hyperlink"/>
          </w:rPr>
          <w:t>System Protection Schemes</w:t>
        </w:r>
        <w:r>
          <w:rPr>
            <w:webHidden/>
          </w:rPr>
          <w:tab/>
        </w:r>
        <w:r>
          <w:rPr>
            <w:webHidden/>
          </w:rPr>
          <w:fldChar w:fldCharType="begin"/>
        </w:r>
        <w:r>
          <w:rPr>
            <w:webHidden/>
          </w:rPr>
          <w:instrText xml:space="preserve"> PAGEREF _Toc188439569 \h </w:instrText>
        </w:r>
      </w:ins>
      <w:r>
        <w:rPr>
          <w:webHidden/>
        </w:rPr>
      </w:r>
      <w:r>
        <w:rPr>
          <w:webHidden/>
        </w:rPr>
        <w:fldChar w:fldCharType="separate"/>
      </w:r>
      <w:ins w:id="85" w:author="Stuart McLarnon (NESO)" w:date="2025-01-22T11:59:00Z" w16du:dateUtc="2025-01-22T11:59:00Z">
        <w:r>
          <w:rPr>
            <w:webHidden/>
          </w:rPr>
          <w:t>10</w:t>
        </w:r>
        <w:r>
          <w:rPr>
            <w:webHidden/>
          </w:rPr>
          <w:fldChar w:fldCharType="end"/>
        </w:r>
        <w:r w:rsidRPr="004458EF">
          <w:rPr>
            <w:rStyle w:val="Hyperlink"/>
          </w:rPr>
          <w:fldChar w:fldCharType="end"/>
        </w:r>
      </w:ins>
    </w:p>
    <w:p w14:paraId="2D35C65E" w14:textId="216D7964" w:rsidR="00CB4164" w:rsidRDefault="00CB4164">
      <w:pPr>
        <w:pStyle w:val="TOC2"/>
        <w:rPr>
          <w:ins w:id="86" w:author="Stuart McLarnon (NESO)" w:date="2025-01-22T11:59:00Z" w16du:dateUtc="2025-01-22T11:59:00Z"/>
          <w:rFonts w:eastAsiaTheme="minorEastAsia"/>
          <w:color w:val="auto"/>
          <w:kern w:val="2"/>
          <w:sz w:val="24"/>
          <w:szCs w:val="24"/>
          <w:lang w:eastAsia="en-GB"/>
          <w14:ligatures w14:val="standardContextual"/>
        </w:rPr>
      </w:pPr>
      <w:ins w:id="87" w:author="Stuart McLarnon (NESO)" w:date="2025-01-22T11:59:00Z" w16du:dateUtc="2025-01-22T11:59:00Z">
        <w:r w:rsidRPr="004458EF">
          <w:rPr>
            <w:rStyle w:val="Hyperlink"/>
          </w:rPr>
          <w:fldChar w:fldCharType="begin"/>
        </w:r>
        <w:r w:rsidRPr="004458EF">
          <w:rPr>
            <w:rStyle w:val="Hyperlink"/>
          </w:rPr>
          <w:instrText xml:space="preserve"> </w:instrText>
        </w:r>
        <w:r>
          <w:instrText>HYPERLINK \l "_Toc188439570"</w:instrText>
        </w:r>
        <w:r w:rsidRPr="004458EF">
          <w:rPr>
            <w:rStyle w:val="Hyperlink"/>
          </w:rPr>
          <w:instrText xml:space="preserve"> </w:instrText>
        </w:r>
        <w:r w:rsidRPr="004458EF">
          <w:rPr>
            <w:rStyle w:val="Hyperlink"/>
          </w:rPr>
        </w:r>
        <w:r w:rsidRPr="004458EF">
          <w:rPr>
            <w:rStyle w:val="Hyperlink"/>
          </w:rPr>
          <w:fldChar w:fldCharType="separate"/>
        </w:r>
        <w:r w:rsidRPr="004458EF">
          <w:rPr>
            <w:rStyle w:val="Hyperlink"/>
            <w:rFonts w:ascii="Poppins Medium" w:hAnsi="Poppins Medium"/>
          </w:rPr>
          <w:t>4.1</w:t>
        </w:r>
        <w:r>
          <w:rPr>
            <w:rFonts w:eastAsiaTheme="minorEastAsia"/>
            <w:color w:val="auto"/>
            <w:kern w:val="2"/>
            <w:sz w:val="24"/>
            <w:szCs w:val="24"/>
            <w:lang w:eastAsia="en-GB"/>
            <w14:ligatures w14:val="standardContextual"/>
          </w:rPr>
          <w:tab/>
        </w:r>
        <w:r w:rsidRPr="004458EF">
          <w:rPr>
            <w:rStyle w:val="Hyperlink"/>
            <w:rFonts w:ascii="Poppins Medium" w:hAnsi="Poppins Medium"/>
          </w:rPr>
          <w:t>Automatic Under Frequency Control Scheme</w:t>
        </w:r>
        <w:r>
          <w:rPr>
            <w:webHidden/>
          </w:rPr>
          <w:tab/>
        </w:r>
        <w:r>
          <w:rPr>
            <w:webHidden/>
          </w:rPr>
          <w:fldChar w:fldCharType="begin"/>
        </w:r>
        <w:r>
          <w:rPr>
            <w:webHidden/>
          </w:rPr>
          <w:instrText xml:space="preserve"> PAGEREF _Toc188439570 \h </w:instrText>
        </w:r>
      </w:ins>
      <w:r>
        <w:rPr>
          <w:webHidden/>
        </w:rPr>
      </w:r>
      <w:r>
        <w:rPr>
          <w:webHidden/>
        </w:rPr>
        <w:fldChar w:fldCharType="separate"/>
      </w:r>
      <w:ins w:id="88" w:author="Stuart McLarnon (NESO)" w:date="2025-01-22T11:59:00Z" w16du:dateUtc="2025-01-22T11:59:00Z">
        <w:r>
          <w:rPr>
            <w:webHidden/>
          </w:rPr>
          <w:t>10</w:t>
        </w:r>
        <w:r>
          <w:rPr>
            <w:webHidden/>
          </w:rPr>
          <w:fldChar w:fldCharType="end"/>
        </w:r>
        <w:r w:rsidRPr="004458EF">
          <w:rPr>
            <w:rStyle w:val="Hyperlink"/>
          </w:rPr>
          <w:fldChar w:fldCharType="end"/>
        </w:r>
      </w:ins>
    </w:p>
    <w:p w14:paraId="0307DA18" w14:textId="2044ACB0" w:rsidR="00CB4164" w:rsidRDefault="00CB4164">
      <w:pPr>
        <w:pStyle w:val="TOC2"/>
        <w:rPr>
          <w:ins w:id="89" w:author="Stuart McLarnon (NESO)" w:date="2025-01-22T11:59:00Z" w16du:dateUtc="2025-01-22T11:59:00Z"/>
          <w:rFonts w:eastAsiaTheme="minorEastAsia"/>
          <w:color w:val="auto"/>
          <w:kern w:val="2"/>
          <w:sz w:val="24"/>
          <w:szCs w:val="24"/>
          <w:lang w:eastAsia="en-GB"/>
          <w14:ligatures w14:val="standardContextual"/>
        </w:rPr>
      </w:pPr>
      <w:ins w:id="90" w:author="Stuart McLarnon (NESO)" w:date="2025-01-22T11:59:00Z" w16du:dateUtc="2025-01-22T11:59:00Z">
        <w:r w:rsidRPr="004458EF">
          <w:rPr>
            <w:rStyle w:val="Hyperlink"/>
          </w:rPr>
          <w:fldChar w:fldCharType="begin"/>
        </w:r>
        <w:r w:rsidRPr="004458EF">
          <w:rPr>
            <w:rStyle w:val="Hyperlink"/>
          </w:rPr>
          <w:instrText xml:space="preserve"> </w:instrText>
        </w:r>
        <w:r>
          <w:instrText>HYPERLINK \l "_Toc188439571"</w:instrText>
        </w:r>
        <w:r w:rsidRPr="004458EF">
          <w:rPr>
            <w:rStyle w:val="Hyperlink"/>
          </w:rPr>
          <w:instrText xml:space="preserve"> </w:instrText>
        </w:r>
        <w:r w:rsidRPr="004458EF">
          <w:rPr>
            <w:rStyle w:val="Hyperlink"/>
          </w:rPr>
        </w:r>
        <w:r w:rsidRPr="004458EF">
          <w:rPr>
            <w:rStyle w:val="Hyperlink"/>
          </w:rPr>
          <w:fldChar w:fldCharType="separate"/>
        </w:r>
        <w:r w:rsidRPr="004458EF">
          <w:rPr>
            <w:rStyle w:val="Hyperlink"/>
            <w:rFonts w:ascii="Poppins Medium" w:hAnsi="Poppins Medium"/>
          </w:rPr>
          <w:t>4.2</w:t>
        </w:r>
        <w:r>
          <w:rPr>
            <w:rFonts w:eastAsiaTheme="minorEastAsia"/>
            <w:color w:val="auto"/>
            <w:kern w:val="2"/>
            <w:sz w:val="24"/>
            <w:szCs w:val="24"/>
            <w:lang w:eastAsia="en-GB"/>
            <w14:ligatures w14:val="standardContextual"/>
          </w:rPr>
          <w:tab/>
        </w:r>
        <w:r w:rsidRPr="004458EF">
          <w:rPr>
            <w:rStyle w:val="Hyperlink"/>
            <w:rFonts w:ascii="Poppins Medium" w:hAnsi="Poppins Medium"/>
          </w:rPr>
          <w:t>Automatic Low Frequency Demand Disconnection Scheme</w:t>
        </w:r>
        <w:r>
          <w:rPr>
            <w:webHidden/>
          </w:rPr>
          <w:tab/>
        </w:r>
        <w:r>
          <w:rPr>
            <w:webHidden/>
          </w:rPr>
          <w:fldChar w:fldCharType="begin"/>
        </w:r>
        <w:r>
          <w:rPr>
            <w:webHidden/>
          </w:rPr>
          <w:instrText xml:space="preserve"> PAGEREF _Toc188439571 \h </w:instrText>
        </w:r>
      </w:ins>
      <w:r>
        <w:rPr>
          <w:webHidden/>
        </w:rPr>
      </w:r>
      <w:r>
        <w:rPr>
          <w:webHidden/>
        </w:rPr>
        <w:fldChar w:fldCharType="separate"/>
      </w:r>
      <w:ins w:id="91" w:author="Stuart McLarnon (NESO)" w:date="2025-01-22T11:59:00Z" w16du:dateUtc="2025-01-22T11:59:00Z">
        <w:r>
          <w:rPr>
            <w:webHidden/>
          </w:rPr>
          <w:t>11</w:t>
        </w:r>
        <w:r>
          <w:rPr>
            <w:webHidden/>
          </w:rPr>
          <w:fldChar w:fldCharType="end"/>
        </w:r>
        <w:r w:rsidRPr="004458EF">
          <w:rPr>
            <w:rStyle w:val="Hyperlink"/>
          </w:rPr>
          <w:fldChar w:fldCharType="end"/>
        </w:r>
      </w:ins>
    </w:p>
    <w:p w14:paraId="5F468B4E" w14:textId="0FEBD1B7" w:rsidR="00CB4164" w:rsidRDefault="00CB4164">
      <w:pPr>
        <w:pStyle w:val="TOC2"/>
        <w:rPr>
          <w:ins w:id="92" w:author="Stuart McLarnon (NESO)" w:date="2025-01-22T11:59:00Z" w16du:dateUtc="2025-01-22T11:59:00Z"/>
          <w:rFonts w:eastAsiaTheme="minorEastAsia"/>
          <w:color w:val="auto"/>
          <w:kern w:val="2"/>
          <w:sz w:val="24"/>
          <w:szCs w:val="24"/>
          <w:lang w:eastAsia="en-GB"/>
          <w14:ligatures w14:val="standardContextual"/>
        </w:rPr>
      </w:pPr>
      <w:ins w:id="93" w:author="Stuart McLarnon (NESO)" w:date="2025-01-22T11:59:00Z" w16du:dateUtc="2025-01-22T11:59:00Z">
        <w:r w:rsidRPr="004458EF">
          <w:rPr>
            <w:rStyle w:val="Hyperlink"/>
          </w:rPr>
          <w:fldChar w:fldCharType="begin"/>
        </w:r>
        <w:r w:rsidRPr="004458EF">
          <w:rPr>
            <w:rStyle w:val="Hyperlink"/>
          </w:rPr>
          <w:instrText xml:space="preserve"> </w:instrText>
        </w:r>
        <w:r>
          <w:instrText>HYPERLINK \l "_Toc188439572"</w:instrText>
        </w:r>
        <w:r w:rsidRPr="004458EF">
          <w:rPr>
            <w:rStyle w:val="Hyperlink"/>
          </w:rPr>
          <w:instrText xml:space="preserve"> </w:instrText>
        </w:r>
        <w:r w:rsidRPr="004458EF">
          <w:rPr>
            <w:rStyle w:val="Hyperlink"/>
          </w:rPr>
        </w:r>
        <w:r w:rsidRPr="004458EF">
          <w:rPr>
            <w:rStyle w:val="Hyperlink"/>
          </w:rPr>
          <w:fldChar w:fldCharType="separate"/>
        </w:r>
        <w:r w:rsidRPr="004458EF">
          <w:rPr>
            <w:rStyle w:val="Hyperlink"/>
            <w:rFonts w:ascii="Poppins Medium" w:hAnsi="Poppins Medium"/>
          </w:rPr>
          <w:t>4.3</w:t>
        </w:r>
        <w:r>
          <w:rPr>
            <w:rFonts w:eastAsiaTheme="minorEastAsia"/>
            <w:color w:val="auto"/>
            <w:kern w:val="2"/>
            <w:sz w:val="24"/>
            <w:szCs w:val="24"/>
            <w:lang w:eastAsia="en-GB"/>
            <w14:ligatures w14:val="standardContextual"/>
          </w:rPr>
          <w:tab/>
        </w:r>
        <w:r w:rsidRPr="004458EF">
          <w:rPr>
            <w:rStyle w:val="Hyperlink"/>
            <w:rFonts w:ascii="Poppins Medium" w:hAnsi="Poppins Medium"/>
          </w:rPr>
          <w:t>Automatic Over Frequency Control Scheme</w:t>
        </w:r>
        <w:r>
          <w:rPr>
            <w:webHidden/>
          </w:rPr>
          <w:tab/>
        </w:r>
        <w:r>
          <w:rPr>
            <w:webHidden/>
          </w:rPr>
          <w:fldChar w:fldCharType="begin"/>
        </w:r>
        <w:r>
          <w:rPr>
            <w:webHidden/>
          </w:rPr>
          <w:instrText xml:space="preserve"> PAGEREF _Toc188439572 \h </w:instrText>
        </w:r>
      </w:ins>
      <w:r>
        <w:rPr>
          <w:webHidden/>
        </w:rPr>
      </w:r>
      <w:r>
        <w:rPr>
          <w:webHidden/>
        </w:rPr>
        <w:fldChar w:fldCharType="separate"/>
      </w:r>
      <w:ins w:id="94" w:author="Stuart McLarnon (NESO)" w:date="2025-01-22T11:59:00Z" w16du:dateUtc="2025-01-22T11:59:00Z">
        <w:r>
          <w:rPr>
            <w:webHidden/>
          </w:rPr>
          <w:t>14</w:t>
        </w:r>
        <w:r>
          <w:rPr>
            <w:webHidden/>
          </w:rPr>
          <w:fldChar w:fldCharType="end"/>
        </w:r>
        <w:r w:rsidRPr="004458EF">
          <w:rPr>
            <w:rStyle w:val="Hyperlink"/>
          </w:rPr>
          <w:fldChar w:fldCharType="end"/>
        </w:r>
      </w:ins>
    </w:p>
    <w:p w14:paraId="305B1F35" w14:textId="090A682B" w:rsidR="00CB4164" w:rsidRDefault="00CB4164">
      <w:pPr>
        <w:pStyle w:val="TOC2"/>
        <w:rPr>
          <w:ins w:id="95" w:author="Stuart McLarnon (NESO)" w:date="2025-01-22T11:59:00Z" w16du:dateUtc="2025-01-22T11:59:00Z"/>
          <w:rFonts w:eastAsiaTheme="minorEastAsia"/>
          <w:color w:val="auto"/>
          <w:kern w:val="2"/>
          <w:sz w:val="24"/>
          <w:szCs w:val="24"/>
          <w:lang w:eastAsia="en-GB"/>
          <w14:ligatures w14:val="standardContextual"/>
        </w:rPr>
      </w:pPr>
      <w:ins w:id="96" w:author="Stuart McLarnon (NESO)" w:date="2025-01-22T11:59:00Z" w16du:dateUtc="2025-01-22T11:59:00Z">
        <w:r w:rsidRPr="004458EF">
          <w:rPr>
            <w:rStyle w:val="Hyperlink"/>
          </w:rPr>
          <w:fldChar w:fldCharType="begin"/>
        </w:r>
        <w:r w:rsidRPr="004458EF">
          <w:rPr>
            <w:rStyle w:val="Hyperlink"/>
          </w:rPr>
          <w:instrText xml:space="preserve"> </w:instrText>
        </w:r>
        <w:r>
          <w:instrText>HYPERLINK \l "_Toc188439573"</w:instrText>
        </w:r>
        <w:r w:rsidRPr="004458EF">
          <w:rPr>
            <w:rStyle w:val="Hyperlink"/>
          </w:rPr>
          <w:instrText xml:space="preserve"> </w:instrText>
        </w:r>
        <w:r w:rsidRPr="004458EF">
          <w:rPr>
            <w:rStyle w:val="Hyperlink"/>
          </w:rPr>
        </w:r>
        <w:r w:rsidRPr="004458EF">
          <w:rPr>
            <w:rStyle w:val="Hyperlink"/>
          </w:rPr>
          <w:fldChar w:fldCharType="separate"/>
        </w:r>
        <w:r w:rsidRPr="004458EF">
          <w:rPr>
            <w:rStyle w:val="Hyperlink"/>
            <w:rFonts w:ascii="Poppins Medium" w:hAnsi="Poppins Medium"/>
          </w:rPr>
          <w:t>4.4</w:t>
        </w:r>
        <w:r>
          <w:rPr>
            <w:rFonts w:eastAsiaTheme="minorEastAsia"/>
            <w:color w:val="auto"/>
            <w:kern w:val="2"/>
            <w:sz w:val="24"/>
            <w:szCs w:val="24"/>
            <w:lang w:eastAsia="en-GB"/>
            <w14:ligatures w14:val="standardContextual"/>
          </w:rPr>
          <w:tab/>
        </w:r>
        <w:r w:rsidRPr="004458EF">
          <w:rPr>
            <w:rStyle w:val="Hyperlink"/>
            <w:rFonts w:ascii="Poppins Medium" w:hAnsi="Poppins Medium"/>
          </w:rPr>
          <w:t>Automatic Schemes Against Voltage Collapse</w:t>
        </w:r>
        <w:r>
          <w:rPr>
            <w:webHidden/>
          </w:rPr>
          <w:tab/>
        </w:r>
        <w:r>
          <w:rPr>
            <w:webHidden/>
          </w:rPr>
          <w:fldChar w:fldCharType="begin"/>
        </w:r>
        <w:r>
          <w:rPr>
            <w:webHidden/>
          </w:rPr>
          <w:instrText xml:space="preserve"> PAGEREF _Toc188439573 \h </w:instrText>
        </w:r>
      </w:ins>
      <w:r>
        <w:rPr>
          <w:webHidden/>
        </w:rPr>
      </w:r>
      <w:r>
        <w:rPr>
          <w:webHidden/>
        </w:rPr>
        <w:fldChar w:fldCharType="separate"/>
      </w:r>
      <w:ins w:id="97" w:author="Stuart McLarnon (NESO)" w:date="2025-01-22T11:59:00Z" w16du:dateUtc="2025-01-22T11:59:00Z">
        <w:r>
          <w:rPr>
            <w:webHidden/>
          </w:rPr>
          <w:t>14</w:t>
        </w:r>
        <w:r>
          <w:rPr>
            <w:webHidden/>
          </w:rPr>
          <w:fldChar w:fldCharType="end"/>
        </w:r>
        <w:r w:rsidRPr="004458EF">
          <w:rPr>
            <w:rStyle w:val="Hyperlink"/>
          </w:rPr>
          <w:fldChar w:fldCharType="end"/>
        </w:r>
      </w:ins>
    </w:p>
    <w:p w14:paraId="32C90600" w14:textId="360F4B38" w:rsidR="00CB4164" w:rsidRDefault="00CB4164">
      <w:pPr>
        <w:pStyle w:val="TOC1"/>
        <w:rPr>
          <w:ins w:id="98" w:author="Stuart McLarnon (NESO)" w:date="2025-01-22T11:59:00Z" w16du:dateUtc="2025-01-22T11:59:00Z"/>
          <w:rFonts w:asciiTheme="minorHAnsi" w:eastAsiaTheme="minorEastAsia" w:hAnsiTheme="minorHAnsi" w:cstheme="minorBidi"/>
          <w:b w:val="0"/>
          <w:bCs w:val="0"/>
          <w:color w:val="auto"/>
          <w:kern w:val="2"/>
          <w:lang w:eastAsia="en-GB"/>
          <w14:ligatures w14:val="standardContextual"/>
        </w:rPr>
      </w:pPr>
      <w:ins w:id="99" w:author="Stuart McLarnon (NESO)" w:date="2025-01-22T11:59:00Z" w16du:dateUtc="2025-01-22T11:59:00Z">
        <w:r w:rsidRPr="004458EF">
          <w:rPr>
            <w:rStyle w:val="Hyperlink"/>
          </w:rPr>
          <w:fldChar w:fldCharType="begin"/>
        </w:r>
        <w:r w:rsidRPr="004458EF">
          <w:rPr>
            <w:rStyle w:val="Hyperlink"/>
          </w:rPr>
          <w:instrText xml:space="preserve"> </w:instrText>
        </w:r>
        <w:r>
          <w:instrText>HYPERLINK \l "_Toc188439574"</w:instrText>
        </w:r>
        <w:r w:rsidRPr="004458EF">
          <w:rPr>
            <w:rStyle w:val="Hyperlink"/>
          </w:rPr>
          <w:instrText xml:space="preserve"> </w:instrText>
        </w:r>
        <w:r w:rsidRPr="004458EF">
          <w:rPr>
            <w:rStyle w:val="Hyperlink"/>
          </w:rPr>
        </w:r>
        <w:r w:rsidRPr="004458EF">
          <w:rPr>
            <w:rStyle w:val="Hyperlink"/>
          </w:rPr>
          <w:fldChar w:fldCharType="separate"/>
        </w:r>
        <w:r w:rsidRPr="004458EF">
          <w:rPr>
            <w:rStyle w:val="Hyperlink"/>
          </w:rPr>
          <w:t>5</w:t>
        </w:r>
        <w:r>
          <w:rPr>
            <w:rFonts w:asciiTheme="minorHAnsi" w:eastAsiaTheme="minorEastAsia" w:hAnsiTheme="minorHAnsi" w:cstheme="minorBidi"/>
            <w:b w:val="0"/>
            <w:bCs w:val="0"/>
            <w:color w:val="auto"/>
            <w:kern w:val="2"/>
            <w:lang w:eastAsia="en-GB"/>
            <w14:ligatures w14:val="standardContextual"/>
          </w:rPr>
          <w:tab/>
        </w:r>
        <w:r w:rsidRPr="004458EF">
          <w:rPr>
            <w:rStyle w:val="Hyperlink"/>
          </w:rPr>
          <w:t>System Defence Plan Procedures</w:t>
        </w:r>
        <w:r>
          <w:rPr>
            <w:webHidden/>
          </w:rPr>
          <w:tab/>
        </w:r>
        <w:r>
          <w:rPr>
            <w:webHidden/>
          </w:rPr>
          <w:fldChar w:fldCharType="begin"/>
        </w:r>
        <w:r>
          <w:rPr>
            <w:webHidden/>
          </w:rPr>
          <w:instrText xml:space="preserve"> PAGEREF _Toc188439574 \h </w:instrText>
        </w:r>
      </w:ins>
      <w:r>
        <w:rPr>
          <w:webHidden/>
        </w:rPr>
      </w:r>
      <w:r>
        <w:rPr>
          <w:webHidden/>
        </w:rPr>
        <w:fldChar w:fldCharType="separate"/>
      </w:r>
      <w:ins w:id="100" w:author="Stuart McLarnon (NESO)" w:date="2025-01-22T11:59:00Z" w16du:dateUtc="2025-01-22T11:59:00Z">
        <w:r>
          <w:rPr>
            <w:webHidden/>
          </w:rPr>
          <w:t>17</w:t>
        </w:r>
        <w:r>
          <w:rPr>
            <w:webHidden/>
          </w:rPr>
          <w:fldChar w:fldCharType="end"/>
        </w:r>
        <w:r w:rsidRPr="004458EF">
          <w:rPr>
            <w:rStyle w:val="Hyperlink"/>
          </w:rPr>
          <w:fldChar w:fldCharType="end"/>
        </w:r>
      </w:ins>
    </w:p>
    <w:p w14:paraId="64F80E5B" w14:textId="2D983732" w:rsidR="00CB4164" w:rsidRDefault="00CB4164">
      <w:pPr>
        <w:pStyle w:val="TOC2"/>
        <w:rPr>
          <w:ins w:id="101" w:author="Stuart McLarnon (NESO)" w:date="2025-01-22T11:59:00Z" w16du:dateUtc="2025-01-22T11:59:00Z"/>
          <w:rFonts w:eastAsiaTheme="minorEastAsia"/>
          <w:color w:val="auto"/>
          <w:kern w:val="2"/>
          <w:sz w:val="24"/>
          <w:szCs w:val="24"/>
          <w:lang w:eastAsia="en-GB"/>
          <w14:ligatures w14:val="standardContextual"/>
        </w:rPr>
      </w:pPr>
      <w:ins w:id="102" w:author="Stuart McLarnon (NESO)" w:date="2025-01-22T11:59:00Z" w16du:dateUtc="2025-01-22T11:59:00Z">
        <w:r w:rsidRPr="004458EF">
          <w:rPr>
            <w:rStyle w:val="Hyperlink"/>
          </w:rPr>
          <w:fldChar w:fldCharType="begin"/>
        </w:r>
        <w:r w:rsidRPr="004458EF">
          <w:rPr>
            <w:rStyle w:val="Hyperlink"/>
          </w:rPr>
          <w:instrText xml:space="preserve"> </w:instrText>
        </w:r>
        <w:r>
          <w:instrText>HYPERLINK \l "_Toc188439575"</w:instrText>
        </w:r>
        <w:r w:rsidRPr="004458EF">
          <w:rPr>
            <w:rStyle w:val="Hyperlink"/>
          </w:rPr>
          <w:instrText xml:space="preserve"> </w:instrText>
        </w:r>
        <w:r w:rsidRPr="004458EF">
          <w:rPr>
            <w:rStyle w:val="Hyperlink"/>
          </w:rPr>
        </w:r>
        <w:r w:rsidRPr="004458EF">
          <w:rPr>
            <w:rStyle w:val="Hyperlink"/>
          </w:rPr>
          <w:fldChar w:fldCharType="separate"/>
        </w:r>
        <w:r w:rsidRPr="004458EF">
          <w:rPr>
            <w:rStyle w:val="Hyperlink"/>
            <w:rFonts w:ascii="Poppins Medium" w:hAnsi="Poppins Medium"/>
          </w:rPr>
          <w:t>5.1</w:t>
        </w:r>
        <w:r>
          <w:rPr>
            <w:rFonts w:eastAsiaTheme="minorEastAsia"/>
            <w:color w:val="auto"/>
            <w:kern w:val="2"/>
            <w:sz w:val="24"/>
            <w:szCs w:val="24"/>
            <w:lang w:eastAsia="en-GB"/>
            <w14:ligatures w14:val="standardContextual"/>
          </w:rPr>
          <w:tab/>
        </w:r>
        <w:r w:rsidRPr="004458EF">
          <w:rPr>
            <w:rStyle w:val="Hyperlink"/>
            <w:rFonts w:ascii="Poppins Medium" w:hAnsi="Poppins Medium"/>
          </w:rPr>
          <w:t>Frequency Deviation Management Procedure</w:t>
        </w:r>
        <w:r>
          <w:rPr>
            <w:webHidden/>
          </w:rPr>
          <w:tab/>
        </w:r>
        <w:r>
          <w:rPr>
            <w:webHidden/>
          </w:rPr>
          <w:fldChar w:fldCharType="begin"/>
        </w:r>
        <w:r>
          <w:rPr>
            <w:webHidden/>
          </w:rPr>
          <w:instrText xml:space="preserve"> PAGEREF _Toc188439575 \h </w:instrText>
        </w:r>
      </w:ins>
      <w:r>
        <w:rPr>
          <w:webHidden/>
        </w:rPr>
      </w:r>
      <w:r>
        <w:rPr>
          <w:webHidden/>
        </w:rPr>
        <w:fldChar w:fldCharType="separate"/>
      </w:r>
      <w:ins w:id="103" w:author="Stuart McLarnon (NESO)" w:date="2025-01-22T11:59:00Z" w16du:dateUtc="2025-01-22T11:59:00Z">
        <w:r>
          <w:rPr>
            <w:webHidden/>
          </w:rPr>
          <w:t>17</w:t>
        </w:r>
        <w:r>
          <w:rPr>
            <w:webHidden/>
          </w:rPr>
          <w:fldChar w:fldCharType="end"/>
        </w:r>
        <w:r w:rsidRPr="004458EF">
          <w:rPr>
            <w:rStyle w:val="Hyperlink"/>
          </w:rPr>
          <w:fldChar w:fldCharType="end"/>
        </w:r>
      </w:ins>
    </w:p>
    <w:p w14:paraId="1B4BA987" w14:textId="07BE83B6" w:rsidR="00CB4164" w:rsidRDefault="00CB4164">
      <w:pPr>
        <w:pStyle w:val="TOC2"/>
        <w:rPr>
          <w:ins w:id="104" w:author="Stuart McLarnon (NESO)" w:date="2025-01-22T11:59:00Z" w16du:dateUtc="2025-01-22T11:59:00Z"/>
          <w:rFonts w:eastAsiaTheme="minorEastAsia"/>
          <w:color w:val="auto"/>
          <w:kern w:val="2"/>
          <w:sz w:val="24"/>
          <w:szCs w:val="24"/>
          <w:lang w:eastAsia="en-GB"/>
          <w14:ligatures w14:val="standardContextual"/>
        </w:rPr>
      </w:pPr>
      <w:ins w:id="105" w:author="Stuart McLarnon (NESO)" w:date="2025-01-22T11:59:00Z" w16du:dateUtc="2025-01-22T11:59:00Z">
        <w:r w:rsidRPr="004458EF">
          <w:rPr>
            <w:rStyle w:val="Hyperlink"/>
          </w:rPr>
          <w:fldChar w:fldCharType="begin"/>
        </w:r>
        <w:r w:rsidRPr="004458EF">
          <w:rPr>
            <w:rStyle w:val="Hyperlink"/>
          </w:rPr>
          <w:instrText xml:space="preserve"> </w:instrText>
        </w:r>
        <w:r>
          <w:instrText>HYPERLINK \l "_Toc188439576"</w:instrText>
        </w:r>
        <w:r w:rsidRPr="004458EF">
          <w:rPr>
            <w:rStyle w:val="Hyperlink"/>
          </w:rPr>
          <w:instrText xml:space="preserve"> </w:instrText>
        </w:r>
        <w:r w:rsidRPr="004458EF">
          <w:rPr>
            <w:rStyle w:val="Hyperlink"/>
          </w:rPr>
        </w:r>
        <w:r w:rsidRPr="004458EF">
          <w:rPr>
            <w:rStyle w:val="Hyperlink"/>
          </w:rPr>
          <w:fldChar w:fldCharType="separate"/>
        </w:r>
        <w:r w:rsidRPr="004458EF">
          <w:rPr>
            <w:rStyle w:val="Hyperlink"/>
            <w:rFonts w:ascii="Poppins Medium" w:hAnsi="Poppins Medium"/>
          </w:rPr>
          <w:t>5.2</w:t>
        </w:r>
        <w:r>
          <w:rPr>
            <w:rFonts w:eastAsiaTheme="minorEastAsia"/>
            <w:color w:val="auto"/>
            <w:kern w:val="2"/>
            <w:sz w:val="24"/>
            <w:szCs w:val="24"/>
            <w:lang w:eastAsia="en-GB"/>
            <w14:ligatures w14:val="standardContextual"/>
          </w:rPr>
          <w:tab/>
        </w:r>
        <w:r w:rsidRPr="004458EF">
          <w:rPr>
            <w:rStyle w:val="Hyperlink"/>
            <w:rFonts w:ascii="Poppins Medium" w:hAnsi="Poppins Medium"/>
          </w:rPr>
          <w:t>Additional Demand Disconnection Following Low Frequency Demand Disconnection</w:t>
        </w:r>
        <w:r>
          <w:rPr>
            <w:webHidden/>
          </w:rPr>
          <w:tab/>
        </w:r>
        <w:r>
          <w:rPr>
            <w:webHidden/>
          </w:rPr>
          <w:fldChar w:fldCharType="begin"/>
        </w:r>
        <w:r>
          <w:rPr>
            <w:webHidden/>
          </w:rPr>
          <w:instrText xml:space="preserve"> PAGEREF _Toc188439576 \h </w:instrText>
        </w:r>
      </w:ins>
      <w:r>
        <w:rPr>
          <w:webHidden/>
        </w:rPr>
      </w:r>
      <w:r>
        <w:rPr>
          <w:webHidden/>
        </w:rPr>
        <w:fldChar w:fldCharType="separate"/>
      </w:r>
      <w:ins w:id="106" w:author="Stuart McLarnon (NESO)" w:date="2025-01-22T11:59:00Z" w16du:dateUtc="2025-01-22T11:59:00Z">
        <w:r>
          <w:rPr>
            <w:webHidden/>
          </w:rPr>
          <w:t>19</w:t>
        </w:r>
        <w:r>
          <w:rPr>
            <w:webHidden/>
          </w:rPr>
          <w:fldChar w:fldCharType="end"/>
        </w:r>
        <w:r w:rsidRPr="004458EF">
          <w:rPr>
            <w:rStyle w:val="Hyperlink"/>
          </w:rPr>
          <w:fldChar w:fldCharType="end"/>
        </w:r>
      </w:ins>
    </w:p>
    <w:p w14:paraId="40B36C2C" w14:textId="3A0A957D" w:rsidR="00CB4164" w:rsidRDefault="00CB4164">
      <w:pPr>
        <w:pStyle w:val="TOC2"/>
        <w:rPr>
          <w:ins w:id="107" w:author="Stuart McLarnon (NESO)" w:date="2025-01-22T11:59:00Z" w16du:dateUtc="2025-01-22T11:59:00Z"/>
          <w:rFonts w:eastAsiaTheme="minorEastAsia"/>
          <w:color w:val="auto"/>
          <w:kern w:val="2"/>
          <w:sz w:val="24"/>
          <w:szCs w:val="24"/>
          <w:lang w:eastAsia="en-GB"/>
          <w14:ligatures w14:val="standardContextual"/>
        </w:rPr>
      </w:pPr>
      <w:ins w:id="108" w:author="Stuart McLarnon (NESO)" w:date="2025-01-22T11:59:00Z" w16du:dateUtc="2025-01-22T11:59:00Z">
        <w:r w:rsidRPr="004458EF">
          <w:rPr>
            <w:rStyle w:val="Hyperlink"/>
          </w:rPr>
          <w:fldChar w:fldCharType="begin"/>
        </w:r>
        <w:r w:rsidRPr="004458EF">
          <w:rPr>
            <w:rStyle w:val="Hyperlink"/>
          </w:rPr>
          <w:instrText xml:space="preserve"> </w:instrText>
        </w:r>
        <w:r>
          <w:instrText>HYPERLINK \l "_Toc188439577"</w:instrText>
        </w:r>
        <w:r w:rsidRPr="004458EF">
          <w:rPr>
            <w:rStyle w:val="Hyperlink"/>
          </w:rPr>
          <w:instrText xml:space="preserve"> </w:instrText>
        </w:r>
        <w:r w:rsidRPr="004458EF">
          <w:rPr>
            <w:rStyle w:val="Hyperlink"/>
          </w:rPr>
        </w:r>
        <w:r w:rsidRPr="004458EF">
          <w:rPr>
            <w:rStyle w:val="Hyperlink"/>
          </w:rPr>
          <w:fldChar w:fldCharType="separate"/>
        </w:r>
        <w:r w:rsidRPr="004458EF">
          <w:rPr>
            <w:rStyle w:val="Hyperlink"/>
            <w:rFonts w:ascii="Poppins Medium" w:hAnsi="Poppins Medium"/>
          </w:rPr>
          <w:t>5.3</w:t>
        </w:r>
        <w:r>
          <w:rPr>
            <w:rFonts w:eastAsiaTheme="minorEastAsia"/>
            <w:color w:val="auto"/>
            <w:kern w:val="2"/>
            <w:sz w:val="24"/>
            <w:szCs w:val="24"/>
            <w:lang w:eastAsia="en-GB"/>
            <w14:ligatures w14:val="standardContextual"/>
          </w:rPr>
          <w:tab/>
        </w:r>
        <w:r w:rsidRPr="004458EF">
          <w:rPr>
            <w:rStyle w:val="Hyperlink"/>
            <w:rFonts w:ascii="Poppins Medium" w:hAnsi="Poppins Medium"/>
          </w:rPr>
          <w:t>Demand Restoration</w:t>
        </w:r>
        <w:r>
          <w:rPr>
            <w:webHidden/>
          </w:rPr>
          <w:tab/>
        </w:r>
        <w:r>
          <w:rPr>
            <w:webHidden/>
          </w:rPr>
          <w:fldChar w:fldCharType="begin"/>
        </w:r>
        <w:r>
          <w:rPr>
            <w:webHidden/>
          </w:rPr>
          <w:instrText xml:space="preserve"> PAGEREF _Toc188439577 \h </w:instrText>
        </w:r>
      </w:ins>
      <w:r>
        <w:rPr>
          <w:webHidden/>
        </w:rPr>
      </w:r>
      <w:r>
        <w:rPr>
          <w:webHidden/>
        </w:rPr>
        <w:fldChar w:fldCharType="separate"/>
      </w:r>
      <w:ins w:id="109" w:author="Stuart McLarnon (NESO)" w:date="2025-01-22T11:59:00Z" w16du:dateUtc="2025-01-22T11:59:00Z">
        <w:r>
          <w:rPr>
            <w:webHidden/>
          </w:rPr>
          <w:t>19</w:t>
        </w:r>
        <w:r>
          <w:rPr>
            <w:webHidden/>
          </w:rPr>
          <w:fldChar w:fldCharType="end"/>
        </w:r>
        <w:r w:rsidRPr="004458EF">
          <w:rPr>
            <w:rStyle w:val="Hyperlink"/>
          </w:rPr>
          <w:fldChar w:fldCharType="end"/>
        </w:r>
      </w:ins>
    </w:p>
    <w:p w14:paraId="3E499C71" w14:textId="7A226E68" w:rsidR="00CB4164" w:rsidRDefault="00CB4164">
      <w:pPr>
        <w:pStyle w:val="TOC2"/>
        <w:rPr>
          <w:ins w:id="110" w:author="Stuart McLarnon (NESO)" w:date="2025-01-22T11:59:00Z" w16du:dateUtc="2025-01-22T11:59:00Z"/>
          <w:rFonts w:eastAsiaTheme="minorEastAsia"/>
          <w:color w:val="auto"/>
          <w:kern w:val="2"/>
          <w:sz w:val="24"/>
          <w:szCs w:val="24"/>
          <w:lang w:eastAsia="en-GB"/>
          <w14:ligatures w14:val="standardContextual"/>
        </w:rPr>
      </w:pPr>
      <w:ins w:id="111" w:author="Stuart McLarnon (NESO)" w:date="2025-01-22T11:59:00Z" w16du:dateUtc="2025-01-22T11:59:00Z">
        <w:r w:rsidRPr="004458EF">
          <w:rPr>
            <w:rStyle w:val="Hyperlink"/>
          </w:rPr>
          <w:fldChar w:fldCharType="begin"/>
        </w:r>
        <w:r w:rsidRPr="004458EF">
          <w:rPr>
            <w:rStyle w:val="Hyperlink"/>
          </w:rPr>
          <w:instrText xml:space="preserve"> </w:instrText>
        </w:r>
        <w:r>
          <w:instrText>HYPERLINK \l "_Toc188439578"</w:instrText>
        </w:r>
        <w:r w:rsidRPr="004458EF">
          <w:rPr>
            <w:rStyle w:val="Hyperlink"/>
          </w:rPr>
          <w:instrText xml:space="preserve"> </w:instrText>
        </w:r>
        <w:r w:rsidRPr="004458EF">
          <w:rPr>
            <w:rStyle w:val="Hyperlink"/>
          </w:rPr>
        </w:r>
        <w:r w:rsidRPr="004458EF">
          <w:rPr>
            <w:rStyle w:val="Hyperlink"/>
          </w:rPr>
          <w:fldChar w:fldCharType="separate"/>
        </w:r>
        <w:r w:rsidRPr="004458EF">
          <w:rPr>
            <w:rStyle w:val="Hyperlink"/>
            <w:rFonts w:ascii="Poppins Medium" w:hAnsi="Poppins Medium"/>
          </w:rPr>
          <w:t>5.4</w:t>
        </w:r>
        <w:r>
          <w:rPr>
            <w:rFonts w:eastAsiaTheme="minorEastAsia"/>
            <w:color w:val="auto"/>
            <w:kern w:val="2"/>
            <w:sz w:val="24"/>
            <w:szCs w:val="24"/>
            <w:lang w:eastAsia="en-GB"/>
            <w14:ligatures w14:val="standardContextual"/>
          </w:rPr>
          <w:tab/>
        </w:r>
        <w:r w:rsidRPr="004458EF">
          <w:rPr>
            <w:rStyle w:val="Hyperlink"/>
            <w:rFonts w:ascii="Poppins Medium" w:hAnsi="Poppins Medium"/>
          </w:rPr>
          <w:t>Voltage Deviation Management Procedure</w:t>
        </w:r>
        <w:r>
          <w:rPr>
            <w:webHidden/>
          </w:rPr>
          <w:tab/>
        </w:r>
        <w:r>
          <w:rPr>
            <w:webHidden/>
          </w:rPr>
          <w:fldChar w:fldCharType="begin"/>
        </w:r>
        <w:r>
          <w:rPr>
            <w:webHidden/>
          </w:rPr>
          <w:instrText xml:space="preserve"> PAGEREF _Toc188439578 \h </w:instrText>
        </w:r>
      </w:ins>
      <w:r>
        <w:rPr>
          <w:webHidden/>
        </w:rPr>
      </w:r>
      <w:r>
        <w:rPr>
          <w:webHidden/>
        </w:rPr>
        <w:fldChar w:fldCharType="separate"/>
      </w:r>
      <w:ins w:id="112" w:author="Stuart McLarnon (NESO)" w:date="2025-01-22T11:59:00Z" w16du:dateUtc="2025-01-22T11:59:00Z">
        <w:r>
          <w:rPr>
            <w:webHidden/>
          </w:rPr>
          <w:t>20</w:t>
        </w:r>
        <w:r>
          <w:rPr>
            <w:webHidden/>
          </w:rPr>
          <w:fldChar w:fldCharType="end"/>
        </w:r>
        <w:r w:rsidRPr="004458EF">
          <w:rPr>
            <w:rStyle w:val="Hyperlink"/>
          </w:rPr>
          <w:fldChar w:fldCharType="end"/>
        </w:r>
      </w:ins>
    </w:p>
    <w:p w14:paraId="29036754" w14:textId="40F80AD4" w:rsidR="00CB4164" w:rsidRDefault="00CB4164">
      <w:pPr>
        <w:pStyle w:val="TOC2"/>
        <w:rPr>
          <w:ins w:id="113" w:author="Stuart McLarnon (NESO)" w:date="2025-01-22T11:59:00Z" w16du:dateUtc="2025-01-22T11:59:00Z"/>
          <w:rFonts w:eastAsiaTheme="minorEastAsia"/>
          <w:color w:val="auto"/>
          <w:kern w:val="2"/>
          <w:sz w:val="24"/>
          <w:szCs w:val="24"/>
          <w:lang w:eastAsia="en-GB"/>
          <w14:ligatures w14:val="standardContextual"/>
        </w:rPr>
      </w:pPr>
      <w:ins w:id="114" w:author="Stuart McLarnon (NESO)" w:date="2025-01-22T11:59:00Z" w16du:dateUtc="2025-01-22T11:59:00Z">
        <w:r w:rsidRPr="004458EF">
          <w:rPr>
            <w:rStyle w:val="Hyperlink"/>
          </w:rPr>
          <w:fldChar w:fldCharType="begin"/>
        </w:r>
        <w:r w:rsidRPr="004458EF">
          <w:rPr>
            <w:rStyle w:val="Hyperlink"/>
          </w:rPr>
          <w:instrText xml:space="preserve"> </w:instrText>
        </w:r>
        <w:r>
          <w:instrText>HYPERLINK \l "_Toc188439579"</w:instrText>
        </w:r>
        <w:r w:rsidRPr="004458EF">
          <w:rPr>
            <w:rStyle w:val="Hyperlink"/>
          </w:rPr>
          <w:instrText xml:space="preserve"> </w:instrText>
        </w:r>
        <w:r w:rsidRPr="004458EF">
          <w:rPr>
            <w:rStyle w:val="Hyperlink"/>
          </w:rPr>
        </w:r>
        <w:r w:rsidRPr="004458EF">
          <w:rPr>
            <w:rStyle w:val="Hyperlink"/>
          </w:rPr>
          <w:fldChar w:fldCharType="separate"/>
        </w:r>
        <w:r w:rsidRPr="004458EF">
          <w:rPr>
            <w:rStyle w:val="Hyperlink"/>
            <w:rFonts w:ascii="Poppins Medium" w:hAnsi="Poppins Medium"/>
          </w:rPr>
          <w:t>5.5</w:t>
        </w:r>
        <w:r>
          <w:rPr>
            <w:rFonts w:eastAsiaTheme="minorEastAsia"/>
            <w:color w:val="auto"/>
            <w:kern w:val="2"/>
            <w:sz w:val="24"/>
            <w:szCs w:val="24"/>
            <w:lang w:eastAsia="en-GB"/>
            <w14:ligatures w14:val="standardContextual"/>
          </w:rPr>
          <w:tab/>
        </w:r>
        <w:r w:rsidRPr="004458EF">
          <w:rPr>
            <w:rStyle w:val="Hyperlink"/>
            <w:rFonts w:ascii="Poppins Medium" w:hAnsi="Poppins Medium"/>
          </w:rPr>
          <w:t>Power Flow Management Procedure</w:t>
        </w:r>
        <w:r>
          <w:rPr>
            <w:webHidden/>
          </w:rPr>
          <w:tab/>
        </w:r>
        <w:r>
          <w:rPr>
            <w:webHidden/>
          </w:rPr>
          <w:fldChar w:fldCharType="begin"/>
        </w:r>
        <w:r>
          <w:rPr>
            <w:webHidden/>
          </w:rPr>
          <w:instrText xml:space="preserve"> PAGEREF _Toc188439579 \h </w:instrText>
        </w:r>
      </w:ins>
      <w:r>
        <w:rPr>
          <w:webHidden/>
        </w:rPr>
      </w:r>
      <w:r>
        <w:rPr>
          <w:webHidden/>
        </w:rPr>
        <w:fldChar w:fldCharType="separate"/>
      </w:r>
      <w:ins w:id="115" w:author="Stuart McLarnon (NESO)" w:date="2025-01-22T11:59:00Z" w16du:dateUtc="2025-01-22T11:59:00Z">
        <w:r>
          <w:rPr>
            <w:webHidden/>
          </w:rPr>
          <w:t>21</w:t>
        </w:r>
        <w:r>
          <w:rPr>
            <w:webHidden/>
          </w:rPr>
          <w:fldChar w:fldCharType="end"/>
        </w:r>
        <w:r w:rsidRPr="004458EF">
          <w:rPr>
            <w:rStyle w:val="Hyperlink"/>
          </w:rPr>
          <w:fldChar w:fldCharType="end"/>
        </w:r>
      </w:ins>
    </w:p>
    <w:p w14:paraId="029FD7E9" w14:textId="6D8A0999" w:rsidR="00CB4164" w:rsidRDefault="00CB4164">
      <w:pPr>
        <w:pStyle w:val="TOC2"/>
        <w:rPr>
          <w:ins w:id="116" w:author="Stuart McLarnon (NESO)" w:date="2025-01-22T11:59:00Z" w16du:dateUtc="2025-01-22T11:59:00Z"/>
          <w:rFonts w:eastAsiaTheme="minorEastAsia"/>
          <w:color w:val="auto"/>
          <w:kern w:val="2"/>
          <w:sz w:val="24"/>
          <w:szCs w:val="24"/>
          <w:lang w:eastAsia="en-GB"/>
          <w14:ligatures w14:val="standardContextual"/>
        </w:rPr>
      </w:pPr>
      <w:ins w:id="117" w:author="Stuart McLarnon (NESO)" w:date="2025-01-22T11:59:00Z" w16du:dateUtc="2025-01-22T11:59:00Z">
        <w:r w:rsidRPr="004458EF">
          <w:rPr>
            <w:rStyle w:val="Hyperlink"/>
          </w:rPr>
          <w:fldChar w:fldCharType="begin"/>
        </w:r>
        <w:r w:rsidRPr="004458EF">
          <w:rPr>
            <w:rStyle w:val="Hyperlink"/>
          </w:rPr>
          <w:instrText xml:space="preserve"> </w:instrText>
        </w:r>
        <w:r>
          <w:instrText>HYPERLINK \l "_Toc188439580"</w:instrText>
        </w:r>
        <w:r w:rsidRPr="004458EF">
          <w:rPr>
            <w:rStyle w:val="Hyperlink"/>
          </w:rPr>
          <w:instrText xml:space="preserve"> </w:instrText>
        </w:r>
        <w:r w:rsidRPr="004458EF">
          <w:rPr>
            <w:rStyle w:val="Hyperlink"/>
          </w:rPr>
        </w:r>
        <w:r w:rsidRPr="004458EF">
          <w:rPr>
            <w:rStyle w:val="Hyperlink"/>
          </w:rPr>
          <w:fldChar w:fldCharType="separate"/>
        </w:r>
        <w:r w:rsidRPr="004458EF">
          <w:rPr>
            <w:rStyle w:val="Hyperlink"/>
            <w:rFonts w:ascii="Poppins Medium" w:hAnsi="Poppins Medium"/>
          </w:rPr>
          <w:t>5.6</w:t>
        </w:r>
        <w:r>
          <w:rPr>
            <w:rFonts w:eastAsiaTheme="minorEastAsia"/>
            <w:color w:val="auto"/>
            <w:kern w:val="2"/>
            <w:sz w:val="24"/>
            <w:szCs w:val="24"/>
            <w:lang w:eastAsia="en-GB"/>
            <w14:ligatures w14:val="standardContextual"/>
          </w:rPr>
          <w:tab/>
        </w:r>
        <w:r w:rsidRPr="004458EF">
          <w:rPr>
            <w:rStyle w:val="Hyperlink"/>
            <w:rFonts w:ascii="Poppins Medium" w:hAnsi="Poppins Medium"/>
          </w:rPr>
          <w:t>Assistance for Active Power Procedure</w:t>
        </w:r>
        <w:r>
          <w:rPr>
            <w:webHidden/>
          </w:rPr>
          <w:tab/>
        </w:r>
        <w:r>
          <w:rPr>
            <w:webHidden/>
          </w:rPr>
          <w:fldChar w:fldCharType="begin"/>
        </w:r>
        <w:r>
          <w:rPr>
            <w:webHidden/>
          </w:rPr>
          <w:instrText xml:space="preserve"> PAGEREF _Toc188439580 \h </w:instrText>
        </w:r>
      </w:ins>
      <w:r>
        <w:rPr>
          <w:webHidden/>
        </w:rPr>
      </w:r>
      <w:r>
        <w:rPr>
          <w:webHidden/>
        </w:rPr>
        <w:fldChar w:fldCharType="separate"/>
      </w:r>
      <w:ins w:id="118" w:author="Stuart McLarnon (NESO)" w:date="2025-01-22T11:59:00Z" w16du:dateUtc="2025-01-22T11:59:00Z">
        <w:r>
          <w:rPr>
            <w:webHidden/>
          </w:rPr>
          <w:t>23</w:t>
        </w:r>
        <w:r>
          <w:rPr>
            <w:webHidden/>
          </w:rPr>
          <w:fldChar w:fldCharType="end"/>
        </w:r>
        <w:r w:rsidRPr="004458EF">
          <w:rPr>
            <w:rStyle w:val="Hyperlink"/>
          </w:rPr>
          <w:fldChar w:fldCharType="end"/>
        </w:r>
      </w:ins>
    </w:p>
    <w:p w14:paraId="492AC9AE" w14:textId="4E37A548" w:rsidR="00CB4164" w:rsidRDefault="00CB4164">
      <w:pPr>
        <w:pStyle w:val="TOC2"/>
        <w:rPr>
          <w:ins w:id="119" w:author="Stuart McLarnon (NESO)" w:date="2025-01-22T11:59:00Z" w16du:dateUtc="2025-01-22T11:59:00Z"/>
          <w:rFonts w:eastAsiaTheme="minorEastAsia"/>
          <w:color w:val="auto"/>
          <w:kern w:val="2"/>
          <w:sz w:val="24"/>
          <w:szCs w:val="24"/>
          <w:lang w:eastAsia="en-GB"/>
          <w14:ligatures w14:val="standardContextual"/>
        </w:rPr>
      </w:pPr>
      <w:ins w:id="120" w:author="Stuart McLarnon (NESO)" w:date="2025-01-22T11:59:00Z" w16du:dateUtc="2025-01-22T11:59:00Z">
        <w:r w:rsidRPr="004458EF">
          <w:rPr>
            <w:rStyle w:val="Hyperlink"/>
          </w:rPr>
          <w:fldChar w:fldCharType="begin"/>
        </w:r>
        <w:r w:rsidRPr="004458EF">
          <w:rPr>
            <w:rStyle w:val="Hyperlink"/>
          </w:rPr>
          <w:instrText xml:space="preserve"> </w:instrText>
        </w:r>
        <w:r>
          <w:instrText>HYPERLINK \l "_Toc188439581"</w:instrText>
        </w:r>
        <w:r w:rsidRPr="004458EF">
          <w:rPr>
            <w:rStyle w:val="Hyperlink"/>
          </w:rPr>
          <w:instrText xml:space="preserve"> </w:instrText>
        </w:r>
        <w:r w:rsidRPr="004458EF">
          <w:rPr>
            <w:rStyle w:val="Hyperlink"/>
          </w:rPr>
        </w:r>
        <w:r w:rsidRPr="004458EF">
          <w:rPr>
            <w:rStyle w:val="Hyperlink"/>
          </w:rPr>
          <w:fldChar w:fldCharType="separate"/>
        </w:r>
        <w:r w:rsidRPr="004458EF">
          <w:rPr>
            <w:rStyle w:val="Hyperlink"/>
            <w:rFonts w:ascii="Poppins Medium" w:hAnsi="Poppins Medium"/>
          </w:rPr>
          <w:t>5.7</w:t>
        </w:r>
        <w:r>
          <w:rPr>
            <w:rFonts w:eastAsiaTheme="minorEastAsia"/>
            <w:color w:val="auto"/>
            <w:kern w:val="2"/>
            <w:sz w:val="24"/>
            <w:szCs w:val="24"/>
            <w:lang w:eastAsia="en-GB"/>
            <w14:ligatures w14:val="standardContextual"/>
          </w:rPr>
          <w:tab/>
        </w:r>
        <w:r w:rsidRPr="004458EF">
          <w:rPr>
            <w:rStyle w:val="Hyperlink"/>
            <w:rFonts w:ascii="Poppins Medium" w:hAnsi="Poppins Medium"/>
          </w:rPr>
          <w:t>National Electricity Transmission System Warnings Procedure</w:t>
        </w:r>
        <w:r>
          <w:rPr>
            <w:webHidden/>
          </w:rPr>
          <w:tab/>
        </w:r>
        <w:r>
          <w:rPr>
            <w:webHidden/>
          </w:rPr>
          <w:fldChar w:fldCharType="begin"/>
        </w:r>
        <w:r>
          <w:rPr>
            <w:webHidden/>
          </w:rPr>
          <w:instrText xml:space="preserve"> PAGEREF _Toc188439581 \h </w:instrText>
        </w:r>
      </w:ins>
      <w:r>
        <w:rPr>
          <w:webHidden/>
        </w:rPr>
      </w:r>
      <w:r>
        <w:rPr>
          <w:webHidden/>
        </w:rPr>
        <w:fldChar w:fldCharType="separate"/>
      </w:r>
      <w:ins w:id="121" w:author="Stuart McLarnon (NESO)" w:date="2025-01-22T11:59:00Z" w16du:dateUtc="2025-01-22T11:59:00Z">
        <w:r>
          <w:rPr>
            <w:webHidden/>
          </w:rPr>
          <w:t>23</w:t>
        </w:r>
        <w:r>
          <w:rPr>
            <w:webHidden/>
          </w:rPr>
          <w:fldChar w:fldCharType="end"/>
        </w:r>
        <w:r w:rsidRPr="004458EF">
          <w:rPr>
            <w:rStyle w:val="Hyperlink"/>
          </w:rPr>
          <w:fldChar w:fldCharType="end"/>
        </w:r>
      </w:ins>
    </w:p>
    <w:p w14:paraId="0987EF5C" w14:textId="66DBEA5D" w:rsidR="00CB4164" w:rsidRDefault="00CB4164">
      <w:pPr>
        <w:pStyle w:val="TOC2"/>
        <w:rPr>
          <w:ins w:id="122" w:author="Stuart McLarnon (NESO)" w:date="2025-01-22T11:59:00Z" w16du:dateUtc="2025-01-22T11:59:00Z"/>
          <w:rFonts w:eastAsiaTheme="minorEastAsia"/>
          <w:color w:val="auto"/>
          <w:kern w:val="2"/>
          <w:sz w:val="24"/>
          <w:szCs w:val="24"/>
          <w:lang w:eastAsia="en-GB"/>
          <w14:ligatures w14:val="standardContextual"/>
        </w:rPr>
      </w:pPr>
      <w:ins w:id="123" w:author="Stuart McLarnon (NESO)" w:date="2025-01-22T11:59:00Z" w16du:dateUtc="2025-01-22T11:59:00Z">
        <w:r w:rsidRPr="004458EF">
          <w:rPr>
            <w:rStyle w:val="Hyperlink"/>
          </w:rPr>
          <w:fldChar w:fldCharType="begin"/>
        </w:r>
        <w:r w:rsidRPr="004458EF">
          <w:rPr>
            <w:rStyle w:val="Hyperlink"/>
          </w:rPr>
          <w:instrText xml:space="preserve"> </w:instrText>
        </w:r>
        <w:r>
          <w:instrText>HYPERLINK \l "_Toc188439582"</w:instrText>
        </w:r>
        <w:r w:rsidRPr="004458EF">
          <w:rPr>
            <w:rStyle w:val="Hyperlink"/>
          </w:rPr>
          <w:instrText xml:space="preserve"> </w:instrText>
        </w:r>
        <w:r w:rsidRPr="004458EF">
          <w:rPr>
            <w:rStyle w:val="Hyperlink"/>
          </w:rPr>
        </w:r>
        <w:r w:rsidRPr="004458EF">
          <w:rPr>
            <w:rStyle w:val="Hyperlink"/>
          </w:rPr>
          <w:fldChar w:fldCharType="separate"/>
        </w:r>
        <w:r w:rsidRPr="004458EF">
          <w:rPr>
            <w:rStyle w:val="Hyperlink"/>
            <w:rFonts w:ascii="Poppins Medium" w:hAnsi="Poppins Medium"/>
          </w:rPr>
          <w:t>5.8</w:t>
        </w:r>
        <w:r>
          <w:rPr>
            <w:rFonts w:eastAsiaTheme="minorEastAsia"/>
            <w:color w:val="auto"/>
            <w:kern w:val="2"/>
            <w:sz w:val="24"/>
            <w:szCs w:val="24"/>
            <w:lang w:eastAsia="en-GB"/>
            <w14:ligatures w14:val="standardContextual"/>
          </w:rPr>
          <w:tab/>
        </w:r>
        <w:r w:rsidRPr="004458EF">
          <w:rPr>
            <w:rStyle w:val="Hyperlink"/>
            <w:rFonts w:ascii="Poppins Medium" w:hAnsi="Poppins Medium"/>
          </w:rPr>
          <w:t>Manual Demand Disconnection Procedure</w:t>
        </w:r>
        <w:r>
          <w:rPr>
            <w:webHidden/>
          </w:rPr>
          <w:tab/>
        </w:r>
        <w:r>
          <w:rPr>
            <w:webHidden/>
          </w:rPr>
          <w:fldChar w:fldCharType="begin"/>
        </w:r>
        <w:r>
          <w:rPr>
            <w:webHidden/>
          </w:rPr>
          <w:instrText xml:space="preserve"> PAGEREF _Toc188439582 \h </w:instrText>
        </w:r>
      </w:ins>
      <w:r>
        <w:rPr>
          <w:webHidden/>
        </w:rPr>
      </w:r>
      <w:r>
        <w:rPr>
          <w:webHidden/>
        </w:rPr>
        <w:fldChar w:fldCharType="separate"/>
      </w:r>
      <w:ins w:id="124" w:author="Stuart McLarnon (NESO)" w:date="2025-01-22T11:59:00Z" w16du:dateUtc="2025-01-22T11:59:00Z">
        <w:r>
          <w:rPr>
            <w:webHidden/>
          </w:rPr>
          <w:t>25</w:t>
        </w:r>
        <w:r>
          <w:rPr>
            <w:webHidden/>
          </w:rPr>
          <w:fldChar w:fldCharType="end"/>
        </w:r>
        <w:r w:rsidRPr="004458EF">
          <w:rPr>
            <w:rStyle w:val="Hyperlink"/>
          </w:rPr>
          <w:fldChar w:fldCharType="end"/>
        </w:r>
      </w:ins>
    </w:p>
    <w:p w14:paraId="3EF64A0E" w14:textId="01F297E1" w:rsidR="00CB4164" w:rsidRDefault="00CB4164">
      <w:pPr>
        <w:pStyle w:val="TOC2"/>
        <w:rPr>
          <w:ins w:id="125" w:author="Stuart McLarnon (NESO)" w:date="2025-01-22T11:59:00Z" w16du:dateUtc="2025-01-22T11:59:00Z"/>
          <w:rFonts w:eastAsiaTheme="minorEastAsia"/>
          <w:color w:val="auto"/>
          <w:kern w:val="2"/>
          <w:sz w:val="24"/>
          <w:szCs w:val="24"/>
          <w:lang w:eastAsia="en-GB"/>
          <w14:ligatures w14:val="standardContextual"/>
        </w:rPr>
      </w:pPr>
      <w:ins w:id="126" w:author="Stuart McLarnon (NESO)" w:date="2025-01-22T11:59:00Z" w16du:dateUtc="2025-01-22T11:59:00Z">
        <w:r w:rsidRPr="004458EF">
          <w:rPr>
            <w:rStyle w:val="Hyperlink"/>
          </w:rPr>
          <w:fldChar w:fldCharType="begin"/>
        </w:r>
        <w:r w:rsidRPr="004458EF">
          <w:rPr>
            <w:rStyle w:val="Hyperlink"/>
          </w:rPr>
          <w:instrText xml:space="preserve"> </w:instrText>
        </w:r>
        <w:r>
          <w:instrText>HYPERLINK \l "_Toc188439583"</w:instrText>
        </w:r>
        <w:r w:rsidRPr="004458EF">
          <w:rPr>
            <w:rStyle w:val="Hyperlink"/>
          </w:rPr>
          <w:instrText xml:space="preserve"> </w:instrText>
        </w:r>
        <w:r w:rsidRPr="004458EF">
          <w:rPr>
            <w:rStyle w:val="Hyperlink"/>
          </w:rPr>
        </w:r>
        <w:r w:rsidRPr="004458EF">
          <w:rPr>
            <w:rStyle w:val="Hyperlink"/>
          </w:rPr>
          <w:fldChar w:fldCharType="separate"/>
        </w:r>
        <w:r w:rsidRPr="004458EF">
          <w:rPr>
            <w:rStyle w:val="Hyperlink"/>
            <w:rFonts w:ascii="Poppins Medium" w:hAnsi="Poppins Medium"/>
          </w:rPr>
          <w:t>5.9</w:t>
        </w:r>
        <w:r>
          <w:rPr>
            <w:rFonts w:eastAsiaTheme="minorEastAsia"/>
            <w:color w:val="auto"/>
            <w:kern w:val="2"/>
            <w:sz w:val="24"/>
            <w:szCs w:val="24"/>
            <w:lang w:eastAsia="en-GB"/>
            <w14:ligatures w14:val="standardContextual"/>
          </w:rPr>
          <w:tab/>
        </w:r>
        <w:r w:rsidRPr="004458EF">
          <w:rPr>
            <w:rStyle w:val="Hyperlink"/>
            <w:rFonts w:ascii="Poppins Medium" w:hAnsi="Poppins Medium"/>
          </w:rPr>
          <w:t>Manual Generation Disconnection</w:t>
        </w:r>
        <w:r>
          <w:rPr>
            <w:webHidden/>
          </w:rPr>
          <w:tab/>
        </w:r>
        <w:r>
          <w:rPr>
            <w:webHidden/>
          </w:rPr>
          <w:fldChar w:fldCharType="begin"/>
        </w:r>
        <w:r>
          <w:rPr>
            <w:webHidden/>
          </w:rPr>
          <w:instrText xml:space="preserve"> PAGEREF _Toc188439583 \h </w:instrText>
        </w:r>
      </w:ins>
      <w:r>
        <w:rPr>
          <w:webHidden/>
        </w:rPr>
      </w:r>
      <w:r>
        <w:rPr>
          <w:webHidden/>
        </w:rPr>
        <w:fldChar w:fldCharType="separate"/>
      </w:r>
      <w:ins w:id="127" w:author="Stuart McLarnon (NESO)" w:date="2025-01-22T11:59:00Z" w16du:dateUtc="2025-01-22T11:59:00Z">
        <w:r>
          <w:rPr>
            <w:webHidden/>
          </w:rPr>
          <w:t>26</w:t>
        </w:r>
        <w:r>
          <w:rPr>
            <w:webHidden/>
          </w:rPr>
          <w:fldChar w:fldCharType="end"/>
        </w:r>
        <w:r w:rsidRPr="004458EF">
          <w:rPr>
            <w:rStyle w:val="Hyperlink"/>
          </w:rPr>
          <w:fldChar w:fldCharType="end"/>
        </w:r>
      </w:ins>
    </w:p>
    <w:p w14:paraId="0983C651" w14:textId="6EF656CD" w:rsidR="00CB4164" w:rsidRDefault="00CB4164">
      <w:pPr>
        <w:pStyle w:val="TOC2"/>
        <w:rPr>
          <w:ins w:id="128" w:author="Stuart McLarnon (NESO)" w:date="2025-01-22T11:59:00Z" w16du:dateUtc="2025-01-22T11:59:00Z"/>
          <w:rFonts w:eastAsiaTheme="minorEastAsia"/>
          <w:color w:val="auto"/>
          <w:kern w:val="2"/>
          <w:sz w:val="24"/>
          <w:szCs w:val="24"/>
          <w:lang w:eastAsia="en-GB"/>
          <w14:ligatures w14:val="standardContextual"/>
        </w:rPr>
      </w:pPr>
      <w:ins w:id="129" w:author="Stuart McLarnon (NESO)" w:date="2025-01-22T11:59:00Z" w16du:dateUtc="2025-01-22T11:59:00Z">
        <w:r w:rsidRPr="004458EF">
          <w:rPr>
            <w:rStyle w:val="Hyperlink"/>
          </w:rPr>
          <w:fldChar w:fldCharType="begin"/>
        </w:r>
        <w:r w:rsidRPr="004458EF">
          <w:rPr>
            <w:rStyle w:val="Hyperlink"/>
          </w:rPr>
          <w:instrText xml:space="preserve"> </w:instrText>
        </w:r>
        <w:r>
          <w:instrText>HYPERLINK \l "_Toc188439584"</w:instrText>
        </w:r>
        <w:r w:rsidRPr="004458EF">
          <w:rPr>
            <w:rStyle w:val="Hyperlink"/>
          </w:rPr>
          <w:instrText xml:space="preserve"> </w:instrText>
        </w:r>
        <w:r w:rsidRPr="004458EF">
          <w:rPr>
            <w:rStyle w:val="Hyperlink"/>
          </w:rPr>
        </w:r>
        <w:r w:rsidRPr="004458EF">
          <w:rPr>
            <w:rStyle w:val="Hyperlink"/>
          </w:rPr>
          <w:fldChar w:fldCharType="separate"/>
        </w:r>
        <w:r w:rsidRPr="004458EF">
          <w:rPr>
            <w:rStyle w:val="Hyperlink"/>
            <w:rFonts w:ascii="Poppins Medium" w:hAnsi="Poppins Medium"/>
          </w:rPr>
          <w:t>5.10</w:t>
        </w:r>
        <w:r>
          <w:rPr>
            <w:rFonts w:eastAsiaTheme="minorEastAsia"/>
            <w:color w:val="auto"/>
            <w:kern w:val="2"/>
            <w:sz w:val="24"/>
            <w:szCs w:val="24"/>
            <w:lang w:eastAsia="en-GB"/>
            <w14:ligatures w14:val="standardContextual"/>
          </w:rPr>
          <w:tab/>
        </w:r>
        <w:r w:rsidRPr="004458EF">
          <w:rPr>
            <w:rStyle w:val="Hyperlink"/>
            <w:rFonts w:ascii="Poppins Medium" w:hAnsi="Poppins Medium"/>
          </w:rPr>
          <w:t>Rota Load Disconnection Procedure</w:t>
        </w:r>
        <w:r>
          <w:rPr>
            <w:webHidden/>
          </w:rPr>
          <w:tab/>
        </w:r>
        <w:r>
          <w:rPr>
            <w:webHidden/>
          </w:rPr>
          <w:fldChar w:fldCharType="begin"/>
        </w:r>
        <w:r>
          <w:rPr>
            <w:webHidden/>
          </w:rPr>
          <w:instrText xml:space="preserve"> PAGEREF _Toc188439584 \h </w:instrText>
        </w:r>
      </w:ins>
      <w:r>
        <w:rPr>
          <w:webHidden/>
        </w:rPr>
      </w:r>
      <w:r>
        <w:rPr>
          <w:webHidden/>
        </w:rPr>
        <w:fldChar w:fldCharType="separate"/>
      </w:r>
      <w:ins w:id="130" w:author="Stuart McLarnon (NESO)" w:date="2025-01-22T11:59:00Z" w16du:dateUtc="2025-01-22T11:59:00Z">
        <w:r>
          <w:rPr>
            <w:webHidden/>
          </w:rPr>
          <w:t>27</w:t>
        </w:r>
        <w:r>
          <w:rPr>
            <w:webHidden/>
          </w:rPr>
          <w:fldChar w:fldCharType="end"/>
        </w:r>
        <w:r w:rsidRPr="004458EF">
          <w:rPr>
            <w:rStyle w:val="Hyperlink"/>
          </w:rPr>
          <w:fldChar w:fldCharType="end"/>
        </w:r>
      </w:ins>
    </w:p>
    <w:p w14:paraId="1F5BD2FE" w14:textId="54450B94" w:rsidR="00CB4164" w:rsidRDefault="00CB4164">
      <w:pPr>
        <w:pStyle w:val="TOC1"/>
        <w:rPr>
          <w:ins w:id="131" w:author="Stuart McLarnon (NESO)" w:date="2025-01-22T11:59:00Z" w16du:dateUtc="2025-01-22T11:59:00Z"/>
          <w:rFonts w:asciiTheme="minorHAnsi" w:eastAsiaTheme="minorEastAsia" w:hAnsiTheme="minorHAnsi" w:cstheme="minorBidi"/>
          <w:b w:val="0"/>
          <w:bCs w:val="0"/>
          <w:color w:val="auto"/>
          <w:kern w:val="2"/>
          <w:lang w:eastAsia="en-GB"/>
          <w14:ligatures w14:val="standardContextual"/>
        </w:rPr>
      </w:pPr>
      <w:ins w:id="132" w:author="Stuart McLarnon (NESO)" w:date="2025-01-22T11:59:00Z" w16du:dateUtc="2025-01-22T11:59:00Z">
        <w:r w:rsidRPr="004458EF">
          <w:rPr>
            <w:rStyle w:val="Hyperlink"/>
          </w:rPr>
          <w:fldChar w:fldCharType="begin"/>
        </w:r>
        <w:r w:rsidRPr="004458EF">
          <w:rPr>
            <w:rStyle w:val="Hyperlink"/>
          </w:rPr>
          <w:instrText xml:space="preserve"> </w:instrText>
        </w:r>
        <w:r>
          <w:instrText>HYPERLINK \l "_Toc188439585"</w:instrText>
        </w:r>
        <w:r w:rsidRPr="004458EF">
          <w:rPr>
            <w:rStyle w:val="Hyperlink"/>
          </w:rPr>
          <w:instrText xml:space="preserve"> </w:instrText>
        </w:r>
        <w:r w:rsidRPr="004458EF">
          <w:rPr>
            <w:rStyle w:val="Hyperlink"/>
          </w:rPr>
        </w:r>
        <w:r w:rsidRPr="004458EF">
          <w:rPr>
            <w:rStyle w:val="Hyperlink"/>
          </w:rPr>
          <w:fldChar w:fldCharType="separate"/>
        </w:r>
        <w:r w:rsidRPr="004458EF">
          <w:rPr>
            <w:rStyle w:val="Hyperlink"/>
          </w:rPr>
          <w:t>6</w:t>
        </w:r>
        <w:r>
          <w:rPr>
            <w:rFonts w:asciiTheme="minorHAnsi" w:eastAsiaTheme="minorEastAsia" w:hAnsiTheme="minorHAnsi" w:cstheme="minorBidi"/>
            <w:b w:val="0"/>
            <w:bCs w:val="0"/>
            <w:color w:val="auto"/>
            <w:kern w:val="2"/>
            <w:lang w:eastAsia="en-GB"/>
            <w14:ligatures w14:val="standardContextual"/>
          </w:rPr>
          <w:tab/>
        </w:r>
        <w:r w:rsidRPr="004458EF">
          <w:rPr>
            <w:rStyle w:val="Hyperlink"/>
          </w:rPr>
          <w:t>Assurance &amp; Compliance Testing</w:t>
        </w:r>
        <w:r>
          <w:rPr>
            <w:webHidden/>
          </w:rPr>
          <w:tab/>
        </w:r>
        <w:r>
          <w:rPr>
            <w:webHidden/>
          </w:rPr>
          <w:fldChar w:fldCharType="begin"/>
        </w:r>
        <w:r>
          <w:rPr>
            <w:webHidden/>
          </w:rPr>
          <w:instrText xml:space="preserve"> PAGEREF _Toc188439585 \h </w:instrText>
        </w:r>
      </w:ins>
      <w:r>
        <w:rPr>
          <w:webHidden/>
        </w:rPr>
      </w:r>
      <w:r>
        <w:rPr>
          <w:webHidden/>
        </w:rPr>
        <w:fldChar w:fldCharType="separate"/>
      </w:r>
      <w:ins w:id="133" w:author="Stuart McLarnon (NESO)" w:date="2025-01-22T11:59:00Z" w16du:dateUtc="2025-01-22T11:59:00Z">
        <w:r>
          <w:rPr>
            <w:webHidden/>
          </w:rPr>
          <w:t>28</w:t>
        </w:r>
        <w:r>
          <w:rPr>
            <w:webHidden/>
          </w:rPr>
          <w:fldChar w:fldCharType="end"/>
        </w:r>
        <w:r w:rsidRPr="004458EF">
          <w:rPr>
            <w:rStyle w:val="Hyperlink"/>
          </w:rPr>
          <w:fldChar w:fldCharType="end"/>
        </w:r>
      </w:ins>
    </w:p>
    <w:p w14:paraId="20BA0B47" w14:textId="32423622" w:rsidR="00CB4164" w:rsidRDefault="00CB4164">
      <w:pPr>
        <w:pStyle w:val="TOC1"/>
        <w:rPr>
          <w:ins w:id="134" w:author="Stuart McLarnon (NESO)" w:date="2025-01-22T11:59:00Z" w16du:dateUtc="2025-01-22T11:59:00Z"/>
          <w:rFonts w:asciiTheme="minorHAnsi" w:eastAsiaTheme="minorEastAsia" w:hAnsiTheme="minorHAnsi" w:cstheme="minorBidi"/>
          <w:b w:val="0"/>
          <w:bCs w:val="0"/>
          <w:color w:val="auto"/>
          <w:kern w:val="2"/>
          <w:lang w:eastAsia="en-GB"/>
          <w14:ligatures w14:val="standardContextual"/>
        </w:rPr>
      </w:pPr>
      <w:ins w:id="135" w:author="Stuart McLarnon (NESO)" w:date="2025-01-22T11:59:00Z" w16du:dateUtc="2025-01-22T11:59:00Z">
        <w:r w:rsidRPr="004458EF">
          <w:rPr>
            <w:rStyle w:val="Hyperlink"/>
          </w:rPr>
          <w:fldChar w:fldCharType="begin"/>
        </w:r>
        <w:r w:rsidRPr="004458EF">
          <w:rPr>
            <w:rStyle w:val="Hyperlink"/>
          </w:rPr>
          <w:instrText xml:space="preserve"> </w:instrText>
        </w:r>
        <w:r>
          <w:instrText>HYPERLINK \l "_Toc188439586"</w:instrText>
        </w:r>
        <w:r w:rsidRPr="004458EF">
          <w:rPr>
            <w:rStyle w:val="Hyperlink"/>
          </w:rPr>
          <w:instrText xml:space="preserve"> </w:instrText>
        </w:r>
        <w:r w:rsidRPr="004458EF">
          <w:rPr>
            <w:rStyle w:val="Hyperlink"/>
          </w:rPr>
        </w:r>
        <w:r w:rsidRPr="004458EF">
          <w:rPr>
            <w:rStyle w:val="Hyperlink"/>
          </w:rPr>
          <w:fldChar w:fldCharType="separate"/>
        </w:r>
        <w:r w:rsidRPr="004458EF">
          <w:rPr>
            <w:rStyle w:val="Hyperlink"/>
          </w:rPr>
          <w:t>7</w:t>
        </w:r>
        <w:r>
          <w:rPr>
            <w:rFonts w:asciiTheme="minorHAnsi" w:eastAsiaTheme="minorEastAsia" w:hAnsiTheme="minorHAnsi" w:cstheme="minorBidi"/>
            <w:b w:val="0"/>
            <w:bCs w:val="0"/>
            <w:color w:val="auto"/>
            <w:kern w:val="2"/>
            <w:lang w:eastAsia="en-GB"/>
            <w14:ligatures w14:val="standardContextual"/>
          </w:rPr>
          <w:tab/>
        </w:r>
        <w:r w:rsidRPr="004458EF">
          <w:rPr>
            <w:rStyle w:val="Hyperlink"/>
          </w:rPr>
          <w:t>Plan Implementation</w:t>
        </w:r>
        <w:r>
          <w:rPr>
            <w:webHidden/>
          </w:rPr>
          <w:tab/>
        </w:r>
        <w:r>
          <w:rPr>
            <w:webHidden/>
          </w:rPr>
          <w:fldChar w:fldCharType="begin"/>
        </w:r>
        <w:r>
          <w:rPr>
            <w:webHidden/>
          </w:rPr>
          <w:instrText xml:space="preserve"> PAGEREF _Toc188439586 \h </w:instrText>
        </w:r>
      </w:ins>
      <w:r>
        <w:rPr>
          <w:webHidden/>
        </w:rPr>
      </w:r>
      <w:r>
        <w:rPr>
          <w:webHidden/>
        </w:rPr>
        <w:fldChar w:fldCharType="separate"/>
      </w:r>
      <w:ins w:id="136" w:author="Stuart McLarnon (NESO)" w:date="2025-01-22T11:59:00Z" w16du:dateUtc="2025-01-22T11:59:00Z">
        <w:r>
          <w:rPr>
            <w:webHidden/>
          </w:rPr>
          <w:t>29</w:t>
        </w:r>
        <w:r>
          <w:rPr>
            <w:webHidden/>
          </w:rPr>
          <w:fldChar w:fldCharType="end"/>
        </w:r>
        <w:r w:rsidRPr="004458EF">
          <w:rPr>
            <w:rStyle w:val="Hyperlink"/>
          </w:rPr>
          <w:fldChar w:fldCharType="end"/>
        </w:r>
      </w:ins>
    </w:p>
    <w:p w14:paraId="1C4F74B1" w14:textId="35C5F7D6" w:rsidR="00CB4164" w:rsidRDefault="00CB4164">
      <w:pPr>
        <w:pStyle w:val="TOC1"/>
        <w:rPr>
          <w:ins w:id="137" w:author="Stuart McLarnon (NESO)" w:date="2025-01-22T11:59:00Z" w16du:dateUtc="2025-01-22T11:59:00Z"/>
          <w:rFonts w:asciiTheme="minorHAnsi" w:eastAsiaTheme="minorEastAsia" w:hAnsiTheme="minorHAnsi" w:cstheme="minorBidi"/>
          <w:b w:val="0"/>
          <w:bCs w:val="0"/>
          <w:color w:val="auto"/>
          <w:kern w:val="2"/>
          <w:lang w:eastAsia="en-GB"/>
          <w14:ligatures w14:val="standardContextual"/>
        </w:rPr>
      </w:pPr>
      <w:ins w:id="138" w:author="Stuart McLarnon (NESO)" w:date="2025-01-22T11:59:00Z" w16du:dateUtc="2025-01-22T11:59:00Z">
        <w:r w:rsidRPr="004458EF">
          <w:rPr>
            <w:rStyle w:val="Hyperlink"/>
          </w:rPr>
          <w:fldChar w:fldCharType="begin"/>
        </w:r>
        <w:r w:rsidRPr="004458EF">
          <w:rPr>
            <w:rStyle w:val="Hyperlink"/>
          </w:rPr>
          <w:instrText xml:space="preserve"> </w:instrText>
        </w:r>
        <w:r>
          <w:instrText>HYPERLINK \l "_Toc188439587"</w:instrText>
        </w:r>
        <w:r w:rsidRPr="004458EF">
          <w:rPr>
            <w:rStyle w:val="Hyperlink"/>
          </w:rPr>
          <w:instrText xml:space="preserve"> </w:instrText>
        </w:r>
        <w:r w:rsidRPr="004458EF">
          <w:rPr>
            <w:rStyle w:val="Hyperlink"/>
          </w:rPr>
        </w:r>
        <w:r w:rsidRPr="004458EF">
          <w:rPr>
            <w:rStyle w:val="Hyperlink"/>
          </w:rPr>
          <w:fldChar w:fldCharType="separate"/>
        </w:r>
        <w:r w:rsidRPr="004458EF">
          <w:rPr>
            <w:rStyle w:val="Hyperlink"/>
          </w:rPr>
          <w:t>8</w:t>
        </w:r>
        <w:r>
          <w:rPr>
            <w:rFonts w:asciiTheme="minorHAnsi" w:eastAsiaTheme="minorEastAsia" w:hAnsiTheme="minorHAnsi" w:cstheme="minorBidi"/>
            <w:b w:val="0"/>
            <w:bCs w:val="0"/>
            <w:color w:val="auto"/>
            <w:kern w:val="2"/>
            <w:lang w:eastAsia="en-GB"/>
            <w14:ligatures w14:val="standardContextual"/>
          </w:rPr>
          <w:tab/>
        </w:r>
        <w:r w:rsidRPr="004458EF">
          <w:rPr>
            <w:rStyle w:val="Hyperlink"/>
          </w:rPr>
          <w:t>Plan Review</w:t>
        </w:r>
        <w:r>
          <w:rPr>
            <w:webHidden/>
          </w:rPr>
          <w:tab/>
        </w:r>
        <w:r>
          <w:rPr>
            <w:webHidden/>
          </w:rPr>
          <w:fldChar w:fldCharType="begin"/>
        </w:r>
        <w:r>
          <w:rPr>
            <w:webHidden/>
          </w:rPr>
          <w:instrText xml:space="preserve"> PAGEREF _Toc188439587 \h </w:instrText>
        </w:r>
      </w:ins>
      <w:r>
        <w:rPr>
          <w:webHidden/>
        </w:rPr>
      </w:r>
      <w:r>
        <w:rPr>
          <w:webHidden/>
        </w:rPr>
        <w:fldChar w:fldCharType="separate"/>
      </w:r>
      <w:ins w:id="139" w:author="Stuart McLarnon (NESO)" w:date="2025-01-22T11:59:00Z" w16du:dateUtc="2025-01-22T11:59:00Z">
        <w:r>
          <w:rPr>
            <w:webHidden/>
          </w:rPr>
          <w:t>29</w:t>
        </w:r>
        <w:r>
          <w:rPr>
            <w:webHidden/>
          </w:rPr>
          <w:fldChar w:fldCharType="end"/>
        </w:r>
        <w:r w:rsidRPr="004458EF">
          <w:rPr>
            <w:rStyle w:val="Hyperlink"/>
          </w:rPr>
          <w:fldChar w:fldCharType="end"/>
        </w:r>
      </w:ins>
    </w:p>
    <w:p w14:paraId="2F3C723C" w14:textId="5BB4ECA1" w:rsidR="00CB4164" w:rsidRDefault="00CB4164">
      <w:pPr>
        <w:pStyle w:val="TOC1"/>
        <w:rPr>
          <w:ins w:id="140" w:author="Stuart McLarnon (NESO)" w:date="2025-01-22T11:59:00Z" w16du:dateUtc="2025-01-22T11:59:00Z"/>
          <w:rFonts w:asciiTheme="minorHAnsi" w:eastAsiaTheme="minorEastAsia" w:hAnsiTheme="minorHAnsi" w:cstheme="minorBidi"/>
          <w:b w:val="0"/>
          <w:bCs w:val="0"/>
          <w:color w:val="auto"/>
          <w:kern w:val="2"/>
          <w:lang w:eastAsia="en-GB"/>
          <w14:ligatures w14:val="standardContextual"/>
        </w:rPr>
      </w:pPr>
      <w:ins w:id="141" w:author="Stuart McLarnon (NESO)" w:date="2025-01-22T11:59:00Z" w16du:dateUtc="2025-01-22T11:59:00Z">
        <w:r w:rsidRPr="004458EF">
          <w:rPr>
            <w:rStyle w:val="Hyperlink"/>
          </w:rPr>
          <w:fldChar w:fldCharType="begin"/>
        </w:r>
        <w:r w:rsidRPr="004458EF">
          <w:rPr>
            <w:rStyle w:val="Hyperlink"/>
          </w:rPr>
          <w:instrText xml:space="preserve"> </w:instrText>
        </w:r>
        <w:r>
          <w:instrText>HYPERLINK \l "_Toc188439588"</w:instrText>
        </w:r>
        <w:r w:rsidRPr="004458EF">
          <w:rPr>
            <w:rStyle w:val="Hyperlink"/>
          </w:rPr>
          <w:instrText xml:space="preserve"> </w:instrText>
        </w:r>
        <w:r w:rsidRPr="004458EF">
          <w:rPr>
            <w:rStyle w:val="Hyperlink"/>
          </w:rPr>
        </w:r>
        <w:r w:rsidRPr="004458EF">
          <w:rPr>
            <w:rStyle w:val="Hyperlink"/>
          </w:rPr>
          <w:fldChar w:fldCharType="separate"/>
        </w:r>
        <w:r w:rsidRPr="004458EF">
          <w:rPr>
            <w:rStyle w:val="Hyperlink"/>
          </w:rPr>
          <w:t>Appendix A: GB Parties within the scope of the System Defence Plan</w:t>
        </w:r>
        <w:r>
          <w:rPr>
            <w:webHidden/>
          </w:rPr>
          <w:tab/>
        </w:r>
        <w:r>
          <w:rPr>
            <w:webHidden/>
          </w:rPr>
          <w:fldChar w:fldCharType="begin"/>
        </w:r>
        <w:r>
          <w:rPr>
            <w:webHidden/>
          </w:rPr>
          <w:instrText xml:space="preserve"> PAGEREF _Toc188439588 \h </w:instrText>
        </w:r>
      </w:ins>
      <w:r>
        <w:rPr>
          <w:webHidden/>
        </w:rPr>
      </w:r>
      <w:r>
        <w:rPr>
          <w:webHidden/>
        </w:rPr>
        <w:fldChar w:fldCharType="separate"/>
      </w:r>
      <w:ins w:id="142" w:author="Stuart McLarnon (NESO)" w:date="2025-01-22T11:59:00Z" w16du:dateUtc="2025-01-22T11:59:00Z">
        <w:r>
          <w:rPr>
            <w:webHidden/>
          </w:rPr>
          <w:t>30</w:t>
        </w:r>
        <w:r>
          <w:rPr>
            <w:webHidden/>
          </w:rPr>
          <w:fldChar w:fldCharType="end"/>
        </w:r>
        <w:r w:rsidRPr="004458EF">
          <w:rPr>
            <w:rStyle w:val="Hyperlink"/>
          </w:rPr>
          <w:fldChar w:fldCharType="end"/>
        </w:r>
      </w:ins>
    </w:p>
    <w:p w14:paraId="3CF729A9" w14:textId="02037E9E" w:rsidR="00CB4164" w:rsidRDefault="00CB4164">
      <w:pPr>
        <w:pStyle w:val="TOC1"/>
        <w:rPr>
          <w:ins w:id="143" w:author="Stuart McLarnon (NESO)" w:date="2025-01-22T11:59:00Z" w16du:dateUtc="2025-01-22T11:59:00Z"/>
          <w:rFonts w:asciiTheme="minorHAnsi" w:eastAsiaTheme="minorEastAsia" w:hAnsiTheme="minorHAnsi" w:cstheme="minorBidi"/>
          <w:b w:val="0"/>
          <w:bCs w:val="0"/>
          <w:color w:val="auto"/>
          <w:kern w:val="2"/>
          <w:lang w:eastAsia="en-GB"/>
          <w14:ligatures w14:val="standardContextual"/>
        </w:rPr>
      </w:pPr>
      <w:ins w:id="144" w:author="Stuart McLarnon (NESO)" w:date="2025-01-22T11:59:00Z" w16du:dateUtc="2025-01-22T11:59:00Z">
        <w:r w:rsidRPr="004458EF">
          <w:rPr>
            <w:rStyle w:val="Hyperlink"/>
          </w:rPr>
          <w:fldChar w:fldCharType="begin"/>
        </w:r>
        <w:r w:rsidRPr="004458EF">
          <w:rPr>
            <w:rStyle w:val="Hyperlink"/>
          </w:rPr>
          <w:instrText xml:space="preserve"> </w:instrText>
        </w:r>
        <w:r>
          <w:instrText>HYPERLINK \l "_Toc188439589"</w:instrText>
        </w:r>
        <w:r w:rsidRPr="004458EF">
          <w:rPr>
            <w:rStyle w:val="Hyperlink"/>
          </w:rPr>
          <w:instrText xml:space="preserve"> </w:instrText>
        </w:r>
        <w:r w:rsidRPr="004458EF">
          <w:rPr>
            <w:rStyle w:val="Hyperlink"/>
          </w:rPr>
        </w:r>
        <w:r w:rsidRPr="004458EF">
          <w:rPr>
            <w:rStyle w:val="Hyperlink"/>
          </w:rPr>
          <w:fldChar w:fldCharType="separate"/>
        </w:r>
        <w:r w:rsidRPr="004458EF">
          <w:rPr>
            <w:rStyle w:val="Hyperlink"/>
          </w:rPr>
          <w:t>Appendix B: High Priority Significant Grid User list</w:t>
        </w:r>
        <w:r>
          <w:rPr>
            <w:webHidden/>
          </w:rPr>
          <w:tab/>
        </w:r>
        <w:r>
          <w:rPr>
            <w:webHidden/>
          </w:rPr>
          <w:fldChar w:fldCharType="begin"/>
        </w:r>
        <w:r>
          <w:rPr>
            <w:webHidden/>
          </w:rPr>
          <w:instrText xml:space="preserve"> PAGEREF _Toc188439589 \h </w:instrText>
        </w:r>
      </w:ins>
      <w:r>
        <w:rPr>
          <w:webHidden/>
        </w:rPr>
      </w:r>
      <w:r>
        <w:rPr>
          <w:webHidden/>
        </w:rPr>
        <w:fldChar w:fldCharType="separate"/>
      </w:r>
      <w:ins w:id="145" w:author="Stuart McLarnon (NESO)" w:date="2025-01-22T11:59:00Z" w16du:dateUtc="2025-01-22T11:59:00Z">
        <w:r>
          <w:rPr>
            <w:webHidden/>
          </w:rPr>
          <w:t>54</w:t>
        </w:r>
        <w:r>
          <w:rPr>
            <w:webHidden/>
          </w:rPr>
          <w:fldChar w:fldCharType="end"/>
        </w:r>
        <w:r w:rsidRPr="004458EF">
          <w:rPr>
            <w:rStyle w:val="Hyperlink"/>
          </w:rPr>
          <w:fldChar w:fldCharType="end"/>
        </w:r>
      </w:ins>
    </w:p>
    <w:p w14:paraId="71060545" w14:textId="73DE819C" w:rsidR="00CB4164" w:rsidRDefault="00CB4164">
      <w:pPr>
        <w:pStyle w:val="TOC1"/>
        <w:rPr>
          <w:ins w:id="146" w:author="Stuart McLarnon (NESO)" w:date="2025-01-22T11:59:00Z" w16du:dateUtc="2025-01-22T11:59:00Z"/>
          <w:rFonts w:asciiTheme="minorHAnsi" w:eastAsiaTheme="minorEastAsia" w:hAnsiTheme="minorHAnsi" w:cstheme="minorBidi"/>
          <w:b w:val="0"/>
          <w:bCs w:val="0"/>
          <w:color w:val="auto"/>
          <w:kern w:val="2"/>
          <w:lang w:eastAsia="en-GB"/>
          <w14:ligatures w14:val="standardContextual"/>
        </w:rPr>
      </w:pPr>
      <w:ins w:id="147" w:author="Stuart McLarnon (NESO)" w:date="2025-01-22T11:59:00Z" w16du:dateUtc="2025-01-22T11:59:00Z">
        <w:r w:rsidRPr="004458EF">
          <w:rPr>
            <w:rStyle w:val="Hyperlink"/>
          </w:rPr>
          <w:fldChar w:fldCharType="begin"/>
        </w:r>
        <w:r w:rsidRPr="004458EF">
          <w:rPr>
            <w:rStyle w:val="Hyperlink"/>
          </w:rPr>
          <w:instrText xml:space="preserve"> </w:instrText>
        </w:r>
        <w:r>
          <w:instrText>HYPERLINK \l "_Toc188439590"</w:instrText>
        </w:r>
        <w:r w:rsidRPr="004458EF">
          <w:rPr>
            <w:rStyle w:val="Hyperlink"/>
          </w:rPr>
          <w:instrText xml:space="preserve"> </w:instrText>
        </w:r>
        <w:r w:rsidRPr="004458EF">
          <w:rPr>
            <w:rStyle w:val="Hyperlink"/>
          </w:rPr>
        </w:r>
        <w:r w:rsidRPr="004458EF">
          <w:rPr>
            <w:rStyle w:val="Hyperlink"/>
          </w:rPr>
          <w:fldChar w:fldCharType="separate"/>
        </w:r>
        <w:r w:rsidRPr="004458EF">
          <w:rPr>
            <w:rStyle w:val="Hyperlink"/>
          </w:rPr>
          <w:t>Appendix C: List of Network Operators</w:t>
        </w:r>
        <w:r>
          <w:rPr>
            <w:webHidden/>
          </w:rPr>
          <w:tab/>
        </w:r>
        <w:r>
          <w:rPr>
            <w:webHidden/>
          </w:rPr>
          <w:fldChar w:fldCharType="begin"/>
        </w:r>
        <w:r>
          <w:rPr>
            <w:webHidden/>
          </w:rPr>
          <w:instrText xml:space="preserve"> PAGEREF _Toc188439590 \h </w:instrText>
        </w:r>
      </w:ins>
      <w:r>
        <w:rPr>
          <w:webHidden/>
        </w:rPr>
      </w:r>
      <w:r>
        <w:rPr>
          <w:webHidden/>
        </w:rPr>
        <w:fldChar w:fldCharType="separate"/>
      </w:r>
      <w:ins w:id="148" w:author="Stuart McLarnon (NESO)" w:date="2025-01-22T11:59:00Z" w16du:dateUtc="2025-01-22T11:59:00Z">
        <w:r>
          <w:rPr>
            <w:webHidden/>
          </w:rPr>
          <w:t>55</w:t>
        </w:r>
        <w:r>
          <w:rPr>
            <w:webHidden/>
          </w:rPr>
          <w:fldChar w:fldCharType="end"/>
        </w:r>
        <w:r w:rsidRPr="004458EF">
          <w:rPr>
            <w:rStyle w:val="Hyperlink"/>
          </w:rPr>
          <w:fldChar w:fldCharType="end"/>
        </w:r>
      </w:ins>
    </w:p>
    <w:p w14:paraId="0F050FD8" w14:textId="11E4EEF7" w:rsidR="00CB4164" w:rsidRDefault="00CB4164">
      <w:pPr>
        <w:pStyle w:val="TOC1"/>
        <w:rPr>
          <w:ins w:id="149" w:author="Stuart McLarnon (NESO)" w:date="2025-01-22T11:59:00Z" w16du:dateUtc="2025-01-22T11:59:00Z"/>
          <w:rFonts w:asciiTheme="minorHAnsi" w:eastAsiaTheme="minorEastAsia" w:hAnsiTheme="minorHAnsi" w:cstheme="minorBidi"/>
          <w:b w:val="0"/>
          <w:bCs w:val="0"/>
          <w:color w:val="auto"/>
          <w:kern w:val="2"/>
          <w:lang w:eastAsia="en-GB"/>
          <w14:ligatures w14:val="standardContextual"/>
        </w:rPr>
      </w:pPr>
      <w:ins w:id="150" w:author="Stuart McLarnon (NESO)" w:date="2025-01-22T11:59:00Z" w16du:dateUtc="2025-01-22T11:59:00Z">
        <w:r w:rsidRPr="004458EF">
          <w:rPr>
            <w:rStyle w:val="Hyperlink"/>
          </w:rPr>
          <w:fldChar w:fldCharType="begin"/>
        </w:r>
        <w:r w:rsidRPr="004458EF">
          <w:rPr>
            <w:rStyle w:val="Hyperlink"/>
          </w:rPr>
          <w:instrText xml:space="preserve"> </w:instrText>
        </w:r>
        <w:r>
          <w:instrText>HYPERLINK \l "_Toc188439591"</w:instrText>
        </w:r>
        <w:r w:rsidRPr="004458EF">
          <w:rPr>
            <w:rStyle w:val="Hyperlink"/>
          </w:rPr>
          <w:instrText xml:space="preserve"> </w:instrText>
        </w:r>
        <w:r w:rsidRPr="004458EF">
          <w:rPr>
            <w:rStyle w:val="Hyperlink"/>
          </w:rPr>
        </w:r>
        <w:r w:rsidRPr="004458EF">
          <w:rPr>
            <w:rStyle w:val="Hyperlink"/>
          </w:rPr>
          <w:fldChar w:fldCharType="separate"/>
        </w:r>
        <w:r w:rsidRPr="004458EF">
          <w:rPr>
            <w:rStyle w:val="Hyperlink"/>
          </w:rPr>
          <w:t>Appendix D: Glossary</w:t>
        </w:r>
        <w:r>
          <w:rPr>
            <w:webHidden/>
          </w:rPr>
          <w:tab/>
        </w:r>
        <w:r>
          <w:rPr>
            <w:webHidden/>
          </w:rPr>
          <w:fldChar w:fldCharType="begin"/>
        </w:r>
        <w:r>
          <w:rPr>
            <w:webHidden/>
          </w:rPr>
          <w:instrText xml:space="preserve"> PAGEREF _Toc188439591 \h </w:instrText>
        </w:r>
      </w:ins>
      <w:r>
        <w:rPr>
          <w:webHidden/>
        </w:rPr>
      </w:r>
      <w:r>
        <w:rPr>
          <w:webHidden/>
        </w:rPr>
        <w:fldChar w:fldCharType="separate"/>
      </w:r>
      <w:ins w:id="151" w:author="Stuart McLarnon (NESO)" w:date="2025-01-22T11:59:00Z" w16du:dateUtc="2025-01-22T11:59:00Z">
        <w:r>
          <w:rPr>
            <w:webHidden/>
          </w:rPr>
          <w:t>56</w:t>
        </w:r>
        <w:r>
          <w:rPr>
            <w:webHidden/>
          </w:rPr>
          <w:fldChar w:fldCharType="end"/>
        </w:r>
        <w:r w:rsidRPr="004458EF">
          <w:rPr>
            <w:rStyle w:val="Hyperlink"/>
          </w:rPr>
          <w:fldChar w:fldCharType="end"/>
        </w:r>
      </w:ins>
    </w:p>
    <w:p w14:paraId="503D9AF9" w14:textId="010612E6" w:rsidR="00CB4164" w:rsidRDefault="00CB4164">
      <w:pPr>
        <w:pStyle w:val="TOC1"/>
        <w:rPr>
          <w:ins w:id="152" w:author="Stuart McLarnon (NESO)" w:date="2025-01-22T11:59:00Z" w16du:dateUtc="2025-01-22T11:59:00Z"/>
          <w:rFonts w:asciiTheme="minorHAnsi" w:eastAsiaTheme="minorEastAsia" w:hAnsiTheme="minorHAnsi" w:cstheme="minorBidi"/>
          <w:b w:val="0"/>
          <w:bCs w:val="0"/>
          <w:color w:val="auto"/>
          <w:kern w:val="2"/>
          <w:lang w:eastAsia="en-GB"/>
          <w14:ligatures w14:val="standardContextual"/>
        </w:rPr>
      </w:pPr>
      <w:ins w:id="153" w:author="Stuart McLarnon (NESO)" w:date="2025-01-22T11:59:00Z" w16du:dateUtc="2025-01-22T11:59:00Z">
        <w:r w:rsidRPr="004458EF">
          <w:rPr>
            <w:rStyle w:val="Hyperlink"/>
          </w:rPr>
          <w:lastRenderedPageBreak/>
          <w:fldChar w:fldCharType="begin"/>
        </w:r>
        <w:r w:rsidRPr="004458EF">
          <w:rPr>
            <w:rStyle w:val="Hyperlink"/>
          </w:rPr>
          <w:instrText xml:space="preserve"> </w:instrText>
        </w:r>
        <w:r>
          <w:instrText>HYPERLINK \l "_Toc188439592"</w:instrText>
        </w:r>
        <w:r w:rsidRPr="004458EF">
          <w:rPr>
            <w:rStyle w:val="Hyperlink"/>
          </w:rPr>
          <w:instrText xml:space="preserve"> </w:instrText>
        </w:r>
        <w:r w:rsidRPr="004458EF">
          <w:rPr>
            <w:rStyle w:val="Hyperlink"/>
          </w:rPr>
        </w:r>
        <w:r w:rsidRPr="004458EF">
          <w:rPr>
            <w:rStyle w:val="Hyperlink"/>
          </w:rPr>
          <w:fldChar w:fldCharType="separate"/>
        </w:r>
        <w:r w:rsidRPr="004458EF">
          <w:rPr>
            <w:rStyle w:val="Hyperlink"/>
          </w:rPr>
          <w:t>Appendix E: Total Load and Netted Demand Definitions</w:t>
        </w:r>
        <w:r>
          <w:rPr>
            <w:webHidden/>
          </w:rPr>
          <w:tab/>
        </w:r>
        <w:r>
          <w:rPr>
            <w:webHidden/>
          </w:rPr>
          <w:fldChar w:fldCharType="begin"/>
        </w:r>
        <w:r>
          <w:rPr>
            <w:webHidden/>
          </w:rPr>
          <w:instrText xml:space="preserve"> PAGEREF _Toc188439592 \h </w:instrText>
        </w:r>
      </w:ins>
      <w:r>
        <w:rPr>
          <w:webHidden/>
        </w:rPr>
      </w:r>
      <w:r>
        <w:rPr>
          <w:webHidden/>
        </w:rPr>
        <w:fldChar w:fldCharType="separate"/>
      </w:r>
      <w:ins w:id="154" w:author="Stuart McLarnon (NESO)" w:date="2025-01-22T11:59:00Z" w16du:dateUtc="2025-01-22T11:59:00Z">
        <w:r>
          <w:rPr>
            <w:webHidden/>
          </w:rPr>
          <w:t>60</w:t>
        </w:r>
        <w:r>
          <w:rPr>
            <w:webHidden/>
          </w:rPr>
          <w:fldChar w:fldCharType="end"/>
        </w:r>
        <w:r w:rsidRPr="004458EF">
          <w:rPr>
            <w:rStyle w:val="Hyperlink"/>
          </w:rPr>
          <w:fldChar w:fldCharType="end"/>
        </w:r>
      </w:ins>
    </w:p>
    <w:p w14:paraId="666F2390" w14:textId="242B707C" w:rsidR="00CB4164" w:rsidRDefault="00CB4164">
      <w:pPr>
        <w:pStyle w:val="TOC1"/>
        <w:rPr>
          <w:ins w:id="155" w:author="Stuart McLarnon (NESO)" w:date="2025-01-22T11:59:00Z" w16du:dateUtc="2025-01-22T11:59:00Z"/>
          <w:rFonts w:asciiTheme="minorHAnsi" w:eastAsiaTheme="minorEastAsia" w:hAnsiTheme="minorHAnsi" w:cstheme="minorBidi"/>
          <w:b w:val="0"/>
          <w:bCs w:val="0"/>
          <w:color w:val="auto"/>
          <w:kern w:val="2"/>
          <w:lang w:eastAsia="en-GB"/>
          <w14:ligatures w14:val="standardContextual"/>
        </w:rPr>
      </w:pPr>
      <w:ins w:id="156" w:author="Stuart McLarnon (NESO)" w:date="2025-01-22T11:59:00Z" w16du:dateUtc="2025-01-22T11:59:00Z">
        <w:r w:rsidRPr="004458EF">
          <w:rPr>
            <w:rStyle w:val="Hyperlink"/>
          </w:rPr>
          <w:fldChar w:fldCharType="begin"/>
        </w:r>
        <w:r w:rsidRPr="004458EF">
          <w:rPr>
            <w:rStyle w:val="Hyperlink"/>
          </w:rPr>
          <w:instrText xml:space="preserve"> </w:instrText>
        </w:r>
        <w:r>
          <w:instrText>HYPERLINK \l "_Toc188439593"</w:instrText>
        </w:r>
        <w:r w:rsidRPr="004458EF">
          <w:rPr>
            <w:rStyle w:val="Hyperlink"/>
          </w:rPr>
          <w:instrText xml:space="preserve"> </w:instrText>
        </w:r>
        <w:r w:rsidRPr="004458EF">
          <w:rPr>
            <w:rStyle w:val="Hyperlink"/>
          </w:rPr>
        </w:r>
        <w:r w:rsidRPr="004458EF">
          <w:rPr>
            <w:rStyle w:val="Hyperlink"/>
          </w:rPr>
          <w:fldChar w:fldCharType="separate"/>
        </w:r>
        <w:r w:rsidRPr="004458EF">
          <w:rPr>
            <w:rStyle w:val="Hyperlink"/>
          </w:rPr>
          <w:t>Appendix F: Energy Storage Units</w:t>
        </w:r>
        <w:r>
          <w:rPr>
            <w:webHidden/>
          </w:rPr>
          <w:tab/>
        </w:r>
        <w:r>
          <w:rPr>
            <w:webHidden/>
          </w:rPr>
          <w:fldChar w:fldCharType="begin"/>
        </w:r>
        <w:r>
          <w:rPr>
            <w:webHidden/>
          </w:rPr>
          <w:instrText xml:space="preserve"> PAGEREF _Toc188439593 \h </w:instrText>
        </w:r>
      </w:ins>
      <w:r>
        <w:rPr>
          <w:webHidden/>
        </w:rPr>
      </w:r>
      <w:r>
        <w:rPr>
          <w:webHidden/>
        </w:rPr>
        <w:fldChar w:fldCharType="separate"/>
      </w:r>
      <w:ins w:id="157" w:author="Stuart McLarnon (NESO)" w:date="2025-01-22T11:59:00Z" w16du:dateUtc="2025-01-22T11:59:00Z">
        <w:r>
          <w:rPr>
            <w:webHidden/>
          </w:rPr>
          <w:t>61</w:t>
        </w:r>
        <w:r>
          <w:rPr>
            <w:webHidden/>
          </w:rPr>
          <w:fldChar w:fldCharType="end"/>
        </w:r>
        <w:r w:rsidRPr="004458EF">
          <w:rPr>
            <w:rStyle w:val="Hyperlink"/>
          </w:rPr>
          <w:fldChar w:fldCharType="end"/>
        </w:r>
      </w:ins>
    </w:p>
    <w:p w14:paraId="4F995F1D" w14:textId="50B434BC" w:rsidR="00C7271A" w:rsidRDefault="00C7271A" w:rsidP="0008247C">
      <w:pPr>
        <w:pStyle w:val="TOC1"/>
        <w:rPr>
          <w:del w:id="158" w:author="Stuart McLarnon (NESO)" w:date="2024-11-18T11:41:00Z"/>
          <w:rFonts w:eastAsiaTheme="minorEastAsia"/>
          <w:color w:val="auto"/>
          <w:sz w:val="22"/>
          <w:szCs w:val="22"/>
          <w:lang w:eastAsia="en-GB"/>
        </w:rPr>
      </w:pPr>
      <w:del w:id="159" w:author="Stuart McLarnon (NESO)" w:date="2024-11-18T11:41:00Z">
        <w:r w:rsidRPr="00CB4164">
          <w:rPr>
            <w:rPrChange w:id="160" w:author="Stuart McLarnon (NESO)" w:date="2025-01-22T11:59:00Z" w16du:dateUtc="2025-01-22T11:59:00Z">
              <w:rPr>
                <w:rStyle w:val="Hyperlink"/>
                <w:rFonts w:ascii="Poppins Medium" w:hAnsi="Poppins Medium" w:cs="Poppins Medium"/>
                <w:b/>
                <w:bCs/>
                <w:sz w:val="24"/>
                <w:szCs w:val="24"/>
              </w:rPr>
            </w:rPrChange>
          </w:rPr>
          <w:delText>EU NCER: System Defence Plan</w:delText>
        </w:r>
        <w:r>
          <w:rPr>
            <w:webHidden/>
          </w:rPr>
          <w:tab/>
        </w:r>
        <w:r w:rsidR="00A56771">
          <w:rPr>
            <w:webHidden/>
          </w:rPr>
          <w:delText>2</w:delText>
        </w:r>
      </w:del>
    </w:p>
    <w:p w14:paraId="49E2AC15" w14:textId="35ACF9D1" w:rsidR="00C7271A" w:rsidRDefault="00C7271A" w:rsidP="0008247C">
      <w:pPr>
        <w:pStyle w:val="TOC1"/>
        <w:rPr>
          <w:del w:id="161" w:author="Stuart McLarnon (NESO)" w:date="2024-11-18T11:41:00Z"/>
          <w:rFonts w:eastAsiaTheme="minorEastAsia"/>
          <w:color w:val="auto"/>
          <w:sz w:val="22"/>
          <w:szCs w:val="22"/>
          <w:lang w:eastAsia="en-GB"/>
        </w:rPr>
      </w:pPr>
      <w:del w:id="162" w:author="Stuart McLarnon (NESO)" w:date="2024-11-18T11:41:00Z">
        <w:r w:rsidRPr="00CB4164">
          <w:rPr>
            <w:rPrChange w:id="163" w:author="Stuart McLarnon (NESO)" w:date="2025-01-22T11:59:00Z" w16du:dateUtc="2025-01-22T11:59:00Z">
              <w:rPr>
                <w:rStyle w:val="Hyperlink"/>
                <w:rFonts w:ascii="Poppins Medium" w:hAnsi="Poppins Medium" w:cs="Poppins Medium"/>
                <w:b/>
                <w:bCs/>
                <w:sz w:val="24"/>
                <w:szCs w:val="24"/>
              </w:rPr>
            </w:rPrChange>
          </w:rPr>
          <w:delText>1</w:delText>
        </w:r>
        <w:r>
          <w:rPr>
            <w:rFonts w:eastAsiaTheme="minorEastAsia"/>
            <w:color w:val="auto"/>
            <w:sz w:val="22"/>
            <w:szCs w:val="22"/>
            <w:lang w:eastAsia="en-GB"/>
          </w:rPr>
          <w:tab/>
        </w:r>
        <w:r w:rsidRPr="00CB4164">
          <w:rPr>
            <w:rPrChange w:id="164" w:author="Stuart McLarnon (NESO)" w:date="2025-01-22T11:59:00Z" w16du:dateUtc="2025-01-22T11:59:00Z">
              <w:rPr>
                <w:rStyle w:val="Hyperlink"/>
                <w:rFonts w:ascii="Poppins Medium" w:hAnsi="Poppins Medium" w:cs="Poppins Medium"/>
                <w:b/>
                <w:bCs/>
                <w:sz w:val="24"/>
                <w:szCs w:val="24"/>
              </w:rPr>
            </w:rPrChange>
          </w:rPr>
          <w:delText>Version Control</w:delText>
        </w:r>
        <w:r>
          <w:rPr>
            <w:webHidden/>
          </w:rPr>
          <w:tab/>
        </w:r>
        <w:r w:rsidR="00A56771">
          <w:rPr>
            <w:webHidden/>
          </w:rPr>
          <w:delText>3</w:delText>
        </w:r>
      </w:del>
    </w:p>
    <w:p w14:paraId="17F08596" w14:textId="151806EF" w:rsidR="00C7271A" w:rsidRDefault="00C7271A" w:rsidP="0008247C">
      <w:pPr>
        <w:pStyle w:val="TOC1"/>
        <w:rPr>
          <w:del w:id="165" w:author="Stuart McLarnon (NESO)" w:date="2024-11-18T11:41:00Z"/>
          <w:rFonts w:eastAsiaTheme="minorEastAsia"/>
          <w:color w:val="auto"/>
          <w:sz w:val="22"/>
          <w:szCs w:val="22"/>
          <w:lang w:eastAsia="en-GB"/>
        </w:rPr>
      </w:pPr>
      <w:del w:id="166" w:author="Stuart McLarnon (NESO)" w:date="2024-11-18T11:41:00Z">
        <w:r w:rsidRPr="00CB4164">
          <w:rPr>
            <w:rPrChange w:id="167" w:author="Stuart McLarnon (NESO)" w:date="2025-01-22T11:59:00Z" w16du:dateUtc="2025-01-22T11:59:00Z">
              <w:rPr>
                <w:rStyle w:val="Hyperlink"/>
                <w:rFonts w:ascii="Poppins Medium" w:hAnsi="Poppins Medium" w:cs="Poppins Medium"/>
                <w:b/>
                <w:bCs/>
                <w:sz w:val="24"/>
                <w:szCs w:val="24"/>
              </w:rPr>
            </w:rPrChange>
          </w:rPr>
          <w:delText>2</w:delText>
        </w:r>
        <w:r>
          <w:rPr>
            <w:rFonts w:eastAsiaTheme="minorEastAsia"/>
            <w:color w:val="auto"/>
            <w:sz w:val="22"/>
            <w:szCs w:val="22"/>
            <w:lang w:eastAsia="en-GB"/>
          </w:rPr>
          <w:tab/>
        </w:r>
        <w:r w:rsidRPr="00CB4164">
          <w:rPr>
            <w:rPrChange w:id="168" w:author="Stuart McLarnon (NESO)" w:date="2025-01-22T11:59:00Z" w16du:dateUtc="2025-01-22T11:59:00Z">
              <w:rPr>
                <w:rStyle w:val="Hyperlink"/>
                <w:rFonts w:ascii="Poppins Medium" w:hAnsi="Poppins Medium" w:cs="Poppins Medium"/>
                <w:b/>
                <w:bCs/>
                <w:sz w:val="24"/>
                <w:szCs w:val="24"/>
              </w:rPr>
            </w:rPrChange>
          </w:rPr>
          <w:delText>Introduction</w:delText>
        </w:r>
        <w:r>
          <w:rPr>
            <w:webHidden/>
          </w:rPr>
          <w:tab/>
        </w:r>
        <w:r w:rsidR="00A56771">
          <w:rPr>
            <w:webHidden/>
          </w:rPr>
          <w:delText>3</w:delText>
        </w:r>
      </w:del>
    </w:p>
    <w:p w14:paraId="01418AD0" w14:textId="129A72FB" w:rsidR="00C7271A" w:rsidRDefault="00C7271A" w:rsidP="0008247C">
      <w:pPr>
        <w:pStyle w:val="TOC1"/>
        <w:rPr>
          <w:del w:id="169" w:author="Stuart McLarnon (NESO)" w:date="2024-11-18T11:41:00Z"/>
          <w:rFonts w:eastAsiaTheme="minorEastAsia"/>
          <w:color w:val="auto"/>
          <w:sz w:val="22"/>
          <w:szCs w:val="22"/>
          <w:lang w:eastAsia="en-GB"/>
        </w:rPr>
      </w:pPr>
      <w:del w:id="170" w:author="Stuart McLarnon (NESO)" w:date="2024-11-18T11:41:00Z">
        <w:r w:rsidRPr="00CB4164">
          <w:rPr>
            <w:rPrChange w:id="171" w:author="Stuart McLarnon (NESO)" w:date="2025-01-22T11:59:00Z" w16du:dateUtc="2025-01-22T11:59:00Z">
              <w:rPr>
                <w:rStyle w:val="Hyperlink"/>
                <w:rFonts w:ascii="Poppins Medium" w:hAnsi="Poppins Medium" w:cs="Poppins Medium"/>
                <w:b/>
                <w:bCs/>
                <w:sz w:val="24"/>
                <w:szCs w:val="24"/>
              </w:rPr>
            </w:rPrChange>
          </w:rPr>
          <w:delText>3</w:delText>
        </w:r>
        <w:r>
          <w:rPr>
            <w:rFonts w:eastAsiaTheme="minorEastAsia"/>
            <w:color w:val="auto"/>
            <w:sz w:val="22"/>
            <w:szCs w:val="22"/>
            <w:lang w:eastAsia="en-GB"/>
          </w:rPr>
          <w:tab/>
        </w:r>
        <w:r w:rsidRPr="00CB4164">
          <w:rPr>
            <w:rPrChange w:id="172" w:author="Stuart McLarnon (NESO)" w:date="2025-01-22T11:59:00Z" w16du:dateUtc="2025-01-22T11:59:00Z">
              <w:rPr>
                <w:rStyle w:val="Hyperlink"/>
                <w:rFonts w:ascii="Poppins Medium" w:hAnsi="Poppins Medium" w:cs="Poppins Medium"/>
                <w:b/>
                <w:bCs/>
                <w:sz w:val="24"/>
                <w:szCs w:val="24"/>
              </w:rPr>
            </w:rPrChange>
          </w:rPr>
          <w:delText>System Defence Plan</w:delText>
        </w:r>
        <w:r>
          <w:rPr>
            <w:webHidden/>
          </w:rPr>
          <w:tab/>
        </w:r>
        <w:r w:rsidR="00A56771">
          <w:rPr>
            <w:webHidden/>
            <w:lang w:val="en-US"/>
          </w:rPr>
          <w:delText>Error! Bookmark not defined.</w:delText>
        </w:r>
      </w:del>
    </w:p>
    <w:p w14:paraId="4A76ED55" w14:textId="638D13EC" w:rsidR="00C7271A" w:rsidRDefault="00C7271A">
      <w:pPr>
        <w:pStyle w:val="TOC2"/>
        <w:rPr>
          <w:del w:id="173" w:author="Stuart McLarnon (NESO)" w:date="2024-11-18T11:41:00Z"/>
          <w:rFonts w:eastAsiaTheme="minorEastAsia"/>
          <w:color w:val="auto"/>
          <w:sz w:val="22"/>
          <w:szCs w:val="22"/>
          <w:lang w:eastAsia="en-GB"/>
        </w:rPr>
      </w:pPr>
      <w:del w:id="174" w:author="Stuart McLarnon (NESO)" w:date="2024-11-18T11:41:00Z">
        <w:r w:rsidRPr="00CB4164">
          <w:rPr>
            <w:rPrChange w:id="175" w:author="Stuart McLarnon (NESO)" w:date="2025-01-22T11:59:00Z" w16du:dateUtc="2025-01-22T11:59:00Z">
              <w:rPr>
                <w:rStyle w:val="Hyperlink"/>
              </w:rPr>
            </w:rPrChange>
          </w:rPr>
          <w:delText>3.1</w:delText>
        </w:r>
        <w:r>
          <w:rPr>
            <w:rFonts w:eastAsiaTheme="minorEastAsia"/>
            <w:color w:val="auto"/>
            <w:sz w:val="22"/>
            <w:szCs w:val="22"/>
            <w:lang w:eastAsia="en-GB"/>
          </w:rPr>
          <w:tab/>
        </w:r>
        <w:r w:rsidRPr="00CB4164">
          <w:rPr>
            <w:rPrChange w:id="176" w:author="Stuart McLarnon (NESO)" w:date="2025-01-22T11:59:00Z" w16du:dateUtc="2025-01-22T11:59:00Z">
              <w:rPr>
                <w:rStyle w:val="Hyperlink"/>
              </w:rPr>
            </w:rPrChange>
          </w:rPr>
          <w:delText>Plan Overview</w:delText>
        </w:r>
        <w:r>
          <w:rPr>
            <w:webHidden/>
          </w:rPr>
          <w:tab/>
        </w:r>
        <w:r w:rsidR="00A56771">
          <w:rPr>
            <w:webHidden/>
          </w:rPr>
          <w:delText>5</w:delText>
        </w:r>
      </w:del>
    </w:p>
    <w:p w14:paraId="4F7BB051" w14:textId="5185B3D9" w:rsidR="00C7271A" w:rsidRDefault="00C7271A">
      <w:pPr>
        <w:pStyle w:val="TOC2"/>
        <w:rPr>
          <w:del w:id="177" w:author="Stuart McLarnon (NESO)" w:date="2024-11-18T11:41:00Z"/>
          <w:rFonts w:eastAsiaTheme="minorEastAsia"/>
          <w:color w:val="auto"/>
          <w:sz w:val="22"/>
          <w:szCs w:val="22"/>
          <w:lang w:eastAsia="en-GB"/>
        </w:rPr>
      </w:pPr>
      <w:del w:id="178" w:author="Stuart McLarnon (NESO)" w:date="2024-11-18T11:41:00Z">
        <w:r w:rsidRPr="00CB4164">
          <w:rPr>
            <w:rPrChange w:id="179" w:author="Stuart McLarnon (NESO)" w:date="2025-01-22T11:59:00Z" w16du:dateUtc="2025-01-22T11:59:00Z">
              <w:rPr>
                <w:rStyle w:val="Hyperlink"/>
              </w:rPr>
            </w:rPrChange>
          </w:rPr>
          <w:delText>3.2</w:delText>
        </w:r>
        <w:r>
          <w:rPr>
            <w:rFonts w:eastAsiaTheme="minorEastAsia"/>
            <w:color w:val="auto"/>
            <w:sz w:val="22"/>
            <w:szCs w:val="22"/>
            <w:lang w:eastAsia="en-GB"/>
          </w:rPr>
          <w:tab/>
        </w:r>
        <w:r w:rsidRPr="00CB4164">
          <w:rPr>
            <w:rPrChange w:id="180" w:author="Stuart McLarnon (NESO)" w:date="2025-01-22T11:59:00Z" w16du:dateUtc="2025-01-22T11:59:00Z">
              <w:rPr>
                <w:rStyle w:val="Hyperlink"/>
              </w:rPr>
            </w:rPrChange>
          </w:rPr>
          <w:delText>Activation of System Defence Plan Procedures</w:delText>
        </w:r>
        <w:r>
          <w:rPr>
            <w:webHidden/>
          </w:rPr>
          <w:tab/>
        </w:r>
        <w:r w:rsidR="00A56771">
          <w:rPr>
            <w:webHidden/>
          </w:rPr>
          <w:delText>5</w:delText>
        </w:r>
      </w:del>
    </w:p>
    <w:p w14:paraId="572801F2" w14:textId="4B62F6F7" w:rsidR="00C7271A" w:rsidRDefault="00C7271A" w:rsidP="0008247C">
      <w:pPr>
        <w:pStyle w:val="TOC1"/>
        <w:rPr>
          <w:del w:id="181" w:author="Stuart McLarnon (NESO)" w:date="2024-11-18T11:41:00Z"/>
          <w:rFonts w:eastAsiaTheme="minorEastAsia"/>
          <w:color w:val="auto"/>
          <w:sz w:val="22"/>
          <w:szCs w:val="22"/>
          <w:lang w:eastAsia="en-GB"/>
        </w:rPr>
      </w:pPr>
      <w:del w:id="182" w:author="Stuart McLarnon (NESO)" w:date="2024-11-18T11:41:00Z">
        <w:r w:rsidRPr="00CB4164">
          <w:rPr>
            <w:rPrChange w:id="183" w:author="Stuart McLarnon (NESO)" w:date="2025-01-22T11:59:00Z" w16du:dateUtc="2025-01-22T11:59:00Z">
              <w:rPr>
                <w:rStyle w:val="Hyperlink"/>
                <w:rFonts w:ascii="Poppins Medium" w:hAnsi="Poppins Medium" w:cs="Poppins Medium"/>
                <w:b/>
                <w:bCs/>
                <w:sz w:val="24"/>
                <w:szCs w:val="24"/>
              </w:rPr>
            </w:rPrChange>
          </w:rPr>
          <w:delText>4</w:delText>
        </w:r>
        <w:r>
          <w:rPr>
            <w:rFonts w:eastAsiaTheme="minorEastAsia"/>
            <w:color w:val="auto"/>
            <w:sz w:val="22"/>
            <w:szCs w:val="22"/>
            <w:lang w:eastAsia="en-GB"/>
          </w:rPr>
          <w:tab/>
        </w:r>
        <w:r w:rsidRPr="00CB4164">
          <w:rPr>
            <w:rPrChange w:id="184" w:author="Stuart McLarnon (NESO)" w:date="2025-01-22T11:59:00Z" w16du:dateUtc="2025-01-22T11:59:00Z">
              <w:rPr>
                <w:rStyle w:val="Hyperlink"/>
                <w:rFonts w:ascii="Poppins Medium" w:hAnsi="Poppins Medium" w:cs="Poppins Medium"/>
                <w:b/>
                <w:bCs/>
                <w:sz w:val="24"/>
                <w:szCs w:val="24"/>
              </w:rPr>
            </w:rPrChange>
          </w:rPr>
          <w:delText>System Protection Schemes</w:delText>
        </w:r>
        <w:r>
          <w:rPr>
            <w:webHidden/>
          </w:rPr>
          <w:tab/>
        </w:r>
        <w:r w:rsidR="00A56771">
          <w:rPr>
            <w:webHidden/>
          </w:rPr>
          <w:delText>6</w:delText>
        </w:r>
      </w:del>
    </w:p>
    <w:p w14:paraId="34DF77AF" w14:textId="1E59619D" w:rsidR="00C7271A" w:rsidRDefault="00C7271A">
      <w:pPr>
        <w:pStyle w:val="TOC2"/>
        <w:rPr>
          <w:del w:id="185" w:author="Stuart McLarnon (NESO)" w:date="2024-11-18T11:41:00Z"/>
          <w:rFonts w:eastAsiaTheme="minorEastAsia"/>
          <w:color w:val="auto"/>
          <w:sz w:val="22"/>
          <w:szCs w:val="22"/>
          <w:lang w:eastAsia="en-GB"/>
        </w:rPr>
      </w:pPr>
      <w:del w:id="186" w:author="Stuart McLarnon (NESO)" w:date="2024-11-18T11:41:00Z">
        <w:r w:rsidRPr="00CB4164">
          <w:rPr>
            <w:rPrChange w:id="187" w:author="Stuart McLarnon (NESO)" w:date="2025-01-22T11:59:00Z" w16du:dateUtc="2025-01-22T11:59:00Z">
              <w:rPr>
                <w:rStyle w:val="Hyperlink"/>
              </w:rPr>
            </w:rPrChange>
          </w:rPr>
          <w:delText>4.1</w:delText>
        </w:r>
        <w:r>
          <w:rPr>
            <w:rFonts w:eastAsiaTheme="minorEastAsia"/>
            <w:color w:val="auto"/>
            <w:sz w:val="22"/>
            <w:szCs w:val="22"/>
            <w:lang w:eastAsia="en-GB"/>
          </w:rPr>
          <w:tab/>
        </w:r>
        <w:r w:rsidRPr="00CB4164">
          <w:rPr>
            <w:rPrChange w:id="188" w:author="Stuart McLarnon (NESO)" w:date="2025-01-22T11:59:00Z" w16du:dateUtc="2025-01-22T11:59:00Z">
              <w:rPr>
                <w:rStyle w:val="Hyperlink"/>
              </w:rPr>
            </w:rPrChange>
          </w:rPr>
          <w:delText>Automatic Under Frequency Control Scheme</w:delText>
        </w:r>
        <w:r>
          <w:rPr>
            <w:webHidden/>
          </w:rPr>
          <w:tab/>
        </w:r>
        <w:r w:rsidR="00A56771">
          <w:rPr>
            <w:webHidden/>
          </w:rPr>
          <w:delText>6</w:delText>
        </w:r>
      </w:del>
    </w:p>
    <w:p w14:paraId="7BFF3516" w14:textId="0DC60EBF" w:rsidR="00C7271A" w:rsidRDefault="00C7271A">
      <w:pPr>
        <w:pStyle w:val="TOC2"/>
        <w:rPr>
          <w:del w:id="189" w:author="Stuart McLarnon (NESO)" w:date="2024-11-18T11:41:00Z"/>
          <w:rFonts w:eastAsiaTheme="minorEastAsia"/>
          <w:color w:val="auto"/>
          <w:sz w:val="22"/>
          <w:szCs w:val="22"/>
          <w:lang w:eastAsia="en-GB"/>
        </w:rPr>
      </w:pPr>
      <w:del w:id="190" w:author="Stuart McLarnon (NESO)" w:date="2024-11-18T11:41:00Z">
        <w:r w:rsidRPr="00CB4164">
          <w:rPr>
            <w:rPrChange w:id="191" w:author="Stuart McLarnon (NESO)" w:date="2025-01-22T11:59:00Z" w16du:dateUtc="2025-01-22T11:59:00Z">
              <w:rPr>
                <w:rStyle w:val="Hyperlink"/>
              </w:rPr>
            </w:rPrChange>
          </w:rPr>
          <w:delText>4.2</w:delText>
        </w:r>
        <w:r>
          <w:rPr>
            <w:rFonts w:eastAsiaTheme="minorEastAsia"/>
            <w:color w:val="auto"/>
            <w:sz w:val="22"/>
            <w:szCs w:val="22"/>
            <w:lang w:eastAsia="en-GB"/>
          </w:rPr>
          <w:tab/>
        </w:r>
        <w:r w:rsidRPr="00CB4164">
          <w:rPr>
            <w:rPrChange w:id="192" w:author="Stuart McLarnon (NESO)" w:date="2025-01-22T11:59:00Z" w16du:dateUtc="2025-01-22T11:59:00Z">
              <w:rPr>
                <w:rStyle w:val="Hyperlink"/>
              </w:rPr>
            </w:rPrChange>
          </w:rPr>
          <w:delText>Automatic Low Frequency Demand Disconnection Scheme</w:delText>
        </w:r>
        <w:r>
          <w:rPr>
            <w:webHidden/>
          </w:rPr>
          <w:tab/>
        </w:r>
        <w:r w:rsidR="00A56771">
          <w:rPr>
            <w:webHidden/>
          </w:rPr>
          <w:delText>7</w:delText>
        </w:r>
      </w:del>
    </w:p>
    <w:p w14:paraId="08A475E5" w14:textId="4F5D4100" w:rsidR="00C7271A" w:rsidRDefault="00C7271A">
      <w:pPr>
        <w:pStyle w:val="TOC2"/>
        <w:rPr>
          <w:del w:id="193" w:author="Stuart McLarnon (NESO)" w:date="2024-11-18T11:41:00Z"/>
          <w:rFonts w:eastAsiaTheme="minorEastAsia"/>
          <w:color w:val="auto"/>
          <w:sz w:val="22"/>
          <w:szCs w:val="22"/>
          <w:lang w:eastAsia="en-GB"/>
        </w:rPr>
      </w:pPr>
      <w:del w:id="194" w:author="Stuart McLarnon (NESO)" w:date="2024-11-18T11:41:00Z">
        <w:r w:rsidRPr="00CB4164">
          <w:rPr>
            <w:rPrChange w:id="195" w:author="Stuart McLarnon (NESO)" w:date="2025-01-22T11:59:00Z" w16du:dateUtc="2025-01-22T11:59:00Z">
              <w:rPr>
                <w:rStyle w:val="Hyperlink"/>
              </w:rPr>
            </w:rPrChange>
          </w:rPr>
          <w:delText>4.3</w:delText>
        </w:r>
        <w:r>
          <w:rPr>
            <w:rFonts w:eastAsiaTheme="minorEastAsia"/>
            <w:color w:val="auto"/>
            <w:sz w:val="22"/>
            <w:szCs w:val="22"/>
            <w:lang w:eastAsia="en-GB"/>
          </w:rPr>
          <w:tab/>
        </w:r>
        <w:r w:rsidRPr="00CB4164">
          <w:rPr>
            <w:rPrChange w:id="196" w:author="Stuart McLarnon (NESO)" w:date="2025-01-22T11:59:00Z" w16du:dateUtc="2025-01-22T11:59:00Z">
              <w:rPr>
                <w:rStyle w:val="Hyperlink"/>
              </w:rPr>
            </w:rPrChange>
          </w:rPr>
          <w:delText>Automatic Over Frequency Control Scheme</w:delText>
        </w:r>
        <w:r>
          <w:rPr>
            <w:webHidden/>
          </w:rPr>
          <w:tab/>
        </w:r>
        <w:r w:rsidR="00A56771">
          <w:rPr>
            <w:webHidden/>
          </w:rPr>
          <w:delText>9</w:delText>
        </w:r>
      </w:del>
    </w:p>
    <w:p w14:paraId="284B910F" w14:textId="03E3BC95" w:rsidR="00C7271A" w:rsidRDefault="00C7271A">
      <w:pPr>
        <w:pStyle w:val="TOC2"/>
        <w:rPr>
          <w:del w:id="197" w:author="Stuart McLarnon (NESO)" w:date="2024-11-18T11:41:00Z"/>
          <w:rFonts w:eastAsiaTheme="minorEastAsia"/>
          <w:color w:val="auto"/>
          <w:sz w:val="22"/>
          <w:szCs w:val="22"/>
          <w:lang w:eastAsia="en-GB"/>
        </w:rPr>
      </w:pPr>
      <w:del w:id="198" w:author="Stuart McLarnon (NESO)" w:date="2024-11-18T11:41:00Z">
        <w:r w:rsidRPr="00CB4164">
          <w:rPr>
            <w:rPrChange w:id="199" w:author="Stuart McLarnon (NESO)" w:date="2025-01-22T11:59:00Z" w16du:dateUtc="2025-01-22T11:59:00Z">
              <w:rPr>
                <w:rStyle w:val="Hyperlink"/>
              </w:rPr>
            </w:rPrChange>
          </w:rPr>
          <w:delText>4.4</w:delText>
        </w:r>
        <w:r>
          <w:rPr>
            <w:rFonts w:eastAsiaTheme="minorEastAsia"/>
            <w:color w:val="auto"/>
            <w:sz w:val="22"/>
            <w:szCs w:val="22"/>
            <w:lang w:eastAsia="en-GB"/>
          </w:rPr>
          <w:tab/>
        </w:r>
        <w:r w:rsidRPr="00CB4164">
          <w:rPr>
            <w:rPrChange w:id="200" w:author="Stuart McLarnon (NESO)" w:date="2025-01-22T11:59:00Z" w16du:dateUtc="2025-01-22T11:59:00Z">
              <w:rPr>
                <w:rStyle w:val="Hyperlink"/>
              </w:rPr>
            </w:rPrChange>
          </w:rPr>
          <w:delText>Automatic Schemes Against Voltage Collapse</w:delText>
        </w:r>
        <w:r>
          <w:rPr>
            <w:webHidden/>
          </w:rPr>
          <w:tab/>
        </w:r>
        <w:r w:rsidR="00A56771">
          <w:rPr>
            <w:webHidden/>
          </w:rPr>
          <w:delText>10</w:delText>
        </w:r>
      </w:del>
    </w:p>
    <w:p w14:paraId="7608AF22" w14:textId="3B7D4BD0" w:rsidR="00C7271A" w:rsidRDefault="00C7271A" w:rsidP="0008247C">
      <w:pPr>
        <w:pStyle w:val="TOC1"/>
        <w:rPr>
          <w:del w:id="201" w:author="Stuart McLarnon (NESO)" w:date="2024-11-18T11:41:00Z"/>
          <w:rFonts w:eastAsiaTheme="minorEastAsia"/>
          <w:color w:val="auto"/>
          <w:sz w:val="22"/>
          <w:szCs w:val="22"/>
          <w:lang w:eastAsia="en-GB"/>
        </w:rPr>
      </w:pPr>
      <w:del w:id="202" w:author="Stuart McLarnon (NESO)" w:date="2024-11-18T11:41:00Z">
        <w:r w:rsidRPr="00CB4164">
          <w:rPr>
            <w:rPrChange w:id="203" w:author="Stuart McLarnon (NESO)" w:date="2025-01-22T11:59:00Z" w16du:dateUtc="2025-01-22T11:59:00Z">
              <w:rPr>
                <w:rStyle w:val="Hyperlink"/>
                <w:rFonts w:ascii="Poppins Medium" w:hAnsi="Poppins Medium" w:cs="Poppins Medium"/>
                <w:b/>
                <w:bCs/>
                <w:sz w:val="24"/>
                <w:szCs w:val="24"/>
              </w:rPr>
            </w:rPrChange>
          </w:rPr>
          <w:delText>5</w:delText>
        </w:r>
        <w:r>
          <w:rPr>
            <w:rFonts w:eastAsiaTheme="minorEastAsia"/>
            <w:color w:val="auto"/>
            <w:sz w:val="22"/>
            <w:szCs w:val="22"/>
            <w:lang w:eastAsia="en-GB"/>
          </w:rPr>
          <w:tab/>
        </w:r>
        <w:r w:rsidRPr="00CB4164">
          <w:rPr>
            <w:rPrChange w:id="204" w:author="Stuart McLarnon (NESO)" w:date="2025-01-22T11:59:00Z" w16du:dateUtc="2025-01-22T11:59:00Z">
              <w:rPr>
                <w:rStyle w:val="Hyperlink"/>
                <w:rFonts w:ascii="Poppins Medium" w:hAnsi="Poppins Medium" w:cs="Poppins Medium"/>
                <w:b/>
                <w:bCs/>
                <w:sz w:val="24"/>
                <w:szCs w:val="24"/>
              </w:rPr>
            </w:rPrChange>
          </w:rPr>
          <w:delText>System Defence Plan Procedures</w:delText>
        </w:r>
        <w:r>
          <w:rPr>
            <w:webHidden/>
          </w:rPr>
          <w:tab/>
        </w:r>
        <w:r w:rsidR="00A56771">
          <w:rPr>
            <w:webHidden/>
          </w:rPr>
          <w:delText>12</w:delText>
        </w:r>
      </w:del>
    </w:p>
    <w:p w14:paraId="46339E84" w14:textId="018B537F" w:rsidR="00C7271A" w:rsidRDefault="00C7271A">
      <w:pPr>
        <w:pStyle w:val="TOC2"/>
        <w:rPr>
          <w:del w:id="205" w:author="Stuart McLarnon (NESO)" w:date="2024-11-18T11:41:00Z"/>
          <w:rFonts w:eastAsiaTheme="minorEastAsia"/>
          <w:color w:val="auto"/>
          <w:sz w:val="22"/>
          <w:szCs w:val="22"/>
          <w:lang w:eastAsia="en-GB"/>
        </w:rPr>
      </w:pPr>
      <w:del w:id="206" w:author="Stuart McLarnon (NESO)" w:date="2024-11-18T11:41:00Z">
        <w:r w:rsidRPr="00CB4164">
          <w:rPr>
            <w:rPrChange w:id="207" w:author="Stuart McLarnon (NESO)" w:date="2025-01-22T11:59:00Z" w16du:dateUtc="2025-01-22T11:59:00Z">
              <w:rPr>
                <w:rStyle w:val="Hyperlink"/>
              </w:rPr>
            </w:rPrChange>
          </w:rPr>
          <w:delText>5.1</w:delText>
        </w:r>
        <w:r>
          <w:rPr>
            <w:rFonts w:eastAsiaTheme="minorEastAsia"/>
            <w:color w:val="auto"/>
            <w:sz w:val="22"/>
            <w:szCs w:val="22"/>
            <w:lang w:eastAsia="en-GB"/>
          </w:rPr>
          <w:tab/>
        </w:r>
        <w:r w:rsidRPr="00CB4164">
          <w:rPr>
            <w:rPrChange w:id="208" w:author="Stuart McLarnon (NESO)" w:date="2025-01-22T11:59:00Z" w16du:dateUtc="2025-01-22T11:59:00Z">
              <w:rPr>
                <w:rStyle w:val="Hyperlink"/>
              </w:rPr>
            </w:rPrChange>
          </w:rPr>
          <w:delText>Frequency Deviation Management Procedure</w:delText>
        </w:r>
        <w:r>
          <w:rPr>
            <w:webHidden/>
          </w:rPr>
          <w:tab/>
        </w:r>
        <w:r w:rsidR="00A56771">
          <w:rPr>
            <w:webHidden/>
          </w:rPr>
          <w:delText>12</w:delText>
        </w:r>
      </w:del>
    </w:p>
    <w:p w14:paraId="45550ED6" w14:textId="34D04751" w:rsidR="00C7271A" w:rsidRDefault="00C7271A">
      <w:pPr>
        <w:pStyle w:val="TOC2"/>
        <w:rPr>
          <w:del w:id="209" w:author="Stuart McLarnon (NESO)" w:date="2024-11-18T11:41:00Z"/>
          <w:rFonts w:eastAsiaTheme="minorEastAsia"/>
          <w:color w:val="auto"/>
          <w:sz w:val="22"/>
          <w:szCs w:val="22"/>
          <w:lang w:eastAsia="en-GB"/>
        </w:rPr>
      </w:pPr>
      <w:del w:id="210" w:author="Stuart McLarnon (NESO)" w:date="2024-11-18T11:41:00Z">
        <w:r w:rsidRPr="00CB4164">
          <w:rPr>
            <w:rPrChange w:id="211" w:author="Stuart McLarnon (NESO)" w:date="2025-01-22T11:59:00Z" w16du:dateUtc="2025-01-22T11:59:00Z">
              <w:rPr>
                <w:rStyle w:val="Hyperlink"/>
              </w:rPr>
            </w:rPrChange>
          </w:rPr>
          <w:delText>5.2</w:delText>
        </w:r>
        <w:r>
          <w:rPr>
            <w:rFonts w:eastAsiaTheme="minorEastAsia"/>
            <w:color w:val="auto"/>
            <w:sz w:val="22"/>
            <w:szCs w:val="22"/>
            <w:lang w:eastAsia="en-GB"/>
          </w:rPr>
          <w:tab/>
        </w:r>
        <w:r w:rsidRPr="00CB4164">
          <w:rPr>
            <w:rPrChange w:id="212" w:author="Stuart McLarnon (NESO)" w:date="2025-01-22T11:59:00Z" w16du:dateUtc="2025-01-22T11:59:00Z">
              <w:rPr>
                <w:rStyle w:val="Hyperlink"/>
              </w:rPr>
            </w:rPrChange>
          </w:rPr>
          <w:delText>Additional Demand Disconnection Following Low Frequency Demand Disconnection</w:delText>
        </w:r>
        <w:r>
          <w:rPr>
            <w:webHidden/>
          </w:rPr>
          <w:tab/>
        </w:r>
        <w:r w:rsidR="00A56771">
          <w:rPr>
            <w:webHidden/>
          </w:rPr>
          <w:delText>13</w:delText>
        </w:r>
      </w:del>
    </w:p>
    <w:p w14:paraId="6B26FC42" w14:textId="22F0B871" w:rsidR="00C7271A" w:rsidRDefault="00C7271A">
      <w:pPr>
        <w:pStyle w:val="TOC2"/>
        <w:rPr>
          <w:del w:id="213" w:author="Stuart McLarnon (NESO)" w:date="2024-11-18T11:41:00Z"/>
          <w:rFonts w:eastAsiaTheme="minorEastAsia"/>
          <w:color w:val="auto"/>
          <w:sz w:val="22"/>
          <w:szCs w:val="22"/>
          <w:lang w:eastAsia="en-GB"/>
        </w:rPr>
      </w:pPr>
      <w:del w:id="214" w:author="Stuart McLarnon (NESO)" w:date="2024-11-18T11:41:00Z">
        <w:r w:rsidRPr="00CB4164">
          <w:rPr>
            <w:rPrChange w:id="215" w:author="Stuart McLarnon (NESO)" w:date="2025-01-22T11:59:00Z" w16du:dateUtc="2025-01-22T11:59:00Z">
              <w:rPr>
                <w:rStyle w:val="Hyperlink"/>
              </w:rPr>
            </w:rPrChange>
          </w:rPr>
          <w:delText>5.3</w:delText>
        </w:r>
        <w:r>
          <w:rPr>
            <w:rFonts w:eastAsiaTheme="minorEastAsia"/>
            <w:color w:val="auto"/>
            <w:sz w:val="22"/>
            <w:szCs w:val="22"/>
            <w:lang w:eastAsia="en-GB"/>
          </w:rPr>
          <w:tab/>
        </w:r>
        <w:r w:rsidRPr="00CB4164">
          <w:rPr>
            <w:rPrChange w:id="216" w:author="Stuart McLarnon (NESO)" w:date="2025-01-22T11:59:00Z" w16du:dateUtc="2025-01-22T11:59:00Z">
              <w:rPr>
                <w:rStyle w:val="Hyperlink"/>
              </w:rPr>
            </w:rPrChange>
          </w:rPr>
          <w:delText>Demand Restoration</w:delText>
        </w:r>
        <w:r>
          <w:rPr>
            <w:webHidden/>
          </w:rPr>
          <w:tab/>
        </w:r>
        <w:r w:rsidR="00A56771">
          <w:rPr>
            <w:webHidden/>
          </w:rPr>
          <w:delText>14</w:delText>
        </w:r>
      </w:del>
    </w:p>
    <w:p w14:paraId="51A86BFB" w14:textId="70B1C575" w:rsidR="00C7271A" w:rsidRDefault="00C7271A">
      <w:pPr>
        <w:pStyle w:val="TOC2"/>
        <w:rPr>
          <w:del w:id="217" w:author="Stuart McLarnon (NESO)" w:date="2024-11-18T11:41:00Z"/>
          <w:rFonts w:eastAsiaTheme="minorEastAsia"/>
          <w:color w:val="auto"/>
          <w:sz w:val="22"/>
          <w:szCs w:val="22"/>
          <w:lang w:eastAsia="en-GB"/>
        </w:rPr>
      </w:pPr>
      <w:del w:id="218" w:author="Stuart McLarnon (NESO)" w:date="2024-11-18T11:41:00Z">
        <w:r w:rsidRPr="00CB4164">
          <w:rPr>
            <w:rPrChange w:id="219" w:author="Stuart McLarnon (NESO)" w:date="2025-01-22T11:59:00Z" w16du:dateUtc="2025-01-22T11:59:00Z">
              <w:rPr>
                <w:rStyle w:val="Hyperlink"/>
              </w:rPr>
            </w:rPrChange>
          </w:rPr>
          <w:delText>5.4</w:delText>
        </w:r>
        <w:r>
          <w:rPr>
            <w:rFonts w:eastAsiaTheme="minorEastAsia"/>
            <w:color w:val="auto"/>
            <w:sz w:val="22"/>
            <w:szCs w:val="22"/>
            <w:lang w:eastAsia="en-GB"/>
          </w:rPr>
          <w:tab/>
        </w:r>
        <w:r w:rsidRPr="00CB4164">
          <w:rPr>
            <w:rPrChange w:id="220" w:author="Stuart McLarnon (NESO)" w:date="2025-01-22T11:59:00Z" w16du:dateUtc="2025-01-22T11:59:00Z">
              <w:rPr>
                <w:rStyle w:val="Hyperlink"/>
              </w:rPr>
            </w:rPrChange>
          </w:rPr>
          <w:delText>Voltage Deviation Management Procedure</w:delText>
        </w:r>
        <w:r>
          <w:rPr>
            <w:webHidden/>
          </w:rPr>
          <w:tab/>
        </w:r>
        <w:r w:rsidR="00A56771">
          <w:rPr>
            <w:webHidden/>
          </w:rPr>
          <w:delText>14</w:delText>
        </w:r>
      </w:del>
    </w:p>
    <w:p w14:paraId="45436DB3" w14:textId="2449D4DD" w:rsidR="00C7271A" w:rsidRDefault="00C7271A">
      <w:pPr>
        <w:pStyle w:val="TOC2"/>
        <w:rPr>
          <w:del w:id="221" w:author="Stuart McLarnon (NESO)" w:date="2024-11-18T11:41:00Z"/>
          <w:rFonts w:eastAsiaTheme="minorEastAsia"/>
          <w:color w:val="auto"/>
          <w:sz w:val="22"/>
          <w:szCs w:val="22"/>
          <w:lang w:eastAsia="en-GB"/>
        </w:rPr>
      </w:pPr>
      <w:del w:id="222" w:author="Stuart McLarnon (NESO)" w:date="2024-11-18T11:41:00Z">
        <w:r w:rsidRPr="00CB4164">
          <w:rPr>
            <w:rPrChange w:id="223" w:author="Stuart McLarnon (NESO)" w:date="2025-01-22T11:59:00Z" w16du:dateUtc="2025-01-22T11:59:00Z">
              <w:rPr>
                <w:rStyle w:val="Hyperlink"/>
              </w:rPr>
            </w:rPrChange>
          </w:rPr>
          <w:delText>5.5</w:delText>
        </w:r>
        <w:r>
          <w:rPr>
            <w:rFonts w:eastAsiaTheme="minorEastAsia"/>
            <w:color w:val="auto"/>
            <w:sz w:val="22"/>
            <w:szCs w:val="22"/>
            <w:lang w:eastAsia="en-GB"/>
          </w:rPr>
          <w:tab/>
        </w:r>
        <w:r w:rsidRPr="00CB4164">
          <w:rPr>
            <w:rPrChange w:id="224" w:author="Stuart McLarnon (NESO)" w:date="2025-01-22T11:59:00Z" w16du:dateUtc="2025-01-22T11:59:00Z">
              <w:rPr>
                <w:rStyle w:val="Hyperlink"/>
              </w:rPr>
            </w:rPrChange>
          </w:rPr>
          <w:delText>Power Flow Management Procedure</w:delText>
        </w:r>
        <w:r>
          <w:rPr>
            <w:webHidden/>
          </w:rPr>
          <w:tab/>
        </w:r>
        <w:r w:rsidR="00A56771">
          <w:rPr>
            <w:webHidden/>
          </w:rPr>
          <w:delText>15</w:delText>
        </w:r>
      </w:del>
    </w:p>
    <w:p w14:paraId="46D44CFC" w14:textId="27C693A8" w:rsidR="00C7271A" w:rsidRDefault="00C7271A">
      <w:pPr>
        <w:pStyle w:val="TOC2"/>
        <w:rPr>
          <w:del w:id="225" w:author="Stuart McLarnon (NESO)" w:date="2024-11-18T11:41:00Z"/>
          <w:rFonts w:eastAsiaTheme="minorEastAsia"/>
          <w:color w:val="auto"/>
          <w:sz w:val="22"/>
          <w:szCs w:val="22"/>
          <w:lang w:eastAsia="en-GB"/>
        </w:rPr>
      </w:pPr>
      <w:del w:id="226" w:author="Stuart McLarnon (NESO)" w:date="2024-11-18T11:41:00Z">
        <w:r w:rsidRPr="00CB4164">
          <w:rPr>
            <w:rPrChange w:id="227" w:author="Stuart McLarnon (NESO)" w:date="2025-01-22T11:59:00Z" w16du:dateUtc="2025-01-22T11:59:00Z">
              <w:rPr>
                <w:rStyle w:val="Hyperlink"/>
              </w:rPr>
            </w:rPrChange>
          </w:rPr>
          <w:delText>5.6</w:delText>
        </w:r>
        <w:r>
          <w:rPr>
            <w:rFonts w:eastAsiaTheme="minorEastAsia"/>
            <w:color w:val="auto"/>
            <w:sz w:val="22"/>
            <w:szCs w:val="22"/>
            <w:lang w:eastAsia="en-GB"/>
          </w:rPr>
          <w:tab/>
        </w:r>
        <w:r w:rsidRPr="00CB4164">
          <w:rPr>
            <w:rPrChange w:id="228" w:author="Stuart McLarnon (NESO)" w:date="2025-01-22T11:59:00Z" w16du:dateUtc="2025-01-22T11:59:00Z">
              <w:rPr>
                <w:rStyle w:val="Hyperlink"/>
              </w:rPr>
            </w:rPrChange>
          </w:rPr>
          <w:delText>Assistance for Active Power Procedure</w:delText>
        </w:r>
        <w:r>
          <w:rPr>
            <w:webHidden/>
          </w:rPr>
          <w:tab/>
        </w:r>
        <w:r w:rsidR="00A56771">
          <w:rPr>
            <w:webHidden/>
          </w:rPr>
          <w:delText>16</w:delText>
        </w:r>
      </w:del>
    </w:p>
    <w:p w14:paraId="599A3B08" w14:textId="715BD42C" w:rsidR="00C7271A" w:rsidRDefault="00C7271A">
      <w:pPr>
        <w:pStyle w:val="TOC2"/>
        <w:rPr>
          <w:del w:id="229" w:author="Stuart McLarnon (NESO)" w:date="2024-11-18T11:41:00Z"/>
          <w:rFonts w:eastAsiaTheme="minorEastAsia"/>
          <w:color w:val="auto"/>
          <w:sz w:val="22"/>
          <w:szCs w:val="22"/>
          <w:lang w:eastAsia="en-GB"/>
        </w:rPr>
      </w:pPr>
      <w:del w:id="230" w:author="Stuart McLarnon (NESO)" w:date="2024-11-18T11:41:00Z">
        <w:r w:rsidRPr="00CB4164">
          <w:rPr>
            <w:rPrChange w:id="231" w:author="Stuart McLarnon (NESO)" w:date="2025-01-22T11:59:00Z" w16du:dateUtc="2025-01-22T11:59:00Z">
              <w:rPr>
                <w:rStyle w:val="Hyperlink"/>
              </w:rPr>
            </w:rPrChange>
          </w:rPr>
          <w:delText>5.7</w:delText>
        </w:r>
        <w:r>
          <w:rPr>
            <w:rFonts w:eastAsiaTheme="minorEastAsia"/>
            <w:color w:val="auto"/>
            <w:sz w:val="22"/>
            <w:szCs w:val="22"/>
            <w:lang w:eastAsia="en-GB"/>
          </w:rPr>
          <w:tab/>
        </w:r>
        <w:r w:rsidRPr="00CB4164">
          <w:rPr>
            <w:rPrChange w:id="232" w:author="Stuart McLarnon (NESO)" w:date="2025-01-22T11:59:00Z" w16du:dateUtc="2025-01-22T11:59:00Z">
              <w:rPr>
                <w:rStyle w:val="Hyperlink"/>
              </w:rPr>
            </w:rPrChange>
          </w:rPr>
          <w:delText>National Electricity Transmission System Warnings Procedure</w:delText>
        </w:r>
        <w:r>
          <w:rPr>
            <w:webHidden/>
          </w:rPr>
          <w:tab/>
        </w:r>
        <w:r w:rsidR="00A56771">
          <w:rPr>
            <w:webHidden/>
          </w:rPr>
          <w:delText>17</w:delText>
        </w:r>
      </w:del>
    </w:p>
    <w:p w14:paraId="0CD799CC" w14:textId="104C6F9E" w:rsidR="00C7271A" w:rsidRDefault="00C7271A">
      <w:pPr>
        <w:pStyle w:val="TOC2"/>
        <w:rPr>
          <w:del w:id="233" w:author="Stuart McLarnon (NESO)" w:date="2024-11-18T11:41:00Z"/>
          <w:rFonts w:eastAsiaTheme="minorEastAsia"/>
          <w:color w:val="auto"/>
          <w:sz w:val="22"/>
          <w:szCs w:val="22"/>
          <w:lang w:eastAsia="en-GB"/>
        </w:rPr>
      </w:pPr>
      <w:del w:id="234" w:author="Stuart McLarnon (NESO)" w:date="2024-11-18T11:41:00Z">
        <w:r w:rsidRPr="00CB4164">
          <w:rPr>
            <w:rPrChange w:id="235" w:author="Stuart McLarnon (NESO)" w:date="2025-01-22T11:59:00Z" w16du:dateUtc="2025-01-22T11:59:00Z">
              <w:rPr>
                <w:rStyle w:val="Hyperlink"/>
              </w:rPr>
            </w:rPrChange>
          </w:rPr>
          <w:delText>5.8</w:delText>
        </w:r>
        <w:r>
          <w:rPr>
            <w:rFonts w:eastAsiaTheme="minorEastAsia"/>
            <w:color w:val="auto"/>
            <w:sz w:val="22"/>
            <w:szCs w:val="22"/>
            <w:lang w:eastAsia="en-GB"/>
          </w:rPr>
          <w:tab/>
        </w:r>
        <w:r w:rsidRPr="00CB4164">
          <w:rPr>
            <w:rPrChange w:id="236" w:author="Stuart McLarnon (NESO)" w:date="2025-01-22T11:59:00Z" w16du:dateUtc="2025-01-22T11:59:00Z">
              <w:rPr>
                <w:rStyle w:val="Hyperlink"/>
              </w:rPr>
            </w:rPrChange>
          </w:rPr>
          <w:delText>Manual Demand Disconnection Procedure</w:delText>
        </w:r>
        <w:r>
          <w:rPr>
            <w:webHidden/>
          </w:rPr>
          <w:tab/>
        </w:r>
        <w:r w:rsidR="00A56771">
          <w:rPr>
            <w:webHidden/>
          </w:rPr>
          <w:delText>18</w:delText>
        </w:r>
      </w:del>
    </w:p>
    <w:p w14:paraId="4633CC33" w14:textId="19A52EB7" w:rsidR="00C7271A" w:rsidRDefault="00C7271A">
      <w:pPr>
        <w:pStyle w:val="TOC2"/>
        <w:rPr>
          <w:del w:id="237" w:author="Stuart McLarnon (NESO)" w:date="2024-11-18T11:41:00Z"/>
          <w:rFonts w:eastAsiaTheme="minorEastAsia"/>
          <w:color w:val="auto"/>
          <w:sz w:val="22"/>
          <w:szCs w:val="22"/>
          <w:lang w:eastAsia="en-GB"/>
        </w:rPr>
      </w:pPr>
      <w:del w:id="238" w:author="Stuart McLarnon (NESO)" w:date="2024-11-18T11:41:00Z">
        <w:r w:rsidRPr="00CB4164">
          <w:rPr>
            <w:rPrChange w:id="239" w:author="Stuart McLarnon (NESO)" w:date="2025-01-22T11:59:00Z" w16du:dateUtc="2025-01-22T11:59:00Z">
              <w:rPr>
                <w:rStyle w:val="Hyperlink"/>
              </w:rPr>
            </w:rPrChange>
          </w:rPr>
          <w:delText>5.9</w:delText>
        </w:r>
        <w:r>
          <w:rPr>
            <w:rFonts w:eastAsiaTheme="minorEastAsia"/>
            <w:color w:val="auto"/>
            <w:sz w:val="22"/>
            <w:szCs w:val="22"/>
            <w:lang w:eastAsia="en-GB"/>
          </w:rPr>
          <w:tab/>
        </w:r>
        <w:r w:rsidRPr="00CB4164">
          <w:rPr>
            <w:rPrChange w:id="240" w:author="Stuart McLarnon (NESO)" w:date="2025-01-22T11:59:00Z" w16du:dateUtc="2025-01-22T11:59:00Z">
              <w:rPr>
                <w:rStyle w:val="Hyperlink"/>
              </w:rPr>
            </w:rPrChange>
          </w:rPr>
          <w:delText>Manual Generation Disconnection</w:delText>
        </w:r>
        <w:r>
          <w:rPr>
            <w:webHidden/>
          </w:rPr>
          <w:tab/>
        </w:r>
        <w:r w:rsidR="00A56771">
          <w:rPr>
            <w:webHidden/>
          </w:rPr>
          <w:delText>19</w:delText>
        </w:r>
      </w:del>
    </w:p>
    <w:p w14:paraId="4C2D96FF" w14:textId="7B96761C" w:rsidR="00C7271A" w:rsidRDefault="00C7271A">
      <w:pPr>
        <w:pStyle w:val="TOC3"/>
        <w:tabs>
          <w:tab w:val="left" w:pos="1100"/>
          <w:tab w:val="right" w:leader="dot" w:pos="6906"/>
        </w:tabs>
        <w:rPr>
          <w:del w:id="241" w:author="Stuart McLarnon (NESO)" w:date="2024-11-18T11:41:00Z"/>
          <w:rFonts w:eastAsiaTheme="minorEastAsia"/>
          <w:noProof/>
          <w:color w:val="auto"/>
          <w:sz w:val="22"/>
          <w:szCs w:val="22"/>
          <w:lang w:eastAsia="en-GB"/>
        </w:rPr>
      </w:pPr>
      <w:del w:id="242" w:author="Stuart McLarnon (NESO)" w:date="2024-11-18T11:41:00Z">
        <w:r w:rsidRPr="00CB4164">
          <w:rPr>
            <w:rPrChange w:id="243" w:author="Stuart McLarnon (NESO)" w:date="2025-01-22T11:59:00Z" w16du:dateUtc="2025-01-22T11:59:00Z">
              <w:rPr>
                <w:rStyle w:val="Hyperlink"/>
                <w:noProof/>
              </w:rPr>
            </w:rPrChange>
          </w:rPr>
          <w:delText>5.9.1</w:delText>
        </w:r>
        <w:r>
          <w:rPr>
            <w:rFonts w:eastAsiaTheme="minorEastAsia"/>
            <w:noProof/>
            <w:color w:val="auto"/>
            <w:sz w:val="22"/>
            <w:szCs w:val="22"/>
            <w:lang w:eastAsia="en-GB"/>
          </w:rPr>
          <w:tab/>
        </w:r>
        <w:r w:rsidRPr="00CB4164">
          <w:rPr>
            <w:rPrChange w:id="244" w:author="Stuart McLarnon (NESO)" w:date="2025-01-22T11:59:00Z" w16du:dateUtc="2025-01-22T11:59:00Z">
              <w:rPr>
                <w:rStyle w:val="Hyperlink"/>
                <w:noProof/>
              </w:rPr>
            </w:rPrChange>
          </w:rPr>
          <w:delText>In the event that there is insufficient demand and a surplus of generation, there are a number of methods available to NGESO to balance the system.  These include:</w:delText>
        </w:r>
        <w:r>
          <w:rPr>
            <w:noProof/>
            <w:webHidden/>
          </w:rPr>
          <w:tab/>
        </w:r>
        <w:r w:rsidR="00A56771">
          <w:rPr>
            <w:noProof/>
            <w:webHidden/>
          </w:rPr>
          <w:delText>19</w:delText>
        </w:r>
      </w:del>
    </w:p>
    <w:p w14:paraId="0C067FA5" w14:textId="35E8D51B" w:rsidR="00C7271A" w:rsidRDefault="00C7271A">
      <w:pPr>
        <w:pStyle w:val="TOC2"/>
        <w:rPr>
          <w:del w:id="245" w:author="Stuart McLarnon (NESO)" w:date="2024-11-18T11:41:00Z"/>
          <w:rFonts w:eastAsiaTheme="minorEastAsia"/>
          <w:color w:val="auto"/>
          <w:sz w:val="22"/>
          <w:szCs w:val="22"/>
          <w:lang w:eastAsia="en-GB"/>
        </w:rPr>
      </w:pPr>
      <w:del w:id="246" w:author="Stuart McLarnon (NESO)" w:date="2024-11-18T11:41:00Z">
        <w:r w:rsidRPr="00CB4164">
          <w:rPr>
            <w:rPrChange w:id="247" w:author="Stuart McLarnon (NESO)" w:date="2025-01-22T11:59:00Z" w16du:dateUtc="2025-01-22T11:59:00Z">
              <w:rPr>
                <w:rStyle w:val="Hyperlink"/>
              </w:rPr>
            </w:rPrChange>
          </w:rPr>
          <w:delText>5.10</w:delText>
        </w:r>
        <w:r>
          <w:rPr>
            <w:rFonts w:eastAsiaTheme="minorEastAsia"/>
            <w:color w:val="auto"/>
            <w:sz w:val="22"/>
            <w:szCs w:val="22"/>
            <w:lang w:eastAsia="en-GB"/>
          </w:rPr>
          <w:tab/>
        </w:r>
        <w:r w:rsidRPr="00CB4164">
          <w:rPr>
            <w:rPrChange w:id="248" w:author="Stuart McLarnon (NESO)" w:date="2025-01-22T11:59:00Z" w16du:dateUtc="2025-01-22T11:59:00Z">
              <w:rPr>
                <w:rStyle w:val="Hyperlink"/>
              </w:rPr>
            </w:rPrChange>
          </w:rPr>
          <w:delText>Rota Load Disconnection Procedure</w:delText>
        </w:r>
        <w:r>
          <w:rPr>
            <w:webHidden/>
          </w:rPr>
          <w:tab/>
        </w:r>
        <w:r w:rsidR="00A56771">
          <w:rPr>
            <w:webHidden/>
          </w:rPr>
          <w:delText>19</w:delText>
        </w:r>
      </w:del>
    </w:p>
    <w:p w14:paraId="705B8999" w14:textId="6CFFA705" w:rsidR="00C7271A" w:rsidRDefault="00C7271A" w:rsidP="0008247C">
      <w:pPr>
        <w:pStyle w:val="TOC1"/>
        <w:rPr>
          <w:del w:id="249" w:author="Stuart McLarnon (NESO)" w:date="2024-11-18T11:41:00Z"/>
          <w:rFonts w:eastAsiaTheme="minorEastAsia"/>
          <w:color w:val="auto"/>
          <w:sz w:val="22"/>
          <w:szCs w:val="22"/>
          <w:lang w:eastAsia="en-GB"/>
        </w:rPr>
      </w:pPr>
      <w:del w:id="250" w:author="Stuart McLarnon (NESO)" w:date="2024-11-18T11:41:00Z">
        <w:r w:rsidRPr="00CB4164">
          <w:rPr>
            <w:rPrChange w:id="251" w:author="Stuart McLarnon (NESO)" w:date="2025-01-22T11:59:00Z" w16du:dateUtc="2025-01-22T11:59:00Z">
              <w:rPr>
                <w:rStyle w:val="Hyperlink"/>
                <w:rFonts w:ascii="Poppins Medium" w:hAnsi="Poppins Medium" w:cs="Poppins Medium"/>
                <w:b/>
                <w:bCs/>
                <w:sz w:val="24"/>
                <w:szCs w:val="24"/>
              </w:rPr>
            </w:rPrChange>
          </w:rPr>
          <w:delText>6</w:delText>
        </w:r>
        <w:r>
          <w:rPr>
            <w:rFonts w:eastAsiaTheme="minorEastAsia"/>
            <w:color w:val="auto"/>
            <w:sz w:val="22"/>
            <w:szCs w:val="22"/>
            <w:lang w:eastAsia="en-GB"/>
          </w:rPr>
          <w:tab/>
        </w:r>
        <w:r w:rsidRPr="00CB4164">
          <w:rPr>
            <w:rPrChange w:id="252" w:author="Stuart McLarnon (NESO)" w:date="2025-01-22T11:59:00Z" w16du:dateUtc="2025-01-22T11:59:00Z">
              <w:rPr>
                <w:rStyle w:val="Hyperlink"/>
                <w:rFonts w:ascii="Poppins Medium" w:hAnsi="Poppins Medium" w:cs="Poppins Medium"/>
                <w:b/>
                <w:bCs/>
                <w:sz w:val="24"/>
                <w:szCs w:val="24"/>
              </w:rPr>
            </w:rPrChange>
          </w:rPr>
          <w:delText>Resilience Measures to be Implemented by GB Parties</w:delText>
        </w:r>
        <w:r>
          <w:rPr>
            <w:webHidden/>
          </w:rPr>
          <w:tab/>
        </w:r>
        <w:r w:rsidR="00A56771">
          <w:rPr>
            <w:webHidden/>
            <w:lang w:val="en-US"/>
          </w:rPr>
          <w:delText>Error! Bookmark not defined.</w:delText>
        </w:r>
      </w:del>
    </w:p>
    <w:p w14:paraId="02BA9651" w14:textId="1269C2C9" w:rsidR="00C7271A" w:rsidRDefault="00C7271A" w:rsidP="0008247C">
      <w:pPr>
        <w:pStyle w:val="TOC1"/>
        <w:rPr>
          <w:del w:id="253" w:author="Stuart McLarnon (NESO)" w:date="2024-11-18T11:41:00Z"/>
          <w:rFonts w:eastAsiaTheme="minorEastAsia"/>
          <w:color w:val="auto"/>
          <w:sz w:val="22"/>
          <w:szCs w:val="22"/>
          <w:lang w:eastAsia="en-GB"/>
        </w:rPr>
      </w:pPr>
      <w:del w:id="254" w:author="Stuart McLarnon (NESO)" w:date="2024-11-18T11:41:00Z">
        <w:r w:rsidRPr="00CB4164">
          <w:rPr>
            <w:rPrChange w:id="255" w:author="Stuart McLarnon (NESO)" w:date="2025-01-22T11:59:00Z" w16du:dateUtc="2025-01-22T11:59:00Z">
              <w:rPr>
                <w:rStyle w:val="Hyperlink"/>
                <w:rFonts w:ascii="Poppins Medium" w:hAnsi="Poppins Medium" w:cs="Poppins Medium"/>
                <w:b/>
                <w:bCs/>
                <w:sz w:val="24"/>
                <w:szCs w:val="24"/>
              </w:rPr>
            </w:rPrChange>
          </w:rPr>
          <w:delText>7</w:delText>
        </w:r>
        <w:r>
          <w:rPr>
            <w:rFonts w:eastAsiaTheme="minorEastAsia"/>
            <w:color w:val="auto"/>
            <w:sz w:val="22"/>
            <w:szCs w:val="22"/>
            <w:lang w:eastAsia="en-GB"/>
          </w:rPr>
          <w:tab/>
        </w:r>
        <w:r w:rsidRPr="00CB4164">
          <w:rPr>
            <w:rPrChange w:id="256" w:author="Stuart McLarnon (NESO)" w:date="2025-01-22T11:59:00Z" w16du:dateUtc="2025-01-22T11:59:00Z">
              <w:rPr>
                <w:rStyle w:val="Hyperlink"/>
                <w:rFonts w:ascii="Poppins Medium" w:hAnsi="Poppins Medium" w:cs="Poppins Medium"/>
                <w:b/>
                <w:bCs/>
                <w:sz w:val="24"/>
                <w:szCs w:val="24"/>
              </w:rPr>
            </w:rPrChange>
          </w:rPr>
          <w:delText>Assurance &amp; Compliance Testing</w:delText>
        </w:r>
        <w:r>
          <w:rPr>
            <w:webHidden/>
          </w:rPr>
          <w:tab/>
        </w:r>
        <w:r w:rsidR="00A56771">
          <w:rPr>
            <w:webHidden/>
          </w:rPr>
          <w:delText>20</w:delText>
        </w:r>
      </w:del>
    </w:p>
    <w:p w14:paraId="4B254BE9" w14:textId="127F3953" w:rsidR="00C7271A" w:rsidRDefault="00C7271A" w:rsidP="0008247C">
      <w:pPr>
        <w:pStyle w:val="TOC1"/>
        <w:rPr>
          <w:del w:id="257" w:author="Stuart McLarnon (NESO)" w:date="2024-11-18T11:41:00Z"/>
          <w:rFonts w:eastAsiaTheme="minorEastAsia"/>
          <w:color w:val="auto"/>
          <w:sz w:val="22"/>
          <w:szCs w:val="22"/>
          <w:lang w:eastAsia="en-GB"/>
        </w:rPr>
      </w:pPr>
      <w:del w:id="258" w:author="Stuart McLarnon (NESO)" w:date="2024-11-18T11:41:00Z">
        <w:r w:rsidRPr="00CB4164">
          <w:rPr>
            <w:rPrChange w:id="259" w:author="Stuart McLarnon (NESO)" w:date="2025-01-22T11:59:00Z" w16du:dateUtc="2025-01-22T11:59:00Z">
              <w:rPr>
                <w:rStyle w:val="Hyperlink"/>
                <w:rFonts w:ascii="Poppins Medium" w:hAnsi="Poppins Medium" w:cs="Poppins Medium"/>
                <w:b/>
                <w:bCs/>
                <w:sz w:val="24"/>
                <w:szCs w:val="24"/>
              </w:rPr>
            </w:rPrChange>
          </w:rPr>
          <w:delText>8</w:delText>
        </w:r>
        <w:r>
          <w:rPr>
            <w:rFonts w:eastAsiaTheme="minorEastAsia"/>
            <w:color w:val="auto"/>
            <w:sz w:val="22"/>
            <w:szCs w:val="22"/>
            <w:lang w:eastAsia="en-GB"/>
          </w:rPr>
          <w:tab/>
        </w:r>
        <w:r w:rsidRPr="00CB4164">
          <w:rPr>
            <w:rPrChange w:id="260" w:author="Stuart McLarnon (NESO)" w:date="2025-01-22T11:59:00Z" w16du:dateUtc="2025-01-22T11:59:00Z">
              <w:rPr>
                <w:rStyle w:val="Hyperlink"/>
                <w:rFonts w:ascii="Poppins Medium" w:hAnsi="Poppins Medium" w:cs="Poppins Medium"/>
                <w:b/>
                <w:bCs/>
                <w:sz w:val="24"/>
                <w:szCs w:val="24"/>
              </w:rPr>
            </w:rPrChange>
          </w:rPr>
          <w:delText>Plan Implementation</w:delText>
        </w:r>
        <w:r>
          <w:rPr>
            <w:webHidden/>
          </w:rPr>
          <w:tab/>
        </w:r>
        <w:r w:rsidR="00A56771">
          <w:rPr>
            <w:webHidden/>
          </w:rPr>
          <w:delText>20</w:delText>
        </w:r>
      </w:del>
    </w:p>
    <w:p w14:paraId="70DE031C" w14:textId="3490086A" w:rsidR="00C7271A" w:rsidRDefault="00C7271A" w:rsidP="0008247C">
      <w:pPr>
        <w:pStyle w:val="TOC1"/>
        <w:rPr>
          <w:del w:id="261" w:author="Stuart McLarnon (NESO)" w:date="2024-11-18T11:41:00Z"/>
          <w:rFonts w:eastAsiaTheme="minorEastAsia"/>
          <w:color w:val="auto"/>
          <w:sz w:val="22"/>
          <w:szCs w:val="22"/>
          <w:lang w:eastAsia="en-GB"/>
        </w:rPr>
      </w:pPr>
      <w:del w:id="262" w:author="Stuart McLarnon (NESO)" w:date="2024-11-18T11:41:00Z">
        <w:r w:rsidRPr="00CB4164">
          <w:rPr>
            <w:rPrChange w:id="263" w:author="Stuart McLarnon (NESO)" w:date="2025-01-22T11:59:00Z" w16du:dateUtc="2025-01-22T11:59:00Z">
              <w:rPr>
                <w:rStyle w:val="Hyperlink"/>
                <w:rFonts w:ascii="Poppins Medium" w:hAnsi="Poppins Medium" w:cs="Poppins Medium"/>
                <w:b/>
                <w:bCs/>
                <w:sz w:val="24"/>
                <w:szCs w:val="24"/>
              </w:rPr>
            </w:rPrChange>
          </w:rPr>
          <w:delText>9</w:delText>
        </w:r>
        <w:r>
          <w:rPr>
            <w:rFonts w:eastAsiaTheme="minorEastAsia"/>
            <w:color w:val="auto"/>
            <w:sz w:val="22"/>
            <w:szCs w:val="22"/>
            <w:lang w:eastAsia="en-GB"/>
          </w:rPr>
          <w:tab/>
        </w:r>
        <w:r w:rsidRPr="00CB4164">
          <w:rPr>
            <w:rPrChange w:id="264" w:author="Stuart McLarnon (NESO)" w:date="2025-01-22T11:59:00Z" w16du:dateUtc="2025-01-22T11:59:00Z">
              <w:rPr>
                <w:rStyle w:val="Hyperlink"/>
                <w:rFonts w:ascii="Poppins Medium" w:hAnsi="Poppins Medium" w:cs="Poppins Medium"/>
                <w:b/>
                <w:bCs/>
                <w:sz w:val="24"/>
                <w:szCs w:val="24"/>
              </w:rPr>
            </w:rPrChange>
          </w:rPr>
          <w:delText>Plan Review</w:delText>
        </w:r>
        <w:r>
          <w:rPr>
            <w:webHidden/>
          </w:rPr>
          <w:tab/>
        </w:r>
        <w:r w:rsidR="00A56771">
          <w:rPr>
            <w:webHidden/>
          </w:rPr>
          <w:delText>21</w:delText>
        </w:r>
      </w:del>
    </w:p>
    <w:p w14:paraId="102A355F" w14:textId="736231E6" w:rsidR="00C7271A" w:rsidRDefault="00C7271A" w:rsidP="0008247C">
      <w:pPr>
        <w:pStyle w:val="TOC1"/>
        <w:rPr>
          <w:del w:id="265" w:author="Stuart McLarnon (NESO)" w:date="2024-11-18T11:41:00Z"/>
          <w:rFonts w:eastAsiaTheme="minorEastAsia"/>
          <w:color w:val="auto"/>
          <w:sz w:val="22"/>
          <w:szCs w:val="22"/>
          <w:lang w:eastAsia="en-GB"/>
        </w:rPr>
      </w:pPr>
      <w:del w:id="266" w:author="Stuart McLarnon (NESO)" w:date="2024-11-18T11:41:00Z">
        <w:r w:rsidRPr="00CB4164">
          <w:rPr>
            <w:rPrChange w:id="267" w:author="Stuart McLarnon (NESO)" w:date="2025-01-22T11:59:00Z" w16du:dateUtc="2025-01-22T11:59:00Z">
              <w:rPr>
                <w:rStyle w:val="Hyperlink"/>
                <w:rFonts w:ascii="Poppins Medium" w:hAnsi="Poppins Medium" w:cs="Poppins Medium"/>
                <w:b/>
                <w:bCs/>
                <w:sz w:val="24"/>
                <w:szCs w:val="24"/>
              </w:rPr>
            </w:rPrChange>
          </w:rPr>
          <w:delText>Appendix A: GB Parties within the scope of the System Defence Plan</w:delText>
        </w:r>
        <w:r>
          <w:rPr>
            <w:webHidden/>
          </w:rPr>
          <w:tab/>
        </w:r>
        <w:r w:rsidR="00A56771">
          <w:rPr>
            <w:webHidden/>
          </w:rPr>
          <w:delText>22</w:delText>
        </w:r>
      </w:del>
    </w:p>
    <w:p w14:paraId="3E4E3C14" w14:textId="60E87D28" w:rsidR="00C7271A" w:rsidRDefault="00C7271A" w:rsidP="0008247C">
      <w:pPr>
        <w:pStyle w:val="TOC1"/>
        <w:rPr>
          <w:del w:id="268" w:author="Stuart McLarnon (NESO)" w:date="2024-11-18T11:41:00Z"/>
          <w:rFonts w:eastAsiaTheme="minorEastAsia"/>
          <w:color w:val="auto"/>
          <w:sz w:val="22"/>
          <w:szCs w:val="22"/>
          <w:lang w:eastAsia="en-GB"/>
        </w:rPr>
      </w:pPr>
      <w:del w:id="269" w:author="Stuart McLarnon (NESO)" w:date="2024-11-18T11:41:00Z">
        <w:r w:rsidRPr="00CB4164">
          <w:rPr>
            <w:rPrChange w:id="270" w:author="Stuart McLarnon (NESO)" w:date="2025-01-22T11:59:00Z" w16du:dateUtc="2025-01-22T11:59:00Z">
              <w:rPr>
                <w:rStyle w:val="Hyperlink"/>
                <w:rFonts w:ascii="Poppins Medium" w:hAnsi="Poppins Medium" w:cs="Poppins Medium"/>
                <w:b/>
                <w:bCs/>
                <w:sz w:val="24"/>
                <w:szCs w:val="24"/>
              </w:rPr>
            </w:rPrChange>
          </w:rPr>
          <w:delText>Appendix B: High Priority Significant Grid User list</w:delText>
        </w:r>
        <w:r>
          <w:rPr>
            <w:webHidden/>
          </w:rPr>
          <w:tab/>
        </w:r>
        <w:r w:rsidR="00A56771">
          <w:rPr>
            <w:webHidden/>
          </w:rPr>
          <w:delText>40</w:delText>
        </w:r>
      </w:del>
    </w:p>
    <w:p w14:paraId="5A639871" w14:textId="57C80D4D" w:rsidR="00C7271A" w:rsidRDefault="00C7271A" w:rsidP="0008247C">
      <w:pPr>
        <w:pStyle w:val="TOC1"/>
        <w:rPr>
          <w:del w:id="271" w:author="Stuart McLarnon (NESO)" w:date="2024-11-18T11:41:00Z"/>
          <w:rFonts w:eastAsiaTheme="minorEastAsia"/>
          <w:color w:val="auto"/>
          <w:sz w:val="22"/>
          <w:szCs w:val="22"/>
          <w:lang w:eastAsia="en-GB"/>
        </w:rPr>
      </w:pPr>
      <w:del w:id="272" w:author="Stuart McLarnon (NESO)" w:date="2024-11-18T11:41:00Z">
        <w:r w:rsidRPr="00CB4164">
          <w:rPr>
            <w:rPrChange w:id="273" w:author="Stuart McLarnon (NESO)" w:date="2025-01-22T11:59:00Z" w16du:dateUtc="2025-01-22T11:59:00Z">
              <w:rPr>
                <w:rStyle w:val="Hyperlink"/>
                <w:rFonts w:ascii="Poppins Medium" w:hAnsi="Poppins Medium" w:cs="Poppins Medium"/>
                <w:b/>
                <w:bCs/>
                <w:sz w:val="24"/>
                <w:szCs w:val="24"/>
              </w:rPr>
            </w:rPrChange>
          </w:rPr>
          <w:delText>Appendix C: List of Distribution Network Operators</w:delText>
        </w:r>
        <w:r>
          <w:rPr>
            <w:webHidden/>
          </w:rPr>
          <w:tab/>
        </w:r>
        <w:r w:rsidR="00A56771">
          <w:rPr>
            <w:webHidden/>
          </w:rPr>
          <w:delText>41</w:delText>
        </w:r>
      </w:del>
    </w:p>
    <w:p w14:paraId="39DC0456" w14:textId="65693E43" w:rsidR="00C7271A" w:rsidRDefault="00C7271A" w:rsidP="0008247C">
      <w:pPr>
        <w:pStyle w:val="TOC1"/>
        <w:rPr>
          <w:del w:id="274" w:author="Stuart McLarnon (NESO)" w:date="2024-11-18T11:41:00Z"/>
          <w:rFonts w:eastAsiaTheme="minorEastAsia"/>
          <w:color w:val="auto"/>
          <w:sz w:val="22"/>
          <w:szCs w:val="22"/>
          <w:lang w:eastAsia="en-GB"/>
        </w:rPr>
      </w:pPr>
      <w:del w:id="275" w:author="Stuart McLarnon (NESO)" w:date="2024-11-18T11:41:00Z">
        <w:r w:rsidRPr="00CB4164">
          <w:rPr>
            <w:rPrChange w:id="276" w:author="Stuart McLarnon (NESO)" w:date="2025-01-22T11:59:00Z" w16du:dateUtc="2025-01-22T11:59:00Z">
              <w:rPr>
                <w:rStyle w:val="Hyperlink"/>
                <w:rFonts w:ascii="Poppins Medium" w:hAnsi="Poppins Medium" w:cs="Poppins Medium"/>
                <w:b/>
                <w:bCs/>
                <w:sz w:val="24"/>
                <w:szCs w:val="24"/>
              </w:rPr>
            </w:rPrChange>
          </w:rPr>
          <w:delText>Appendix D: Glossary</w:delText>
        </w:r>
        <w:r>
          <w:rPr>
            <w:webHidden/>
          </w:rPr>
          <w:tab/>
        </w:r>
        <w:r w:rsidR="00A56771">
          <w:rPr>
            <w:webHidden/>
          </w:rPr>
          <w:delText>42</w:delText>
        </w:r>
      </w:del>
    </w:p>
    <w:p w14:paraId="489F368D" w14:textId="744EACF6" w:rsidR="00C7271A" w:rsidRDefault="00C7271A" w:rsidP="0008247C">
      <w:pPr>
        <w:pStyle w:val="TOC1"/>
        <w:rPr>
          <w:del w:id="277" w:author="Stuart McLarnon (NESO)" w:date="2024-11-18T11:41:00Z"/>
          <w:rFonts w:eastAsiaTheme="minorEastAsia"/>
          <w:color w:val="auto"/>
          <w:sz w:val="22"/>
          <w:szCs w:val="22"/>
          <w:lang w:eastAsia="en-GB"/>
        </w:rPr>
      </w:pPr>
      <w:del w:id="278" w:author="Stuart McLarnon (NESO)" w:date="2024-11-18T11:41:00Z">
        <w:r w:rsidRPr="00CB4164">
          <w:rPr>
            <w:rPrChange w:id="279" w:author="Stuart McLarnon (NESO)" w:date="2025-01-22T11:59:00Z" w16du:dateUtc="2025-01-22T11:59:00Z">
              <w:rPr>
                <w:rStyle w:val="Hyperlink"/>
                <w:rFonts w:ascii="Poppins Medium" w:hAnsi="Poppins Medium" w:cs="Poppins Medium"/>
                <w:b/>
                <w:bCs/>
                <w:sz w:val="24"/>
                <w:szCs w:val="24"/>
              </w:rPr>
            </w:rPrChange>
          </w:rPr>
          <w:delText>Appendix E: Total Load and Netted Demand Definitions</w:delText>
        </w:r>
        <w:r>
          <w:rPr>
            <w:webHidden/>
          </w:rPr>
          <w:tab/>
        </w:r>
        <w:r w:rsidR="00A56771">
          <w:rPr>
            <w:webHidden/>
          </w:rPr>
          <w:delText>45</w:delText>
        </w:r>
      </w:del>
    </w:p>
    <w:p w14:paraId="1EFC9ADD" w14:textId="471AFA0D" w:rsidR="00C7271A" w:rsidRDefault="00C7271A" w:rsidP="0008247C">
      <w:pPr>
        <w:pStyle w:val="TOC1"/>
        <w:rPr>
          <w:del w:id="280" w:author="Stuart McLarnon (NESO)" w:date="2024-11-18T11:41:00Z"/>
          <w:rFonts w:eastAsiaTheme="minorEastAsia"/>
          <w:color w:val="auto"/>
          <w:sz w:val="22"/>
          <w:szCs w:val="22"/>
          <w:lang w:eastAsia="en-GB"/>
        </w:rPr>
      </w:pPr>
      <w:del w:id="281" w:author="Stuart McLarnon (NESO)" w:date="2024-11-18T11:41:00Z">
        <w:r w:rsidRPr="00CB4164">
          <w:rPr>
            <w:rPrChange w:id="282" w:author="Stuart McLarnon (NESO)" w:date="2025-01-22T11:59:00Z" w16du:dateUtc="2025-01-22T11:59:00Z">
              <w:rPr>
                <w:rStyle w:val="Hyperlink"/>
                <w:rFonts w:ascii="Poppins Medium" w:hAnsi="Poppins Medium" w:cs="Poppins Medium"/>
                <w:b/>
                <w:bCs/>
                <w:sz w:val="24"/>
                <w:szCs w:val="24"/>
              </w:rPr>
            </w:rPrChange>
          </w:rPr>
          <w:delText>Appendix F: Energy Storage Units</w:delText>
        </w:r>
        <w:r>
          <w:rPr>
            <w:webHidden/>
          </w:rPr>
          <w:tab/>
        </w:r>
        <w:r w:rsidR="00A56771">
          <w:rPr>
            <w:webHidden/>
          </w:rPr>
          <w:delText>46</w:delText>
        </w:r>
      </w:del>
    </w:p>
    <w:p w14:paraId="44534A2B" w14:textId="7C7345A9" w:rsidR="008A72C9" w:rsidRPr="00701B06" w:rsidRDefault="009E5FDA" w:rsidP="00757389">
      <w:pPr>
        <w:pStyle w:val="TOC1"/>
        <w:rPr>
          <w:rFonts w:ascii="Poppins" w:hAnsi="Poppins"/>
          <w:rPrChange w:id="283" w:author="Stuart McLarnon (NESO)" w:date="2024-11-18T11:41:00Z">
            <w:rPr/>
          </w:rPrChange>
        </w:rPr>
      </w:pPr>
      <w:r w:rsidRPr="00701B06">
        <w:rPr>
          <w:rFonts w:ascii="Poppins" w:hAnsi="Poppins"/>
          <w:color w:val="auto"/>
          <w:rPrChange w:id="284" w:author="Stuart McLarnon (NESO)" w:date="2024-11-18T11:41:00Z">
            <w:rPr/>
          </w:rPrChange>
        </w:rPr>
        <w:fldChar w:fldCharType="end"/>
      </w:r>
    </w:p>
    <w:p w14:paraId="00B377D1" w14:textId="77777777" w:rsidR="00CE13FA" w:rsidRPr="00D908B3" w:rsidRDefault="00CE13FA" w:rsidP="00E86BD9">
      <w:pPr>
        <w:pStyle w:val="BodyText"/>
        <w:rPr>
          <w:del w:id="285" w:author="Stuart McLarnon (NESO)" w:date="2024-11-18T11:41:00Z"/>
        </w:rPr>
        <w:sectPr w:rsidR="00CE13FA" w:rsidRPr="00D908B3" w:rsidSect="00A00D0B">
          <w:headerReference w:type="first" r:id="rId17"/>
          <w:footerReference w:type="first" r:id="rId18"/>
          <w:pgSz w:w="11906" w:h="16838" w:code="9"/>
          <w:pgMar w:top="1134" w:right="1588" w:bottom="1134" w:left="3402" w:header="567" w:footer="567" w:gutter="0"/>
          <w:cols w:space="708"/>
          <w:docGrid w:linePitch="360"/>
        </w:sectPr>
      </w:pPr>
    </w:p>
    <w:p w14:paraId="00083DC9" w14:textId="77777777" w:rsidR="00325261" w:rsidRPr="00D908B3" w:rsidRDefault="00325261" w:rsidP="00A14E4B">
      <w:pPr>
        <w:pStyle w:val="SectionNumber"/>
        <w:numPr>
          <w:ilvl w:val="0"/>
          <w:numId w:val="0"/>
        </w:numPr>
        <w:ind w:left="-1134"/>
        <w:rPr>
          <w:del w:id="286" w:author="Stuart McLarnon (NESO)" w:date="2024-11-18T11:41:00Z"/>
        </w:rPr>
      </w:pPr>
    </w:p>
    <w:p w14:paraId="5736E59E" w14:textId="77777777" w:rsidR="0065406D" w:rsidRPr="00D908B3" w:rsidRDefault="003C6529" w:rsidP="00060FB6">
      <w:pPr>
        <w:pStyle w:val="SectionTitle"/>
        <w:rPr>
          <w:del w:id="287" w:author="Stuart McLarnon (NESO)" w:date="2024-11-18T11:41:00Z"/>
        </w:rPr>
      </w:pPr>
      <w:del w:id="288" w:author="Stuart McLarnon (NESO)" w:date="2024-11-18T11:41:00Z">
        <w:r w:rsidRPr="00D908B3">
          <w:delText>EU NCER</w:delText>
        </w:r>
        <w:r w:rsidR="003C403C" w:rsidRPr="00D908B3">
          <w:delText xml:space="preserve">: System </w:delText>
        </w:r>
        <w:r w:rsidR="000226A1" w:rsidRPr="00D908B3">
          <w:delText>Defence</w:delText>
        </w:r>
        <w:r w:rsidR="003C403C" w:rsidRPr="00D908B3">
          <w:delText xml:space="preserve"> Plan</w:delText>
        </w:r>
      </w:del>
    </w:p>
    <w:p w14:paraId="7013BA12" w14:textId="77777777" w:rsidR="003530E1" w:rsidRPr="00D908B3" w:rsidRDefault="003530E1">
      <w:pPr>
        <w:rPr>
          <w:del w:id="289" w:author="Stuart McLarnon (NESO)" w:date="2024-11-18T11:41:00Z"/>
        </w:rPr>
      </w:pPr>
    </w:p>
    <w:p w14:paraId="7D6CD418" w14:textId="77777777" w:rsidR="00CE13FA" w:rsidRDefault="00CE13FA" w:rsidP="00E86BD9">
      <w:pPr>
        <w:pStyle w:val="BodyText"/>
        <w:rPr>
          <w:ins w:id="290" w:author="Stuart McLarnon (NESO)" w:date="2024-11-18T11:41:00Z"/>
          <w:rFonts w:ascii="Poppins" w:hAnsi="Poppins" w:cs="Poppins"/>
        </w:rPr>
      </w:pPr>
    </w:p>
    <w:p w14:paraId="148D4144" w14:textId="77777777" w:rsidR="00701B06" w:rsidRPr="00701B06" w:rsidRDefault="00701B06" w:rsidP="00701B06">
      <w:pPr>
        <w:pStyle w:val="BodyText"/>
        <w:framePr w:w="6963" w:wrap="notBeside" w:vAnchor="page" w:hAnchor="page" w:x="2705" w:y="15779" w:anchorLock="1"/>
        <w:rPr>
          <w:ins w:id="291" w:author="Stuart McLarnon (NESO)" w:date="2024-11-18T11:41:00Z"/>
          <w:rFonts w:ascii="Poppins" w:hAnsi="Poppins" w:cs="Poppins"/>
          <w:b/>
          <w:color w:val="F26522" w:themeColor="accent1"/>
          <w:sz w:val="28"/>
        </w:rPr>
      </w:pPr>
    </w:p>
    <w:p w14:paraId="4A513434" w14:textId="77777777" w:rsidR="00701B06" w:rsidRPr="00701B06" w:rsidRDefault="00701B06" w:rsidP="00E86BD9">
      <w:pPr>
        <w:pStyle w:val="BodyText"/>
        <w:rPr>
          <w:ins w:id="292" w:author="Stuart McLarnon (NESO)" w:date="2024-11-18T11:41:00Z"/>
          <w:rFonts w:ascii="Poppins" w:hAnsi="Poppins" w:cs="Poppins"/>
        </w:rPr>
        <w:sectPr w:rsidR="00701B06" w:rsidRPr="00701B06" w:rsidSect="00A00D0B">
          <w:footerReference w:type="first" r:id="rId19"/>
          <w:pgSz w:w="11906" w:h="16838" w:code="9"/>
          <w:pgMar w:top="1134" w:right="1588" w:bottom="1134" w:left="3402" w:header="567" w:footer="567" w:gutter="0"/>
          <w:cols w:space="708"/>
          <w:docGrid w:linePitch="360"/>
        </w:sectPr>
      </w:pPr>
    </w:p>
    <w:p w14:paraId="284C8DE7" w14:textId="1EFDAF83" w:rsidR="00325261" w:rsidRPr="00701B06" w:rsidRDefault="00C64FD1" w:rsidP="007A4A5F">
      <w:pPr>
        <w:pStyle w:val="SectionNumber"/>
        <w:numPr>
          <w:ilvl w:val="0"/>
          <w:numId w:val="0"/>
        </w:numPr>
        <w:tabs>
          <w:tab w:val="center" w:pos="2891"/>
        </w:tabs>
        <w:ind w:left="-1134"/>
        <w:rPr>
          <w:ins w:id="295" w:author="Stuart McLarnon (NESO)" w:date="2024-11-18T11:41:00Z"/>
          <w:rFonts w:ascii="Poppins" w:hAnsi="Poppins" w:cs="Poppins"/>
        </w:rPr>
      </w:pPr>
      <w:ins w:id="296" w:author="Stuart McLarnon (NESO)" w:date="2024-11-18T11:41:00Z">
        <w:r w:rsidRPr="00701B06">
          <w:rPr>
            <w:rFonts w:ascii="Poppins" w:hAnsi="Poppins" w:cs="Poppins"/>
          </w:rPr>
          <w:lastRenderedPageBreak/>
          <mc:AlternateContent>
            <mc:Choice Requires="wps">
              <w:drawing>
                <wp:anchor distT="0" distB="0" distL="114300" distR="114300" simplePos="0" relativeHeight="251664384" behindDoc="0" locked="0" layoutInCell="1" allowOverlap="1" wp14:anchorId="00466D5D" wp14:editId="19EF884A">
                  <wp:simplePos x="0" y="0"/>
                  <wp:positionH relativeFrom="page">
                    <wp:align>left</wp:align>
                  </wp:positionH>
                  <wp:positionV relativeFrom="paragraph">
                    <wp:posOffset>7463624</wp:posOffset>
                  </wp:positionV>
                  <wp:extent cx="2361537" cy="1534602"/>
                  <wp:effectExtent l="0" t="0" r="20320" b="27940"/>
                  <wp:wrapNone/>
                  <wp:docPr id="84" name="Text Box 84"/>
                  <wp:cNvGraphicFramePr/>
                  <a:graphic xmlns:a="http://schemas.openxmlformats.org/drawingml/2006/main">
                    <a:graphicData uri="http://schemas.microsoft.com/office/word/2010/wordprocessingShape">
                      <wps:wsp>
                        <wps:cNvSpPr txBox="1"/>
                        <wps:spPr>
                          <a:xfrm>
                            <a:off x="0" y="0"/>
                            <a:ext cx="2361537" cy="1534602"/>
                          </a:xfrm>
                          <a:prstGeom prst="rect">
                            <a:avLst/>
                          </a:prstGeom>
                          <a:solidFill>
                            <a:srgbClr val="3F0731"/>
                          </a:solidFill>
                          <a:ln w="6350">
                            <a:solidFill>
                              <a:srgbClr val="3F0731"/>
                            </a:solidFill>
                          </a:ln>
                        </wps:spPr>
                        <wps:txbx>
                          <w:txbxContent>
                            <w:p w14:paraId="050E5FE1" w14:textId="6EB1DFF5" w:rsidR="00C64FD1" w:rsidRDefault="00C64FD1">
                              <w:pPr>
                                <w:rPr>
                                  <w:ins w:id="297" w:author="Stuart McLarnon (NESO)" w:date="2024-11-18T11:41:00Z"/>
                                </w:rPr>
                              </w:pPr>
                              <w:ins w:id="298" w:author="Stuart McLarnon (NESO)" w:date="2024-11-18T11:41:00Z">
                                <w:r>
                                  <w:rPr>
                                    <w:noProof/>
                                  </w:rPr>
                                  <w:drawing>
                                    <wp:inline distT="0" distB="0" distL="0" distR="0" wp14:anchorId="38E9B290" wp14:editId="78742230">
                                      <wp:extent cx="2114550" cy="142875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Picture 85"/>
                                              <pic:cNvPicPr/>
                                            </pic:nvPicPr>
                                            <pic:blipFill>
                                              <a:blip r:embed="rId15"/>
                                              <a:stretch>
                                                <a:fillRect/>
                                              </a:stretch>
                                            </pic:blipFill>
                                            <pic:spPr>
                                              <a:xfrm>
                                                <a:off x="0" y="0"/>
                                                <a:ext cx="2114550" cy="1428750"/>
                                              </a:xfrm>
                                              <a:prstGeom prst="rect">
                                                <a:avLst/>
                                              </a:prstGeom>
                                            </pic:spPr>
                                          </pic:pic>
                                        </a:graphicData>
                                      </a:graphic>
                                    </wp:inline>
                                  </w:drawing>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466D5D" id="Text Box 84" o:spid="_x0000_s1030" type="#_x0000_t202" style="position:absolute;left:0;text-align:left;margin-left:0;margin-top:587.7pt;width:185.95pt;height:120.85pt;z-index:25166438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" fillcolor="#3f0731" strokecolor="#3f0731" strokeweight=".5pt">
                  <v:textbox>
                    <w:txbxContent>
                      <w:p w14:paraId="050E5FE1" w14:textId="6EB1DFF5" w:rsidR="00C64FD1" w:rsidRDefault="00C64FD1">
                        <w:pPr>
                          <w:rPr>
                            <w:ins w:id="313" w:author="Stuart McLarnon (NESO)" w:date="2024-11-18T11:41:00Z"/>
                          </w:rPr>
                        </w:pPr>
                        <w:ins w:id="314" w:author="Stuart McLarnon (NESO)" w:date="2024-11-18T11:41:00Z">
                          <w:r>
                            <w:rPr>
                              <w:noProof/>
                            </w:rPr>
                            <w:drawing>
                              <wp:inline distT="0" distB="0" distL="0" distR="0" wp14:anchorId="38E9B290" wp14:editId="78742230">
                                <wp:extent cx="2114550" cy="142875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Picture 85"/>
                                        <pic:cNvPicPr/>
                                      </pic:nvPicPr>
                                      <pic:blipFill>
                                        <a:blip r:embed="rId16"/>
                                        <a:stretch>
                                          <a:fillRect/>
                                        </a:stretch>
                                      </pic:blipFill>
                                      <pic:spPr>
                                        <a:xfrm>
                                          <a:off x="0" y="0"/>
                                          <a:ext cx="2114550" cy="1428750"/>
                                        </a:xfrm>
                                        <a:prstGeom prst="rect">
                                          <a:avLst/>
                                        </a:prstGeom>
                                      </pic:spPr>
                                    </pic:pic>
                                  </a:graphicData>
                                </a:graphic>
                              </wp:inline>
                            </w:drawing>
                          </w:r>
                        </w:ins>
                      </w:p>
                    </w:txbxContent>
                  </v:textbox>
                  <w10:wrap anchorx="page"/>
                </v:shape>
              </w:pict>
            </mc:Fallback>
          </mc:AlternateContent>
        </w:r>
        <w:r w:rsidRPr="00701B06">
          <w:rPr>
            <w:rFonts w:ascii="Poppins" w:hAnsi="Poppins" w:cs="Poppins"/>
          </w:rPr>
          <mc:AlternateContent>
            <mc:Choice Requires="wps">
              <w:drawing>
                <wp:anchor distT="0" distB="0" distL="114300" distR="114300" simplePos="0" relativeHeight="251663360" behindDoc="0" locked="0" layoutInCell="1" allowOverlap="1" wp14:anchorId="25BD24EF" wp14:editId="3B0DFECB">
                  <wp:simplePos x="0" y="0"/>
                  <wp:positionH relativeFrom="page">
                    <wp:posOffset>15903</wp:posOffset>
                  </wp:positionH>
                  <wp:positionV relativeFrom="paragraph">
                    <wp:posOffset>4108616</wp:posOffset>
                  </wp:positionV>
                  <wp:extent cx="7291346" cy="1144987"/>
                  <wp:effectExtent l="0" t="0" r="24130" b="17145"/>
                  <wp:wrapNone/>
                  <wp:docPr id="80" name="Text Box 80"/>
                  <wp:cNvGraphicFramePr/>
                  <a:graphic xmlns:a="http://schemas.openxmlformats.org/drawingml/2006/main">
                    <a:graphicData uri="http://schemas.microsoft.com/office/word/2010/wordprocessingShape">
                      <wps:wsp>
                        <wps:cNvSpPr txBox="1"/>
                        <wps:spPr>
                          <a:xfrm>
                            <a:off x="0" y="0"/>
                            <a:ext cx="7291346" cy="1144987"/>
                          </a:xfrm>
                          <a:prstGeom prst="rect">
                            <a:avLst/>
                          </a:prstGeom>
                          <a:solidFill>
                            <a:srgbClr val="3F0731"/>
                          </a:solidFill>
                          <a:ln w="6350">
                            <a:solidFill>
                              <a:srgbClr val="3F0731"/>
                            </a:solidFill>
                          </a:ln>
                        </wps:spPr>
                        <wps:txbx>
                          <w:txbxContent>
                            <w:p w14:paraId="01F4F0EE" w14:textId="77777777" w:rsidR="00C64FD1" w:rsidRPr="00C64FD1" w:rsidRDefault="00C64FD1" w:rsidP="00C64FD1">
                              <w:pPr>
                                <w:rPr>
                                  <w:ins w:id="299" w:author="Stuart McLarnon (NESO)" w:date="2024-11-18T11:41:00Z"/>
                                  <w:rFonts w:ascii="Poppins Medium" w:hAnsi="Poppins Medium" w:cs="Poppins Medium"/>
                                  <w:color w:val="FFFFFF" w:themeColor="background1"/>
                                  <w:sz w:val="72"/>
                                  <w:szCs w:val="72"/>
                                </w:rPr>
                              </w:pPr>
                              <w:bookmarkStart w:id="300" w:name="_Toc531945370"/>
                              <w:bookmarkStart w:id="301" w:name="_Toc99023823"/>
                              <w:bookmarkStart w:id="302" w:name="_Toc16863231"/>
                              <w:bookmarkStart w:id="303" w:name="_Toc128731894"/>
                              <w:ins w:id="304" w:author="Stuart McLarnon (NESO)" w:date="2024-11-18T11:41:00Z">
                                <w:r w:rsidRPr="00C64FD1">
                                  <w:rPr>
                                    <w:rFonts w:ascii="Poppins Medium" w:hAnsi="Poppins Medium" w:cs="Poppins Medium"/>
                                    <w:color w:val="FFFFFF" w:themeColor="background1"/>
                                    <w:sz w:val="72"/>
                                    <w:szCs w:val="72"/>
                                  </w:rPr>
                                  <w:t>EU NCER: System Defence Plan</w:t>
                                </w:r>
                                <w:bookmarkEnd w:id="300"/>
                                <w:bookmarkEnd w:id="301"/>
                                <w:bookmarkEnd w:id="302"/>
                                <w:bookmarkEnd w:id="303"/>
                              </w:ins>
                            </w:p>
                            <w:p w14:paraId="2CCB8A0B" w14:textId="77777777" w:rsidR="00C64FD1" w:rsidRPr="00C64FD1" w:rsidRDefault="00C64FD1" w:rsidP="00C64FD1">
                              <w:pPr>
                                <w:rPr>
                                  <w:ins w:id="305" w:author="Stuart McLarnon (NESO)" w:date="2024-11-18T11:41:00Z"/>
                                </w:rPr>
                              </w:pPr>
                            </w:p>
                            <w:p w14:paraId="4D343D95" w14:textId="77777777" w:rsidR="00C64FD1" w:rsidRDefault="00C64FD1">
                              <w:pPr>
                                <w:rPr>
                                  <w:ins w:id="306" w:author="Stuart McLarnon (NESO)" w:date="2024-11-18T11:41:00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BD24EF" id="Text Box 80" o:spid="_x0000_s1031" type="#_x0000_t202" style="position:absolute;left:0;text-align:left;margin-left:1.25pt;margin-top:323.5pt;width:574.1pt;height:90.1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" fillcolor="#3f0731" strokecolor="#3f0731" strokeweight=".5pt">
                  <v:textbox>
                    <w:txbxContent>
                      <w:p w14:paraId="01F4F0EE" w14:textId="77777777" w:rsidR="00C64FD1" w:rsidRPr="00C64FD1" w:rsidRDefault="00C64FD1" w:rsidP="00C64FD1">
                        <w:pPr>
                          <w:rPr>
                            <w:ins w:id="323" w:author="Stuart McLarnon (NESO)" w:date="2024-11-18T11:41:00Z"/>
                            <w:rFonts w:ascii="Poppins Medium" w:hAnsi="Poppins Medium" w:cs="Poppins Medium"/>
                            <w:color w:val="FFFFFF" w:themeColor="background1"/>
                            <w:sz w:val="72"/>
                            <w:szCs w:val="72"/>
                          </w:rPr>
                        </w:pPr>
                        <w:bookmarkStart w:id="324" w:name="_Toc531945370"/>
                        <w:bookmarkStart w:id="325" w:name="_Toc99023823"/>
                        <w:bookmarkStart w:id="326" w:name="_Toc16863231"/>
                        <w:bookmarkStart w:id="327" w:name="_Toc128731894"/>
                        <w:ins w:id="328" w:author="Stuart McLarnon (NESO)" w:date="2024-11-18T11:41:00Z">
                          <w:r w:rsidRPr="00C64FD1">
                            <w:rPr>
                              <w:rFonts w:ascii="Poppins Medium" w:hAnsi="Poppins Medium" w:cs="Poppins Medium"/>
                              <w:color w:val="FFFFFF" w:themeColor="background1"/>
                              <w:sz w:val="72"/>
                              <w:szCs w:val="72"/>
                            </w:rPr>
                            <w:t>EU NCER: System Defence Plan</w:t>
                          </w:r>
                          <w:bookmarkEnd w:id="324"/>
                          <w:bookmarkEnd w:id="325"/>
                          <w:bookmarkEnd w:id="326"/>
                          <w:bookmarkEnd w:id="327"/>
                        </w:ins>
                      </w:p>
                      <w:p w14:paraId="2CCB8A0B" w14:textId="77777777" w:rsidR="00C64FD1" w:rsidRPr="00C64FD1" w:rsidRDefault="00C64FD1" w:rsidP="00C64FD1">
                        <w:pPr>
                          <w:rPr>
                            <w:ins w:id="329" w:author="Stuart McLarnon (NESO)" w:date="2024-11-18T11:41:00Z"/>
                          </w:rPr>
                        </w:pPr>
                      </w:p>
                      <w:p w14:paraId="4D343D95" w14:textId="77777777" w:rsidR="00C64FD1" w:rsidRDefault="00C64FD1">
                        <w:pPr>
                          <w:rPr>
                            <w:ins w:id="330" w:author="Stuart McLarnon (NESO)" w:date="2024-11-18T11:41:00Z"/>
                          </w:rPr>
                        </w:pPr>
                      </w:p>
                    </w:txbxContent>
                  </v:textbox>
                  <w10:wrap anchorx="page"/>
                </v:shape>
              </w:pict>
            </mc:Fallback>
          </mc:AlternateContent>
        </w:r>
      </w:ins>
      <w:r w:rsidR="007A4A5F">
        <w:rPr>
          <w:rFonts w:ascii="Poppins" w:hAnsi="Poppins" w:cs="Poppins"/>
        </w:rPr>
        <w:tab/>
      </w:r>
    </w:p>
    <w:p w14:paraId="44309D3E" w14:textId="61D6A115" w:rsidR="0065406D" w:rsidRPr="00701B06" w:rsidRDefault="007A4A5F" w:rsidP="007A4A5F">
      <w:pPr>
        <w:pStyle w:val="BodyText"/>
        <w:tabs>
          <w:tab w:val="center" w:pos="2891"/>
        </w:tabs>
        <w:rPr>
          <w:rFonts w:ascii="Poppins" w:hAnsi="Poppins"/>
          <w:rPrChange w:id="307" w:author="Stuart McLarnon (NESO)" w:date="2024-11-18T11:41:00Z">
            <w:rPr/>
          </w:rPrChange>
        </w:rPr>
        <w:sectPr w:rsidR="0065406D" w:rsidRPr="00701B06" w:rsidSect="005D2C9F">
          <w:headerReference w:type="first" r:id="rId20"/>
          <w:footerReference w:type="first" r:id="rId21"/>
          <w:pgSz w:w="11906" w:h="16838" w:code="9"/>
          <w:pgMar w:top="2608" w:right="1588" w:bottom="1134" w:left="3402" w:header="567" w:footer="567" w:gutter="0"/>
          <w:cols w:space="708"/>
          <w:titlePg/>
          <w:docGrid w:linePitch="360"/>
        </w:sectPr>
      </w:pPr>
      <w:r>
        <w:rPr>
          <w:rFonts w:ascii="Poppins" w:hAnsi="Poppins"/>
        </w:rPr>
        <w:tab/>
      </w:r>
    </w:p>
    <w:p w14:paraId="180D38D4" w14:textId="77777777" w:rsidR="002F46B4" w:rsidRPr="00701B06" w:rsidRDefault="002F46B4" w:rsidP="00BE3D3C">
      <w:pPr>
        <w:pStyle w:val="PageTitle"/>
        <w:framePr w:wrap="notBeside"/>
        <w:rPr>
          <w:rFonts w:ascii="Poppins" w:hAnsi="Poppins"/>
          <w:rPrChange w:id="329" w:author="Stuart McLarnon (NESO)" w:date="2024-11-18T11:41:00Z">
            <w:rPr/>
          </w:rPrChange>
        </w:rPr>
      </w:pPr>
    </w:p>
    <w:p w14:paraId="1F55B74E" w14:textId="6027938D" w:rsidR="00C540BB" w:rsidRPr="00D70D71" w:rsidRDefault="00F970A4" w:rsidP="006835CA">
      <w:pPr>
        <w:pStyle w:val="Heading1"/>
        <w:rPr>
          <w:rFonts w:ascii="Poppins Medium" w:hAnsi="Poppins Medium"/>
          <w:color w:val="3F0731"/>
          <w:sz w:val="32"/>
          <w:rPrChange w:id="330" w:author="Stuart McLarnon (NESO)" w:date="2024-11-18T11:41:00Z">
            <w:rPr>
              <w:sz w:val="24"/>
            </w:rPr>
          </w:rPrChange>
        </w:rPr>
      </w:pPr>
      <w:bookmarkStart w:id="331" w:name="_Toc532817255"/>
      <w:bookmarkStart w:id="332" w:name="_Toc532818520"/>
      <w:bookmarkStart w:id="333" w:name="_Toc532820179"/>
      <w:bookmarkStart w:id="334" w:name="_Toc532820697"/>
      <w:bookmarkStart w:id="335" w:name="_Toc532817256"/>
      <w:bookmarkStart w:id="336" w:name="_Toc532818521"/>
      <w:bookmarkStart w:id="337" w:name="_Toc532820180"/>
      <w:bookmarkStart w:id="338" w:name="_Toc532820698"/>
      <w:bookmarkStart w:id="339" w:name="_Toc532817257"/>
      <w:bookmarkStart w:id="340" w:name="_Toc532818522"/>
      <w:bookmarkStart w:id="341" w:name="_Toc532820181"/>
      <w:bookmarkStart w:id="342" w:name="_Toc532820699"/>
      <w:bookmarkStart w:id="343" w:name="_Toc532817258"/>
      <w:bookmarkStart w:id="344" w:name="_Toc532818523"/>
      <w:bookmarkStart w:id="345" w:name="_Toc532820182"/>
      <w:bookmarkStart w:id="346" w:name="_Toc532820700"/>
      <w:bookmarkStart w:id="347" w:name="_Toc532817259"/>
      <w:bookmarkStart w:id="348" w:name="_Toc532818524"/>
      <w:bookmarkStart w:id="349" w:name="_Toc532820183"/>
      <w:bookmarkStart w:id="350" w:name="_Toc532820701"/>
      <w:bookmarkStart w:id="351" w:name="_Toc532817260"/>
      <w:bookmarkStart w:id="352" w:name="_Toc532818525"/>
      <w:bookmarkStart w:id="353" w:name="_Toc532820184"/>
      <w:bookmarkStart w:id="354" w:name="_Toc532820702"/>
      <w:bookmarkStart w:id="355" w:name="_Toc532817261"/>
      <w:bookmarkStart w:id="356" w:name="_Toc532818526"/>
      <w:bookmarkStart w:id="357" w:name="_Toc532820185"/>
      <w:bookmarkStart w:id="358" w:name="_Toc532820703"/>
      <w:bookmarkStart w:id="359" w:name="_Toc532817262"/>
      <w:bookmarkStart w:id="360" w:name="_Toc532818527"/>
      <w:bookmarkStart w:id="361" w:name="_Toc532820186"/>
      <w:bookmarkStart w:id="362" w:name="_Toc532820704"/>
      <w:bookmarkStart w:id="363" w:name="_Toc532817263"/>
      <w:bookmarkStart w:id="364" w:name="_Toc532818528"/>
      <w:bookmarkStart w:id="365" w:name="_Toc532820187"/>
      <w:bookmarkStart w:id="366" w:name="_Toc532820705"/>
      <w:bookmarkStart w:id="367" w:name="_Toc532817264"/>
      <w:bookmarkStart w:id="368" w:name="_Toc532818529"/>
      <w:bookmarkStart w:id="369" w:name="_Toc532820188"/>
      <w:bookmarkStart w:id="370" w:name="_Toc532820706"/>
      <w:bookmarkStart w:id="371" w:name="_Toc532817265"/>
      <w:bookmarkStart w:id="372" w:name="_Toc532818530"/>
      <w:bookmarkStart w:id="373" w:name="_Toc532820189"/>
      <w:bookmarkStart w:id="374" w:name="_Toc532820707"/>
      <w:bookmarkStart w:id="375" w:name="_Toc532817266"/>
      <w:bookmarkStart w:id="376" w:name="_Toc532818531"/>
      <w:bookmarkStart w:id="377" w:name="_Toc532820190"/>
      <w:bookmarkStart w:id="378" w:name="_Toc532820708"/>
      <w:bookmarkStart w:id="379" w:name="_Toc532817267"/>
      <w:bookmarkStart w:id="380" w:name="_Toc532818532"/>
      <w:bookmarkStart w:id="381" w:name="_Toc532820191"/>
      <w:bookmarkStart w:id="382" w:name="_Toc532820709"/>
      <w:bookmarkStart w:id="383" w:name="_Toc532817268"/>
      <w:bookmarkStart w:id="384" w:name="_Toc532818533"/>
      <w:bookmarkStart w:id="385" w:name="_Toc532820192"/>
      <w:bookmarkStart w:id="386" w:name="_Toc532820710"/>
      <w:bookmarkStart w:id="387" w:name="_Toc532817269"/>
      <w:bookmarkStart w:id="388" w:name="_Toc532818534"/>
      <w:bookmarkStart w:id="389" w:name="_Toc532820193"/>
      <w:bookmarkStart w:id="390" w:name="_Toc532820711"/>
      <w:bookmarkStart w:id="391" w:name="_Toc532817270"/>
      <w:bookmarkStart w:id="392" w:name="_Toc532818535"/>
      <w:bookmarkStart w:id="393" w:name="_Toc532820194"/>
      <w:bookmarkStart w:id="394" w:name="_Toc532820712"/>
      <w:bookmarkStart w:id="395" w:name="_Toc532817271"/>
      <w:bookmarkStart w:id="396" w:name="_Toc532818536"/>
      <w:bookmarkStart w:id="397" w:name="_Toc532820195"/>
      <w:bookmarkStart w:id="398" w:name="_Toc532820713"/>
      <w:bookmarkStart w:id="399" w:name="_Toc532817272"/>
      <w:bookmarkStart w:id="400" w:name="_Toc532818537"/>
      <w:bookmarkStart w:id="401" w:name="_Toc532820196"/>
      <w:bookmarkStart w:id="402" w:name="_Toc532820714"/>
      <w:bookmarkStart w:id="403" w:name="_Toc532817273"/>
      <w:bookmarkStart w:id="404" w:name="_Toc532818538"/>
      <w:bookmarkStart w:id="405" w:name="_Toc532820197"/>
      <w:bookmarkStart w:id="406" w:name="_Toc532820715"/>
      <w:bookmarkStart w:id="407" w:name="_Toc532817274"/>
      <w:bookmarkStart w:id="408" w:name="_Toc532818539"/>
      <w:bookmarkStart w:id="409" w:name="_Toc532820198"/>
      <w:bookmarkStart w:id="410" w:name="_Toc532820716"/>
      <w:bookmarkStart w:id="411" w:name="_Toc532817275"/>
      <w:bookmarkStart w:id="412" w:name="_Toc532818540"/>
      <w:bookmarkStart w:id="413" w:name="_Toc532820199"/>
      <w:bookmarkStart w:id="414" w:name="_Toc532820717"/>
      <w:bookmarkStart w:id="415" w:name="_Toc532817276"/>
      <w:bookmarkStart w:id="416" w:name="_Toc532818541"/>
      <w:bookmarkStart w:id="417" w:name="_Toc532820200"/>
      <w:bookmarkStart w:id="418" w:name="_Toc532820718"/>
      <w:bookmarkStart w:id="419" w:name="_Toc532817277"/>
      <w:bookmarkStart w:id="420" w:name="_Toc532818542"/>
      <w:bookmarkStart w:id="421" w:name="_Toc532820201"/>
      <w:bookmarkStart w:id="422" w:name="_Toc532820719"/>
      <w:bookmarkStart w:id="423" w:name="_Toc532817278"/>
      <w:bookmarkStart w:id="424" w:name="_Toc532818543"/>
      <w:bookmarkStart w:id="425" w:name="_Toc532820202"/>
      <w:bookmarkStart w:id="426" w:name="_Toc532820720"/>
      <w:bookmarkStart w:id="427" w:name="_Toc532817279"/>
      <w:bookmarkStart w:id="428" w:name="_Toc532818544"/>
      <w:bookmarkStart w:id="429" w:name="_Toc532820203"/>
      <w:bookmarkStart w:id="430" w:name="_Toc532820721"/>
      <w:bookmarkStart w:id="431" w:name="_Toc532817280"/>
      <w:bookmarkStart w:id="432" w:name="_Toc532818545"/>
      <w:bookmarkStart w:id="433" w:name="_Toc532820204"/>
      <w:bookmarkStart w:id="434" w:name="_Toc532820722"/>
      <w:bookmarkStart w:id="435" w:name="_Toc532817281"/>
      <w:bookmarkStart w:id="436" w:name="_Toc532818546"/>
      <w:bookmarkStart w:id="437" w:name="_Toc532820205"/>
      <w:bookmarkStart w:id="438" w:name="_Toc532820723"/>
      <w:bookmarkStart w:id="439" w:name="_Toc532817282"/>
      <w:bookmarkStart w:id="440" w:name="_Toc532818547"/>
      <w:bookmarkStart w:id="441" w:name="_Toc532820206"/>
      <w:bookmarkStart w:id="442" w:name="_Toc532820724"/>
      <w:bookmarkStart w:id="443" w:name="_Toc532817283"/>
      <w:bookmarkStart w:id="444" w:name="_Toc532818548"/>
      <w:bookmarkStart w:id="445" w:name="_Toc532820207"/>
      <w:bookmarkStart w:id="446" w:name="_Toc532820725"/>
      <w:bookmarkStart w:id="447" w:name="_Toc532817284"/>
      <w:bookmarkStart w:id="448" w:name="_Toc532818549"/>
      <w:bookmarkStart w:id="449" w:name="_Toc532820208"/>
      <w:bookmarkStart w:id="450" w:name="_Toc532820726"/>
      <w:bookmarkStart w:id="451" w:name="_Toc532817285"/>
      <w:bookmarkStart w:id="452" w:name="_Toc532818550"/>
      <w:bookmarkStart w:id="453" w:name="_Toc532820209"/>
      <w:bookmarkStart w:id="454" w:name="_Toc532820727"/>
      <w:bookmarkStart w:id="455" w:name="_Toc532817286"/>
      <w:bookmarkStart w:id="456" w:name="_Toc532818551"/>
      <w:bookmarkStart w:id="457" w:name="_Toc532820210"/>
      <w:bookmarkStart w:id="458" w:name="_Toc532820728"/>
      <w:bookmarkStart w:id="459" w:name="_Toc532817287"/>
      <w:bookmarkStart w:id="460" w:name="_Toc532818552"/>
      <w:bookmarkStart w:id="461" w:name="_Toc532820211"/>
      <w:bookmarkStart w:id="462" w:name="_Toc532820729"/>
      <w:bookmarkStart w:id="463" w:name="_Toc532817288"/>
      <w:bookmarkStart w:id="464" w:name="_Toc532818553"/>
      <w:bookmarkStart w:id="465" w:name="_Toc532820212"/>
      <w:bookmarkStart w:id="466" w:name="_Toc532820730"/>
      <w:bookmarkStart w:id="467" w:name="_Toc532817289"/>
      <w:bookmarkStart w:id="468" w:name="_Toc532818554"/>
      <w:bookmarkStart w:id="469" w:name="_Toc532820213"/>
      <w:bookmarkStart w:id="470" w:name="_Toc532820731"/>
      <w:bookmarkStart w:id="471" w:name="_Toc532817290"/>
      <w:bookmarkStart w:id="472" w:name="_Toc532818555"/>
      <w:bookmarkStart w:id="473" w:name="_Toc532820214"/>
      <w:bookmarkStart w:id="474" w:name="_Toc532820732"/>
      <w:bookmarkStart w:id="475" w:name="_Toc532817291"/>
      <w:bookmarkStart w:id="476" w:name="_Toc532818556"/>
      <w:bookmarkStart w:id="477" w:name="_Toc532820215"/>
      <w:bookmarkStart w:id="478" w:name="_Toc532820733"/>
      <w:bookmarkStart w:id="479" w:name="_Toc532817292"/>
      <w:bookmarkStart w:id="480" w:name="_Toc532818557"/>
      <w:bookmarkStart w:id="481" w:name="_Toc532820216"/>
      <w:bookmarkStart w:id="482" w:name="_Toc532820734"/>
      <w:bookmarkStart w:id="483" w:name="_Toc532817293"/>
      <w:bookmarkStart w:id="484" w:name="_Toc532818558"/>
      <w:bookmarkStart w:id="485" w:name="_Toc532820217"/>
      <w:bookmarkStart w:id="486" w:name="_Toc532820735"/>
      <w:bookmarkStart w:id="487" w:name="_Toc532817294"/>
      <w:bookmarkStart w:id="488" w:name="_Toc532818559"/>
      <w:bookmarkStart w:id="489" w:name="_Toc532820218"/>
      <w:bookmarkStart w:id="490" w:name="_Toc532820736"/>
      <w:bookmarkStart w:id="491" w:name="_Toc532817295"/>
      <w:bookmarkStart w:id="492" w:name="_Toc532818560"/>
      <w:bookmarkStart w:id="493" w:name="_Toc532820219"/>
      <w:bookmarkStart w:id="494" w:name="_Toc532820737"/>
      <w:bookmarkStart w:id="495" w:name="_Toc532817296"/>
      <w:bookmarkStart w:id="496" w:name="_Toc532818561"/>
      <w:bookmarkStart w:id="497" w:name="_Toc532820220"/>
      <w:bookmarkStart w:id="498" w:name="_Toc532820738"/>
      <w:bookmarkStart w:id="499" w:name="_Toc532817297"/>
      <w:bookmarkStart w:id="500" w:name="_Toc532818562"/>
      <w:bookmarkStart w:id="501" w:name="_Toc532820221"/>
      <w:bookmarkStart w:id="502" w:name="_Toc532820739"/>
      <w:bookmarkStart w:id="503" w:name="_Toc532817298"/>
      <w:bookmarkStart w:id="504" w:name="_Toc532818563"/>
      <w:bookmarkStart w:id="505" w:name="_Toc532820222"/>
      <w:bookmarkStart w:id="506" w:name="_Toc532820740"/>
      <w:bookmarkStart w:id="507" w:name="_Toc532817299"/>
      <w:bookmarkStart w:id="508" w:name="_Toc532818564"/>
      <w:bookmarkStart w:id="509" w:name="_Toc532820223"/>
      <w:bookmarkStart w:id="510" w:name="_Toc532820741"/>
      <w:bookmarkStart w:id="511" w:name="_Toc532817300"/>
      <w:bookmarkStart w:id="512" w:name="_Toc532818565"/>
      <w:bookmarkStart w:id="513" w:name="_Toc532820224"/>
      <w:bookmarkStart w:id="514" w:name="_Toc532820742"/>
      <w:bookmarkStart w:id="515" w:name="_Toc532817301"/>
      <w:bookmarkStart w:id="516" w:name="_Toc532818566"/>
      <w:bookmarkStart w:id="517" w:name="_Toc532820225"/>
      <w:bookmarkStart w:id="518" w:name="_Toc532820743"/>
      <w:bookmarkStart w:id="519" w:name="_Toc532817302"/>
      <w:bookmarkStart w:id="520" w:name="_Toc532818567"/>
      <w:bookmarkStart w:id="521" w:name="_Toc532820226"/>
      <w:bookmarkStart w:id="522" w:name="_Toc532820744"/>
      <w:bookmarkStart w:id="523" w:name="_Toc532817303"/>
      <w:bookmarkStart w:id="524" w:name="_Toc532818568"/>
      <w:bookmarkStart w:id="525" w:name="_Toc532820227"/>
      <w:bookmarkStart w:id="526" w:name="_Toc532820745"/>
      <w:bookmarkStart w:id="527" w:name="_Toc532817304"/>
      <w:bookmarkStart w:id="528" w:name="_Toc532818569"/>
      <w:bookmarkStart w:id="529" w:name="_Toc532820228"/>
      <w:bookmarkStart w:id="530" w:name="_Toc532820746"/>
      <w:bookmarkStart w:id="531" w:name="_Toc532817305"/>
      <w:bookmarkStart w:id="532" w:name="_Toc532818570"/>
      <w:bookmarkStart w:id="533" w:name="_Toc532820229"/>
      <w:bookmarkStart w:id="534" w:name="_Toc532820747"/>
      <w:bookmarkStart w:id="535" w:name="_Toc532817306"/>
      <w:bookmarkStart w:id="536" w:name="_Toc532818571"/>
      <w:bookmarkStart w:id="537" w:name="_Toc532820230"/>
      <w:bookmarkStart w:id="538" w:name="_Toc532820748"/>
      <w:bookmarkStart w:id="539" w:name="_Toc532817307"/>
      <w:bookmarkStart w:id="540" w:name="_Toc532818572"/>
      <w:bookmarkStart w:id="541" w:name="_Toc532820231"/>
      <w:bookmarkStart w:id="542" w:name="_Toc532820749"/>
      <w:bookmarkStart w:id="543" w:name="_Toc532817308"/>
      <w:bookmarkStart w:id="544" w:name="_Toc532818573"/>
      <w:bookmarkStart w:id="545" w:name="_Toc532820232"/>
      <w:bookmarkStart w:id="546" w:name="_Toc532820750"/>
      <w:bookmarkStart w:id="547" w:name="_Toc532817309"/>
      <w:bookmarkStart w:id="548" w:name="_Toc532818574"/>
      <w:bookmarkStart w:id="549" w:name="_Toc532820233"/>
      <w:bookmarkStart w:id="550" w:name="_Toc532820751"/>
      <w:bookmarkStart w:id="551" w:name="_Toc532817310"/>
      <w:bookmarkStart w:id="552" w:name="_Toc532818575"/>
      <w:bookmarkStart w:id="553" w:name="_Toc532820234"/>
      <w:bookmarkStart w:id="554" w:name="_Toc532820752"/>
      <w:bookmarkStart w:id="555" w:name="_Toc532817311"/>
      <w:bookmarkStart w:id="556" w:name="_Toc532818576"/>
      <w:bookmarkStart w:id="557" w:name="_Toc532820235"/>
      <w:bookmarkStart w:id="558" w:name="_Toc532820753"/>
      <w:bookmarkStart w:id="559" w:name="_Toc532817312"/>
      <w:bookmarkStart w:id="560" w:name="_Toc532818577"/>
      <w:bookmarkStart w:id="561" w:name="_Toc532820236"/>
      <w:bookmarkStart w:id="562" w:name="_Toc532820754"/>
      <w:bookmarkStart w:id="563" w:name="_Toc532817313"/>
      <w:bookmarkStart w:id="564" w:name="_Toc532818578"/>
      <w:bookmarkStart w:id="565" w:name="_Toc532820237"/>
      <w:bookmarkStart w:id="566" w:name="_Toc532820755"/>
      <w:bookmarkStart w:id="567" w:name="_Toc532817314"/>
      <w:bookmarkStart w:id="568" w:name="_Toc532818579"/>
      <w:bookmarkStart w:id="569" w:name="_Toc532820238"/>
      <w:bookmarkStart w:id="570" w:name="_Toc532820756"/>
      <w:bookmarkStart w:id="571" w:name="_Toc532817315"/>
      <w:bookmarkStart w:id="572" w:name="_Toc532818580"/>
      <w:bookmarkStart w:id="573" w:name="_Toc532820239"/>
      <w:bookmarkStart w:id="574" w:name="_Toc532820757"/>
      <w:bookmarkStart w:id="575" w:name="_Toc532817316"/>
      <w:bookmarkStart w:id="576" w:name="_Toc532818581"/>
      <w:bookmarkStart w:id="577" w:name="_Toc532820240"/>
      <w:bookmarkStart w:id="578" w:name="_Toc532820758"/>
      <w:bookmarkStart w:id="579" w:name="_Toc532817317"/>
      <w:bookmarkStart w:id="580" w:name="_Toc532818582"/>
      <w:bookmarkStart w:id="581" w:name="_Toc532820241"/>
      <w:bookmarkStart w:id="582" w:name="_Toc532820759"/>
      <w:bookmarkStart w:id="583" w:name="_Toc532817318"/>
      <w:bookmarkStart w:id="584" w:name="_Toc532818583"/>
      <w:bookmarkStart w:id="585" w:name="_Toc532820242"/>
      <w:bookmarkStart w:id="586" w:name="_Toc532820760"/>
      <w:bookmarkStart w:id="587" w:name="_Toc532817319"/>
      <w:bookmarkStart w:id="588" w:name="_Toc532818584"/>
      <w:bookmarkStart w:id="589" w:name="_Toc532820243"/>
      <w:bookmarkStart w:id="590" w:name="_Toc532820761"/>
      <w:bookmarkStart w:id="591" w:name="_Toc532817320"/>
      <w:bookmarkStart w:id="592" w:name="_Toc532818585"/>
      <w:bookmarkStart w:id="593" w:name="_Toc532820244"/>
      <w:bookmarkStart w:id="594" w:name="_Toc532820762"/>
      <w:bookmarkStart w:id="595" w:name="_Toc532817321"/>
      <w:bookmarkStart w:id="596" w:name="_Toc532818586"/>
      <w:bookmarkStart w:id="597" w:name="_Toc532820245"/>
      <w:bookmarkStart w:id="598" w:name="_Toc532820763"/>
      <w:bookmarkStart w:id="599" w:name="_Toc532817322"/>
      <w:bookmarkStart w:id="600" w:name="_Toc532818587"/>
      <w:bookmarkStart w:id="601" w:name="_Toc532820246"/>
      <w:bookmarkStart w:id="602" w:name="_Toc532820764"/>
      <w:bookmarkStart w:id="603" w:name="_Toc532817323"/>
      <w:bookmarkStart w:id="604" w:name="_Toc532818588"/>
      <w:bookmarkStart w:id="605" w:name="_Toc532820247"/>
      <w:bookmarkStart w:id="606" w:name="_Toc532820765"/>
      <w:bookmarkStart w:id="607" w:name="_Toc532817324"/>
      <w:bookmarkStart w:id="608" w:name="_Toc532818589"/>
      <w:bookmarkStart w:id="609" w:name="_Toc532820248"/>
      <w:bookmarkStart w:id="610" w:name="_Toc532820766"/>
      <w:bookmarkStart w:id="611" w:name="_Toc532817325"/>
      <w:bookmarkStart w:id="612" w:name="_Toc532818590"/>
      <w:bookmarkStart w:id="613" w:name="_Toc532820249"/>
      <w:bookmarkStart w:id="614" w:name="_Toc532820767"/>
      <w:bookmarkStart w:id="615" w:name="_Toc532817326"/>
      <w:bookmarkStart w:id="616" w:name="_Toc532818591"/>
      <w:bookmarkStart w:id="617" w:name="_Toc532820250"/>
      <w:bookmarkStart w:id="618" w:name="_Toc532820768"/>
      <w:bookmarkStart w:id="619" w:name="_Toc532817327"/>
      <w:bookmarkStart w:id="620" w:name="_Toc532818592"/>
      <w:bookmarkStart w:id="621" w:name="_Toc532820251"/>
      <w:bookmarkStart w:id="622" w:name="_Toc532820769"/>
      <w:bookmarkStart w:id="623" w:name="_Toc532817328"/>
      <w:bookmarkStart w:id="624" w:name="_Toc532818593"/>
      <w:bookmarkStart w:id="625" w:name="_Toc532820252"/>
      <w:bookmarkStart w:id="626" w:name="_Toc532820770"/>
      <w:bookmarkStart w:id="627" w:name="_Toc532817329"/>
      <w:bookmarkStart w:id="628" w:name="_Toc532818594"/>
      <w:bookmarkStart w:id="629" w:name="_Toc532820253"/>
      <w:bookmarkStart w:id="630" w:name="_Toc532820771"/>
      <w:bookmarkStart w:id="631" w:name="_Toc532817330"/>
      <w:bookmarkStart w:id="632" w:name="_Toc532818595"/>
      <w:bookmarkStart w:id="633" w:name="_Toc532820254"/>
      <w:bookmarkStart w:id="634" w:name="_Toc532820772"/>
      <w:bookmarkStart w:id="635" w:name="_Toc532817331"/>
      <w:bookmarkStart w:id="636" w:name="_Toc532818596"/>
      <w:bookmarkStart w:id="637" w:name="_Toc532820255"/>
      <w:bookmarkStart w:id="638" w:name="_Toc532820773"/>
      <w:bookmarkStart w:id="639" w:name="_Toc532817332"/>
      <w:bookmarkStart w:id="640" w:name="_Toc532818597"/>
      <w:bookmarkStart w:id="641" w:name="_Toc532820256"/>
      <w:bookmarkStart w:id="642" w:name="_Toc532820774"/>
      <w:bookmarkStart w:id="643" w:name="_Toc532817333"/>
      <w:bookmarkStart w:id="644" w:name="_Toc532818598"/>
      <w:bookmarkStart w:id="645" w:name="_Toc532820257"/>
      <w:bookmarkStart w:id="646" w:name="_Toc532820775"/>
      <w:bookmarkStart w:id="647" w:name="_Toc532817334"/>
      <w:bookmarkStart w:id="648" w:name="_Toc532818599"/>
      <w:bookmarkStart w:id="649" w:name="_Toc532820258"/>
      <w:bookmarkStart w:id="650" w:name="_Toc532820776"/>
      <w:bookmarkStart w:id="651" w:name="_Toc532817335"/>
      <w:bookmarkStart w:id="652" w:name="_Toc532818600"/>
      <w:bookmarkStart w:id="653" w:name="_Toc532820259"/>
      <w:bookmarkStart w:id="654" w:name="_Toc532820777"/>
      <w:bookmarkStart w:id="655" w:name="_Toc532817336"/>
      <w:bookmarkStart w:id="656" w:name="_Toc532818601"/>
      <w:bookmarkStart w:id="657" w:name="_Toc532820260"/>
      <w:bookmarkStart w:id="658" w:name="_Toc532820778"/>
      <w:bookmarkStart w:id="659" w:name="_Toc532817337"/>
      <w:bookmarkStart w:id="660" w:name="_Toc532818602"/>
      <w:bookmarkStart w:id="661" w:name="_Toc532820261"/>
      <w:bookmarkStart w:id="662" w:name="_Toc532820779"/>
      <w:bookmarkStart w:id="663" w:name="_Toc532817338"/>
      <w:bookmarkStart w:id="664" w:name="_Toc532818603"/>
      <w:bookmarkStart w:id="665" w:name="_Toc532820262"/>
      <w:bookmarkStart w:id="666" w:name="_Toc532820780"/>
      <w:bookmarkStart w:id="667" w:name="_Toc532817339"/>
      <w:bookmarkStart w:id="668" w:name="_Toc532818604"/>
      <w:bookmarkStart w:id="669" w:name="_Toc532820263"/>
      <w:bookmarkStart w:id="670" w:name="_Toc532820781"/>
      <w:bookmarkStart w:id="671" w:name="_Toc532817340"/>
      <w:bookmarkStart w:id="672" w:name="_Toc532818605"/>
      <w:bookmarkStart w:id="673" w:name="_Toc532820264"/>
      <w:bookmarkStart w:id="674" w:name="_Toc532820782"/>
      <w:bookmarkStart w:id="675" w:name="_Toc532817341"/>
      <w:bookmarkStart w:id="676" w:name="_Toc532818606"/>
      <w:bookmarkStart w:id="677" w:name="_Toc532820265"/>
      <w:bookmarkStart w:id="678" w:name="_Toc532820783"/>
      <w:bookmarkStart w:id="679" w:name="_Toc532817342"/>
      <w:bookmarkStart w:id="680" w:name="_Toc532818607"/>
      <w:bookmarkStart w:id="681" w:name="_Toc532820266"/>
      <w:bookmarkStart w:id="682" w:name="_Toc532820784"/>
      <w:bookmarkStart w:id="683" w:name="_Toc532817343"/>
      <w:bookmarkStart w:id="684" w:name="_Toc532818608"/>
      <w:bookmarkStart w:id="685" w:name="_Toc532820267"/>
      <w:bookmarkStart w:id="686" w:name="_Toc532820785"/>
      <w:bookmarkStart w:id="687" w:name="_Toc532817344"/>
      <w:bookmarkStart w:id="688" w:name="_Toc532818609"/>
      <w:bookmarkStart w:id="689" w:name="_Toc532820268"/>
      <w:bookmarkStart w:id="690" w:name="_Toc532820786"/>
      <w:bookmarkStart w:id="691" w:name="_Toc532817345"/>
      <w:bookmarkStart w:id="692" w:name="_Toc532818610"/>
      <w:bookmarkStart w:id="693" w:name="_Toc532820269"/>
      <w:bookmarkStart w:id="694" w:name="_Toc532820787"/>
      <w:bookmarkStart w:id="695" w:name="_Toc532817346"/>
      <w:bookmarkStart w:id="696" w:name="_Toc532818611"/>
      <w:bookmarkStart w:id="697" w:name="_Toc532820270"/>
      <w:bookmarkStart w:id="698" w:name="_Toc532820788"/>
      <w:bookmarkStart w:id="699" w:name="_Toc532817347"/>
      <w:bookmarkStart w:id="700" w:name="_Toc532818612"/>
      <w:bookmarkStart w:id="701" w:name="_Toc532820271"/>
      <w:bookmarkStart w:id="702" w:name="_Toc532820789"/>
      <w:bookmarkStart w:id="703" w:name="_Toc532817348"/>
      <w:bookmarkStart w:id="704" w:name="_Toc532818613"/>
      <w:bookmarkStart w:id="705" w:name="_Toc532820272"/>
      <w:bookmarkStart w:id="706" w:name="_Toc532820790"/>
      <w:bookmarkStart w:id="707" w:name="_Toc532817349"/>
      <w:bookmarkStart w:id="708" w:name="_Toc532818614"/>
      <w:bookmarkStart w:id="709" w:name="_Toc532820273"/>
      <w:bookmarkStart w:id="710" w:name="_Toc532820791"/>
      <w:bookmarkStart w:id="711" w:name="_Toc532817350"/>
      <w:bookmarkStart w:id="712" w:name="_Toc532818615"/>
      <w:bookmarkStart w:id="713" w:name="_Toc532820274"/>
      <w:bookmarkStart w:id="714" w:name="_Toc532820792"/>
      <w:bookmarkStart w:id="715" w:name="_Toc532817351"/>
      <w:bookmarkStart w:id="716" w:name="_Toc532818616"/>
      <w:bookmarkStart w:id="717" w:name="_Toc532820275"/>
      <w:bookmarkStart w:id="718" w:name="_Toc532820793"/>
      <w:bookmarkStart w:id="719" w:name="_Toc532817352"/>
      <w:bookmarkStart w:id="720" w:name="_Toc532818617"/>
      <w:bookmarkStart w:id="721" w:name="_Toc532820276"/>
      <w:bookmarkStart w:id="722" w:name="_Toc532820794"/>
      <w:bookmarkStart w:id="723" w:name="_Toc532817353"/>
      <w:bookmarkStart w:id="724" w:name="_Toc532818618"/>
      <w:bookmarkStart w:id="725" w:name="_Toc532820277"/>
      <w:bookmarkStart w:id="726" w:name="_Toc532820795"/>
      <w:bookmarkStart w:id="727" w:name="_Toc532817354"/>
      <w:bookmarkStart w:id="728" w:name="_Toc532818619"/>
      <w:bookmarkStart w:id="729" w:name="_Toc532820278"/>
      <w:bookmarkStart w:id="730" w:name="_Toc532820796"/>
      <w:bookmarkStart w:id="731" w:name="_Toc532817355"/>
      <w:bookmarkStart w:id="732" w:name="_Toc532818620"/>
      <w:bookmarkStart w:id="733" w:name="_Toc532820279"/>
      <w:bookmarkStart w:id="734" w:name="_Toc532820797"/>
      <w:bookmarkStart w:id="735" w:name="_Toc532817356"/>
      <w:bookmarkStart w:id="736" w:name="_Toc532818621"/>
      <w:bookmarkStart w:id="737" w:name="_Toc532820280"/>
      <w:bookmarkStart w:id="738" w:name="_Toc532820798"/>
      <w:bookmarkStart w:id="739" w:name="_Toc532817357"/>
      <w:bookmarkStart w:id="740" w:name="_Toc532818622"/>
      <w:bookmarkStart w:id="741" w:name="_Toc532820281"/>
      <w:bookmarkStart w:id="742" w:name="_Toc532820799"/>
      <w:bookmarkStart w:id="743" w:name="_Toc532817358"/>
      <w:bookmarkStart w:id="744" w:name="_Toc532818623"/>
      <w:bookmarkStart w:id="745" w:name="_Toc532820282"/>
      <w:bookmarkStart w:id="746" w:name="_Toc532820800"/>
      <w:bookmarkStart w:id="747" w:name="_Toc532817359"/>
      <w:bookmarkStart w:id="748" w:name="_Toc532818624"/>
      <w:bookmarkStart w:id="749" w:name="_Toc532820283"/>
      <w:bookmarkStart w:id="750" w:name="_Toc532820801"/>
      <w:bookmarkStart w:id="751" w:name="_Toc532817360"/>
      <w:bookmarkStart w:id="752" w:name="_Toc532818625"/>
      <w:bookmarkStart w:id="753" w:name="_Toc532820284"/>
      <w:bookmarkStart w:id="754" w:name="_Toc532820802"/>
      <w:bookmarkStart w:id="755" w:name="_Toc532817361"/>
      <w:bookmarkStart w:id="756" w:name="_Toc532818626"/>
      <w:bookmarkStart w:id="757" w:name="_Toc532820285"/>
      <w:bookmarkStart w:id="758" w:name="_Toc532820803"/>
      <w:bookmarkStart w:id="759" w:name="_Toc532817362"/>
      <w:bookmarkStart w:id="760" w:name="_Toc532818627"/>
      <w:bookmarkStart w:id="761" w:name="_Toc532820286"/>
      <w:bookmarkStart w:id="762" w:name="_Toc532820804"/>
      <w:bookmarkStart w:id="763" w:name="_Toc532817363"/>
      <w:bookmarkStart w:id="764" w:name="_Toc532818628"/>
      <w:bookmarkStart w:id="765" w:name="_Toc532820287"/>
      <w:bookmarkStart w:id="766" w:name="_Toc532820805"/>
      <w:bookmarkStart w:id="767" w:name="_Toc532817364"/>
      <w:bookmarkStart w:id="768" w:name="_Toc532818629"/>
      <w:bookmarkStart w:id="769" w:name="_Toc532820288"/>
      <w:bookmarkStart w:id="770" w:name="_Toc532820806"/>
      <w:bookmarkStart w:id="771" w:name="_Toc532817365"/>
      <w:bookmarkStart w:id="772" w:name="_Toc532818630"/>
      <w:bookmarkStart w:id="773" w:name="_Toc532820289"/>
      <w:bookmarkStart w:id="774" w:name="_Toc532820807"/>
      <w:bookmarkStart w:id="775" w:name="_Toc532817366"/>
      <w:bookmarkStart w:id="776" w:name="_Toc532818631"/>
      <w:bookmarkStart w:id="777" w:name="_Toc532820290"/>
      <w:bookmarkStart w:id="778" w:name="_Toc532820808"/>
      <w:bookmarkStart w:id="779" w:name="_Toc532817367"/>
      <w:bookmarkStart w:id="780" w:name="_Toc532818632"/>
      <w:bookmarkStart w:id="781" w:name="_Toc532820291"/>
      <w:bookmarkStart w:id="782" w:name="_Toc532820809"/>
      <w:bookmarkStart w:id="783" w:name="_Toc532817368"/>
      <w:bookmarkStart w:id="784" w:name="_Toc532818633"/>
      <w:bookmarkStart w:id="785" w:name="_Toc532820292"/>
      <w:bookmarkStart w:id="786" w:name="_Toc532820810"/>
      <w:bookmarkStart w:id="787" w:name="_Toc532817369"/>
      <w:bookmarkStart w:id="788" w:name="_Toc532818634"/>
      <w:bookmarkStart w:id="789" w:name="_Toc532820293"/>
      <w:bookmarkStart w:id="790" w:name="_Toc532820811"/>
      <w:bookmarkStart w:id="791" w:name="_Toc532817370"/>
      <w:bookmarkStart w:id="792" w:name="_Toc532818635"/>
      <w:bookmarkStart w:id="793" w:name="_Toc532820294"/>
      <w:bookmarkStart w:id="794" w:name="_Toc532820812"/>
      <w:bookmarkStart w:id="795" w:name="_Toc532817371"/>
      <w:bookmarkStart w:id="796" w:name="_Toc532818636"/>
      <w:bookmarkStart w:id="797" w:name="_Toc532820295"/>
      <w:bookmarkStart w:id="798" w:name="_Toc532820813"/>
      <w:bookmarkStart w:id="799" w:name="_Toc532817372"/>
      <w:bookmarkStart w:id="800" w:name="_Toc532818637"/>
      <w:bookmarkStart w:id="801" w:name="_Toc532820296"/>
      <w:bookmarkStart w:id="802" w:name="_Toc532820814"/>
      <w:bookmarkStart w:id="803" w:name="_Toc532817373"/>
      <w:bookmarkStart w:id="804" w:name="_Toc532818638"/>
      <w:bookmarkStart w:id="805" w:name="_Toc532820297"/>
      <w:bookmarkStart w:id="806" w:name="_Toc532820815"/>
      <w:bookmarkStart w:id="807" w:name="_Toc532817374"/>
      <w:bookmarkStart w:id="808" w:name="_Toc532818639"/>
      <w:bookmarkStart w:id="809" w:name="_Toc532820298"/>
      <w:bookmarkStart w:id="810" w:name="_Toc532820816"/>
      <w:bookmarkStart w:id="811" w:name="_Toc532817375"/>
      <w:bookmarkStart w:id="812" w:name="_Toc532818640"/>
      <w:bookmarkStart w:id="813" w:name="_Toc532820299"/>
      <w:bookmarkStart w:id="814" w:name="_Toc532820817"/>
      <w:bookmarkStart w:id="815" w:name="_Toc532817376"/>
      <w:bookmarkStart w:id="816" w:name="_Toc532818641"/>
      <w:bookmarkStart w:id="817" w:name="_Toc532820300"/>
      <w:bookmarkStart w:id="818" w:name="_Toc532820818"/>
      <w:bookmarkStart w:id="819" w:name="_Toc532817377"/>
      <w:bookmarkStart w:id="820" w:name="_Toc532818642"/>
      <w:bookmarkStart w:id="821" w:name="_Toc532820301"/>
      <w:bookmarkStart w:id="822" w:name="_Toc532820819"/>
      <w:bookmarkStart w:id="823" w:name="_Toc532817378"/>
      <w:bookmarkStart w:id="824" w:name="_Toc532818643"/>
      <w:bookmarkStart w:id="825" w:name="_Toc532820302"/>
      <w:bookmarkStart w:id="826" w:name="_Toc532820820"/>
      <w:bookmarkStart w:id="827" w:name="_Toc532817379"/>
      <w:bookmarkStart w:id="828" w:name="_Toc532818644"/>
      <w:bookmarkStart w:id="829" w:name="_Toc532820303"/>
      <w:bookmarkStart w:id="830" w:name="_Toc532820821"/>
      <w:bookmarkStart w:id="831" w:name="_Toc532817380"/>
      <w:bookmarkStart w:id="832" w:name="_Toc532818645"/>
      <w:bookmarkStart w:id="833" w:name="_Toc532820304"/>
      <w:bookmarkStart w:id="834" w:name="_Toc532820822"/>
      <w:bookmarkStart w:id="835" w:name="_Toc532817381"/>
      <w:bookmarkStart w:id="836" w:name="_Toc532818646"/>
      <w:bookmarkStart w:id="837" w:name="_Toc532820305"/>
      <w:bookmarkStart w:id="838" w:name="_Toc532820823"/>
      <w:bookmarkStart w:id="839" w:name="_Toc532817382"/>
      <w:bookmarkStart w:id="840" w:name="_Toc532818647"/>
      <w:bookmarkStart w:id="841" w:name="_Toc532820306"/>
      <w:bookmarkStart w:id="842" w:name="_Toc532820824"/>
      <w:bookmarkStart w:id="843" w:name="_Toc532817383"/>
      <w:bookmarkStart w:id="844" w:name="_Toc532818648"/>
      <w:bookmarkStart w:id="845" w:name="_Toc532820307"/>
      <w:bookmarkStart w:id="846" w:name="_Toc532820825"/>
      <w:bookmarkStart w:id="847" w:name="_Toc532817384"/>
      <w:bookmarkStart w:id="848" w:name="_Toc532818649"/>
      <w:bookmarkStart w:id="849" w:name="_Toc532820308"/>
      <w:bookmarkStart w:id="850" w:name="_Toc532820826"/>
      <w:bookmarkStart w:id="851" w:name="_Toc532817385"/>
      <w:bookmarkStart w:id="852" w:name="_Toc532818650"/>
      <w:bookmarkStart w:id="853" w:name="_Toc532820309"/>
      <w:bookmarkStart w:id="854" w:name="_Toc532820827"/>
      <w:bookmarkStart w:id="855" w:name="_Toc524092122"/>
      <w:bookmarkStart w:id="856" w:name="_Toc532817386"/>
      <w:bookmarkStart w:id="857" w:name="_Toc532818651"/>
      <w:bookmarkStart w:id="858" w:name="_Toc532820310"/>
      <w:bookmarkStart w:id="859" w:name="_Toc532820828"/>
      <w:bookmarkStart w:id="860" w:name="_Toc532817387"/>
      <w:bookmarkStart w:id="861" w:name="_Toc532818652"/>
      <w:bookmarkStart w:id="862" w:name="_Toc532820311"/>
      <w:bookmarkStart w:id="863" w:name="_Toc532820829"/>
      <w:bookmarkStart w:id="864" w:name="_Toc532817388"/>
      <w:bookmarkStart w:id="865" w:name="_Toc532818653"/>
      <w:bookmarkStart w:id="866" w:name="_Toc532820312"/>
      <w:bookmarkStart w:id="867" w:name="_Toc532820830"/>
      <w:bookmarkStart w:id="868" w:name="_Toc532817389"/>
      <w:bookmarkStart w:id="869" w:name="_Toc532818654"/>
      <w:bookmarkStart w:id="870" w:name="_Toc532820313"/>
      <w:bookmarkStart w:id="871" w:name="_Toc532820831"/>
      <w:bookmarkStart w:id="872" w:name="_Toc532817390"/>
      <w:bookmarkStart w:id="873" w:name="_Toc532818655"/>
      <w:bookmarkStart w:id="874" w:name="_Toc532820314"/>
      <w:bookmarkStart w:id="875" w:name="_Toc532820832"/>
      <w:bookmarkStart w:id="876" w:name="_Toc532817391"/>
      <w:bookmarkStart w:id="877" w:name="_Toc532818656"/>
      <w:bookmarkStart w:id="878" w:name="_Toc532820315"/>
      <w:bookmarkStart w:id="879" w:name="_Toc532820833"/>
      <w:bookmarkStart w:id="880" w:name="_Toc532817392"/>
      <w:bookmarkStart w:id="881" w:name="_Toc532818657"/>
      <w:bookmarkStart w:id="882" w:name="_Toc532820316"/>
      <w:bookmarkStart w:id="883" w:name="_Toc532820834"/>
      <w:bookmarkStart w:id="884" w:name="_Toc532817393"/>
      <w:bookmarkStart w:id="885" w:name="_Toc532818658"/>
      <w:bookmarkStart w:id="886" w:name="_Toc532820317"/>
      <w:bookmarkStart w:id="887" w:name="_Toc532820835"/>
      <w:bookmarkStart w:id="888" w:name="_Toc532817394"/>
      <w:bookmarkStart w:id="889" w:name="_Toc532818659"/>
      <w:bookmarkStart w:id="890" w:name="_Toc532820318"/>
      <w:bookmarkStart w:id="891" w:name="_Toc532820836"/>
      <w:bookmarkStart w:id="892" w:name="_Toc532817395"/>
      <w:bookmarkStart w:id="893" w:name="_Toc532818660"/>
      <w:bookmarkStart w:id="894" w:name="_Toc532820319"/>
      <w:bookmarkStart w:id="895" w:name="_Toc532820837"/>
      <w:bookmarkStart w:id="896" w:name="_Toc532817396"/>
      <w:bookmarkStart w:id="897" w:name="_Toc532818661"/>
      <w:bookmarkStart w:id="898" w:name="_Toc532820320"/>
      <w:bookmarkStart w:id="899" w:name="_Toc532820838"/>
      <w:bookmarkStart w:id="900" w:name="_Toc532817397"/>
      <w:bookmarkStart w:id="901" w:name="_Toc532818662"/>
      <w:bookmarkStart w:id="902" w:name="_Toc532820321"/>
      <w:bookmarkStart w:id="903" w:name="_Toc532820839"/>
      <w:bookmarkStart w:id="904" w:name="_Toc532817398"/>
      <w:bookmarkStart w:id="905" w:name="_Toc532818663"/>
      <w:bookmarkStart w:id="906" w:name="_Toc532820322"/>
      <w:bookmarkStart w:id="907" w:name="_Toc532820840"/>
      <w:bookmarkStart w:id="908" w:name="_Toc532817399"/>
      <w:bookmarkStart w:id="909" w:name="_Toc532818664"/>
      <w:bookmarkStart w:id="910" w:name="_Toc532820323"/>
      <w:bookmarkStart w:id="911" w:name="_Toc532820841"/>
      <w:bookmarkStart w:id="912" w:name="_Toc532817400"/>
      <w:bookmarkStart w:id="913" w:name="_Toc532818665"/>
      <w:bookmarkStart w:id="914" w:name="_Toc532820324"/>
      <w:bookmarkStart w:id="915" w:name="_Toc532820842"/>
      <w:bookmarkStart w:id="916" w:name="_Toc532817401"/>
      <w:bookmarkStart w:id="917" w:name="_Toc532818666"/>
      <w:bookmarkStart w:id="918" w:name="_Toc532820325"/>
      <w:bookmarkStart w:id="919" w:name="_Toc532820843"/>
      <w:bookmarkStart w:id="920" w:name="_Toc532817402"/>
      <w:bookmarkStart w:id="921" w:name="_Toc532818667"/>
      <w:bookmarkStart w:id="922" w:name="_Toc532820326"/>
      <w:bookmarkStart w:id="923" w:name="_Toc532820844"/>
      <w:bookmarkStart w:id="924" w:name="_Toc532817403"/>
      <w:bookmarkStart w:id="925" w:name="_Toc532818668"/>
      <w:bookmarkStart w:id="926" w:name="_Toc532820327"/>
      <w:bookmarkStart w:id="927" w:name="_Toc532820845"/>
      <w:bookmarkStart w:id="928" w:name="_Toc532817404"/>
      <w:bookmarkStart w:id="929" w:name="_Toc532818669"/>
      <w:bookmarkStart w:id="930" w:name="_Toc532820328"/>
      <w:bookmarkStart w:id="931" w:name="_Toc532820846"/>
      <w:bookmarkStart w:id="932" w:name="_Toc532817405"/>
      <w:bookmarkStart w:id="933" w:name="_Toc532818670"/>
      <w:bookmarkStart w:id="934" w:name="_Toc532820329"/>
      <w:bookmarkStart w:id="935" w:name="_Toc532820847"/>
      <w:bookmarkStart w:id="936" w:name="_Toc532817406"/>
      <w:bookmarkStart w:id="937" w:name="_Toc532818671"/>
      <w:bookmarkStart w:id="938" w:name="_Toc532820330"/>
      <w:bookmarkStart w:id="939" w:name="_Toc532820848"/>
      <w:bookmarkStart w:id="940" w:name="_Toc532817407"/>
      <w:bookmarkStart w:id="941" w:name="_Toc532818672"/>
      <w:bookmarkStart w:id="942" w:name="_Toc532820331"/>
      <w:bookmarkStart w:id="943" w:name="_Toc532820849"/>
      <w:bookmarkStart w:id="944" w:name="_Toc532817408"/>
      <w:bookmarkStart w:id="945" w:name="_Toc532818673"/>
      <w:bookmarkStart w:id="946" w:name="_Toc532820332"/>
      <w:bookmarkStart w:id="947" w:name="_Toc532820850"/>
      <w:bookmarkStart w:id="948" w:name="_Toc532817409"/>
      <w:bookmarkStart w:id="949" w:name="_Toc532818674"/>
      <w:bookmarkStart w:id="950" w:name="_Toc532820333"/>
      <w:bookmarkStart w:id="951" w:name="_Toc532820851"/>
      <w:bookmarkStart w:id="952" w:name="_Toc532817410"/>
      <w:bookmarkStart w:id="953" w:name="_Toc532818675"/>
      <w:bookmarkStart w:id="954" w:name="_Toc532820334"/>
      <w:bookmarkStart w:id="955" w:name="_Toc532820852"/>
      <w:bookmarkStart w:id="956" w:name="_Toc532817411"/>
      <w:bookmarkStart w:id="957" w:name="_Toc532818676"/>
      <w:bookmarkStart w:id="958" w:name="_Toc532820335"/>
      <w:bookmarkStart w:id="959" w:name="_Toc532820853"/>
      <w:bookmarkStart w:id="960" w:name="_Toc532817412"/>
      <w:bookmarkStart w:id="961" w:name="_Toc532818677"/>
      <w:bookmarkStart w:id="962" w:name="_Toc532820336"/>
      <w:bookmarkStart w:id="963" w:name="_Toc532820854"/>
      <w:bookmarkStart w:id="964" w:name="_Toc532817413"/>
      <w:bookmarkStart w:id="965" w:name="_Toc532818678"/>
      <w:bookmarkStart w:id="966" w:name="_Toc532820337"/>
      <w:bookmarkStart w:id="967" w:name="_Toc532820855"/>
      <w:bookmarkStart w:id="968" w:name="_Toc532817414"/>
      <w:bookmarkStart w:id="969" w:name="_Toc532818679"/>
      <w:bookmarkStart w:id="970" w:name="_Toc532820338"/>
      <w:bookmarkStart w:id="971" w:name="_Toc532820856"/>
      <w:bookmarkStart w:id="972" w:name="_Toc532817415"/>
      <w:bookmarkStart w:id="973" w:name="_Toc532818680"/>
      <w:bookmarkStart w:id="974" w:name="_Toc532820339"/>
      <w:bookmarkStart w:id="975" w:name="_Toc532820857"/>
      <w:bookmarkStart w:id="976" w:name="_Toc532817416"/>
      <w:bookmarkStart w:id="977" w:name="_Toc532818681"/>
      <w:bookmarkStart w:id="978" w:name="_Toc532820340"/>
      <w:bookmarkStart w:id="979" w:name="_Toc532820858"/>
      <w:bookmarkStart w:id="980" w:name="_Toc532817417"/>
      <w:bookmarkStart w:id="981" w:name="_Toc532818682"/>
      <w:bookmarkStart w:id="982" w:name="_Toc532820341"/>
      <w:bookmarkStart w:id="983" w:name="_Toc532820859"/>
      <w:bookmarkStart w:id="984" w:name="_Toc532817418"/>
      <w:bookmarkStart w:id="985" w:name="_Toc532818683"/>
      <w:bookmarkStart w:id="986" w:name="_Toc532820342"/>
      <w:bookmarkStart w:id="987" w:name="_Toc532820860"/>
      <w:bookmarkStart w:id="988" w:name="_Toc532817419"/>
      <w:bookmarkStart w:id="989" w:name="_Toc532818684"/>
      <w:bookmarkStart w:id="990" w:name="_Toc532820343"/>
      <w:bookmarkStart w:id="991" w:name="_Toc532820861"/>
      <w:bookmarkStart w:id="992" w:name="_Toc532817420"/>
      <w:bookmarkStart w:id="993" w:name="_Toc532818685"/>
      <w:bookmarkStart w:id="994" w:name="_Toc532820344"/>
      <w:bookmarkStart w:id="995" w:name="_Toc532820862"/>
      <w:bookmarkStart w:id="996" w:name="_Toc532817421"/>
      <w:bookmarkStart w:id="997" w:name="_Toc532818686"/>
      <w:bookmarkStart w:id="998" w:name="_Toc532820345"/>
      <w:bookmarkStart w:id="999" w:name="_Toc532820863"/>
      <w:bookmarkStart w:id="1000" w:name="_Toc532817422"/>
      <w:bookmarkStart w:id="1001" w:name="_Toc532818687"/>
      <w:bookmarkStart w:id="1002" w:name="_Toc532820346"/>
      <w:bookmarkStart w:id="1003" w:name="_Toc532820864"/>
      <w:bookmarkStart w:id="1004" w:name="_Toc532817423"/>
      <w:bookmarkStart w:id="1005" w:name="_Toc532818688"/>
      <w:bookmarkStart w:id="1006" w:name="_Toc532820347"/>
      <w:bookmarkStart w:id="1007" w:name="_Toc532820865"/>
      <w:bookmarkStart w:id="1008" w:name="_Toc532817424"/>
      <w:bookmarkStart w:id="1009" w:name="_Toc532818689"/>
      <w:bookmarkStart w:id="1010" w:name="_Toc532820348"/>
      <w:bookmarkStart w:id="1011" w:name="_Toc532820866"/>
      <w:bookmarkStart w:id="1012" w:name="_Toc532817425"/>
      <w:bookmarkStart w:id="1013" w:name="_Toc532818690"/>
      <w:bookmarkStart w:id="1014" w:name="_Toc532820349"/>
      <w:bookmarkStart w:id="1015" w:name="_Toc532820867"/>
      <w:bookmarkStart w:id="1016" w:name="_Toc532817426"/>
      <w:bookmarkStart w:id="1017" w:name="_Toc532818691"/>
      <w:bookmarkStart w:id="1018" w:name="_Toc532820350"/>
      <w:bookmarkStart w:id="1019" w:name="_Toc532820868"/>
      <w:bookmarkStart w:id="1020" w:name="_Toc532817427"/>
      <w:bookmarkStart w:id="1021" w:name="_Toc532818692"/>
      <w:bookmarkStart w:id="1022" w:name="_Toc532820351"/>
      <w:bookmarkStart w:id="1023" w:name="_Toc532820869"/>
      <w:bookmarkStart w:id="1024" w:name="_Toc532817428"/>
      <w:bookmarkStart w:id="1025" w:name="_Toc532818693"/>
      <w:bookmarkStart w:id="1026" w:name="_Toc532820352"/>
      <w:bookmarkStart w:id="1027" w:name="_Toc532820870"/>
      <w:bookmarkStart w:id="1028" w:name="_Toc532817429"/>
      <w:bookmarkStart w:id="1029" w:name="_Toc532818694"/>
      <w:bookmarkStart w:id="1030" w:name="_Toc532820353"/>
      <w:bookmarkStart w:id="1031" w:name="_Toc532820871"/>
      <w:bookmarkStart w:id="1032" w:name="_Toc532817430"/>
      <w:bookmarkStart w:id="1033" w:name="_Toc532818695"/>
      <w:bookmarkStart w:id="1034" w:name="_Toc532820354"/>
      <w:bookmarkStart w:id="1035" w:name="_Toc532820872"/>
      <w:bookmarkStart w:id="1036" w:name="_Toc532817431"/>
      <w:bookmarkStart w:id="1037" w:name="_Toc532818696"/>
      <w:bookmarkStart w:id="1038" w:name="_Toc532820355"/>
      <w:bookmarkStart w:id="1039" w:name="_Toc532820873"/>
      <w:bookmarkStart w:id="1040" w:name="_Toc532817432"/>
      <w:bookmarkStart w:id="1041" w:name="_Toc532818697"/>
      <w:bookmarkStart w:id="1042" w:name="_Toc532820356"/>
      <w:bookmarkStart w:id="1043" w:name="_Toc532820874"/>
      <w:bookmarkStart w:id="1044" w:name="_Toc532817433"/>
      <w:bookmarkStart w:id="1045" w:name="_Toc532818698"/>
      <w:bookmarkStart w:id="1046" w:name="_Toc532820357"/>
      <w:bookmarkStart w:id="1047" w:name="_Toc532820875"/>
      <w:bookmarkStart w:id="1048" w:name="_Toc532817434"/>
      <w:bookmarkStart w:id="1049" w:name="_Toc532818699"/>
      <w:bookmarkStart w:id="1050" w:name="_Toc532820358"/>
      <w:bookmarkStart w:id="1051" w:name="_Toc532820876"/>
      <w:bookmarkStart w:id="1052" w:name="_Toc532817435"/>
      <w:bookmarkStart w:id="1053" w:name="_Toc532818700"/>
      <w:bookmarkStart w:id="1054" w:name="_Toc532820359"/>
      <w:bookmarkStart w:id="1055" w:name="_Toc532820877"/>
      <w:bookmarkStart w:id="1056" w:name="_Toc532817436"/>
      <w:bookmarkStart w:id="1057" w:name="_Toc532818701"/>
      <w:bookmarkStart w:id="1058" w:name="_Toc532820360"/>
      <w:bookmarkStart w:id="1059" w:name="_Toc532820878"/>
      <w:bookmarkStart w:id="1060" w:name="_Toc532817437"/>
      <w:bookmarkStart w:id="1061" w:name="_Toc532818702"/>
      <w:bookmarkStart w:id="1062" w:name="_Toc532820361"/>
      <w:bookmarkStart w:id="1063" w:name="_Toc532820879"/>
      <w:bookmarkStart w:id="1064" w:name="_Toc532817438"/>
      <w:bookmarkStart w:id="1065" w:name="_Toc532818703"/>
      <w:bookmarkStart w:id="1066" w:name="_Toc532820362"/>
      <w:bookmarkStart w:id="1067" w:name="_Toc532820880"/>
      <w:bookmarkStart w:id="1068" w:name="_Toc532817439"/>
      <w:bookmarkStart w:id="1069" w:name="_Toc532818704"/>
      <w:bookmarkStart w:id="1070" w:name="_Toc532820363"/>
      <w:bookmarkStart w:id="1071" w:name="_Toc532820881"/>
      <w:bookmarkStart w:id="1072" w:name="_Toc532817440"/>
      <w:bookmarkStart w:id="1073" w:name="_Toc532818705"/>
      <w:bookmarkStart w:id="1074" w:name="_Toc532820364"/>
      <w:bookmarkStart w:id="1075" w:name="_Toc532820882"/>
      <w:bookmarkStart w:id="1076" w:name="_Toc532817441"/>
      <w:bookmarkStart w:id="1077" w:name="_Toc532818706"/>
      <w:bookmarkStart w:id="1078" w:name="_Toc532820365"/>
      <w:bookmarkStart w:id="1079" w:name="_Toc532820883"/>
      <w:bookmarkStart w:id="1080" w:name="_Toc532817442"/>
      <w:bookmarkStart w:id="1081" w:name="_Toc532818707"/>
      <w:bookmarkStart w:id="1082" w:name="_Toc532820366"/>
      <w:bookmarkStart w:id="1083" w:name="_Toc532820884"/>
      <w:bookmarkStart w:id="1084" w:name="_Toc532817443"/>
      <w:bookmarkStart w:id="1085" w:name="_Toc532818708"/>
      <w:bookmarkStart w:id="1086" w:name="_Toc532820367"/>
      <w:bookmarkStart w:id="1087" w:name="_Toc532820885"/>
      <w:bookmarkStart w:id="1088" w:name="_Toc532817444"/>
      <w:bookmarkStart w:id="1089" w:name="_Toc532818709"/>
      <w:bookmarkStart w:id="1090" w:name="_Toc532820368"/>
      <w:bookmarkStart w:id="1091" w:name="_Toc532820886"/>
      <w:bookmarkStart w:id="1092" w:name="_Toc532817445"/>
      <w:bookmarkStart w:id="1093" w:name="_Toc532818710"/>
      <w:bookmarkStart w:id="1094" w:name="_Toc532820369"/>
      <w:bookmarkStart w:id="1095" w:name="_Toc532820887"/>
      <w:bookmarkStart w:id="1096" w:name="_Toc532817446"/>
      <w:bookmarkStart w:id="1097" w:name="_Toc532818711"/>
      <w:bookmarkStart w:id="1098" w:name="_Toc532820370"/>
      <w:bookmarkStart w:id="1099" w:name="_Toc532820888"/>
      <w:bookmarkStart w:id="1100" w:name="_Toc532817447"/>
      <w:bookmarkStart w:id="1101" w:name="_Toc532818712"/>
      <w:bookmarkStart w:id="1102" w:name="_Toc532820371"/>
      <w:bookmarkStart w:id="1103" w:name="_Toc532820889"/>
      <w:bookmarkStart w:id="1104" w:name="_Toc532817448"/>
      <w:bookmarkStart w:id="1105" w:name="_Toc532818713"/>
      <w:bookmarkStart w:id="1106" w:name="_Toc532820372"/>
      <w:bookmarkStart w:id="1107" w:name="_Toc532820890"/>
      <w:bookmarkStart w:id="1108" w:name="_Toc532817449"/>
      <w:bookmarkStart w:id="1109" w:name="_Toc532818714"/>
      <w:bookmarkStart w:id="1110" w:name="_Toc532820373"/>
      <w:bookmarkStart w:id="1111" w:name="_Toc532820891"/>
      <w:bookmarkStart w:id="1112" w:name="_Toc532817450"/>
      <w:bookmarkStart w:id="1113" w:name="_Toc532818715"/>
      <w:bookmarkStart w:id="1114" w:name="_Toc532820374"/>
      <w:bookmarkStart w:id="1115" w:name="_Toc532820892"/>
      <w:bookmarkStart w:id="1116" w:name="_Toc532817451"/>
      <w:bookmarkStart w:id="1117" w:name="_Toc532818716"/>
      <w:bookmarkStart w:id="1118" w:name="_Toc532820375"/>
      <w:bookmarkStart w:id="1119" w:name="_Toc532820893"/>
      <w:bookmarkStart w:id="1120" w:name="_Toc532817452"/>
      <w:bookmarkStart w:id="1121" w:name="_Toc532818717"/>
      <w:bookmarkStart w:id="1122" w:name="_Toc532820376"/>
      <w:bookmarkStart w:id="1123" w:name="_Toc532820894"/>
      <w:bookmarkStart w:id="1124" w:name="_Toc532817453"/>
      <w:bookmarkStart w:id="1125" w:name="_Toc532818718"/>
      <w:bookmarkStart w:id="1126" w:name="_Toc532820377"/>
      <w:bookmarkStart w:id="1127" w:name="_Toc532820895"/>
      <w:bookmarkStart w:id="1128" w:name="_Toc532817454"/>
      <w:bookmarkStart w:id="1129" w:name="_Toc532818719"/>
      <w:bookmarkStart w:id="1130" w:name="_Toc532820378"/>
      <w:bookmarkStart w:id="1131" w:name="_Toc532820896"/>
      <w:bookmarkStart w:id="1132" w:name="_Toc532817455"/>
      <w:bookmarkStart w:id="1133" w:name="_Toc532818720"/>
      <w:bookmarkStart w:id="1134" w:name="_Toc532820379"/>
      <w:bookmarkStart w:id="1135" w:name="_Toc532820897"/>
      <w:bookmarkStart w:id="1136" w:name="_Toc532817456"/>
      <w:bookmarkStart w:id="1137" w:name="_Toc532818721"/>
      <w:bookmarkStart w:id="1138" w:name="_Toc532820380"/>
      <w:bookmarkStart w:id="1139" w:name="_Toc532820898"/>
      <w:bookmarkStart w:id="1140" w:name="_Toc532817457"/>
      <w:bookmarkStart w:id="1141" w:name="_Toc532818722"/>
      <w:bookmarkStart w:id="1142" w:name="_Toc532820381"/>
      <w:bookmarkStart w:id="1143" w:name="_Toc532820899"/>
      <w:bookmarkStart w:id="1144" w:name="_Toc532817458"/>
      <w:bookmarkStart w:id="1145" w:name="_Toc532818723"/>
      <w:bookmarkStart w:id="1146" w:name="_Toc532820382"/>
      <w:bookmarkStart w:id="1147" w:name="_Toc532820900"/>
      <w:bookmarkStart w:id="1148" w:name="_Toc532817459"/>
      <w:bookmarkStart w:id="1149" w:name="_Toc532818724"/>
      <w:bookmarkStart w:id="1150" w:name="_Toc532820383"/>
      <w:bookmarkStart w:id="1151" w:name="_Toc532820901"/>
      <w:bookmarkStart w:id="1152" w:name="_Toc532817460"/>
      <w:bookmarkStart w:id="1153" w:name="_Toc532818725"/>
      <w:bookmarkStart w:id="1154" w:name="_Toc532820384"/>
      <w:bookmarkStart w:id="1155" w:name="_Toc532820902"/>
      <w:bookmarkStart w:id="1156" w:name="_Toc532817461"/>
      <w:bookmarkStart w:id="1157" w:name="_Toc532818726"/>
      <w:bookmarkStart w:id="1158" w:name="_Toc532820385"/>
      <w:bookmarkStart w:id="1159" w:name="_Toc532820903"/>
      <w:bookmarkStart w:id="1160" w:name="_Toc532817462"/>
      <w:bookmarkStart w:id="1161" w:name="_Toc532818727"/>
      <w:bookmarkStart w:id="1162" w:name="_Toc532820386"/>
      <w:bookmarkStart w:id="1163" w:name="_Toc532820904"/>
      <w:bookmarkStart w:id="1164" w:name="_Toc532817463"/>
      <w:bookmarkStart w:id="1165" w:name="_Toc532818728"/>
      <w:bookmarkStart w:id="1166" w:name="_Toc532820387"/>
      <w:bookmarkStart w:id="1167" w:name="_Toc532820905"/>
      <w:bookmarkStart w:id="1168" w:name="_Toc532817464"/>
      <w:bookmarkStart w:id="1169" w:name="_Toc532818729"/>
      <w:bookmarkStart w:id="1170" w:name="_Toc532820388"/>
      <w:bookmarkStart w:id="1171" w:name="_Toc532820906"/>
      <w:bookmarkStart w:id="1172" w:name="_Toc532817556"/>
      <w:bookmarkStart w:id="1173" w:name="_Toc532818821"/>
      <w:bookmarkStart w:id="1174" w:name="_Toc532820480"/>
      <w:bookmarkStart w:id="1175" w:name="_Toc532820998"/>
      <w:bookmarkStart w:id="1176" w:name="_Toc532817557"/>
      <w:bookmarkStart w:id="1177" w:name="_Toc532818822"/>
      <w:bookmarkStart w:id="1178" w:name="_Toc532820481"/>
      <w:bookmarkStart w:id="1179" w:name="_Toc532820999"/>
      <w:bookmarkStart w:id="1180" w:name="_Toc532817558"/>
      <w:bookmarkStart w:id="1181" w:name="_Toc532818823"/>
      <w:bookmarkStart w:id="1182" w:name="_Toc532820482"/>
      <w:bookmarkStart w:id="1183" w:name="_Toc532821000"/>
      <w:bookmarkStart w:id="1184" w:name="_Toc128731895"/>
      <w:bookmarkStart w:id="1185" w:name="_Toc188439564"/>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r w:rsidRPr="00D70D71">
        <w:rPr>
          <w:rFonts w:ascii="Poppins Medium" w:hAnsi="Poppins Medium"/>
          <w:color w:val="3F0731"/>
          <w:sz w:val="32"/>
          <w:rPrChange w:id="1186" w:author="Stuart McLarnon (NESO)" w:date="2024-11-18T11:41:00Z">
            <w:rPr>
              <w:sz w:val="24"/>
            </w:rPr>
          </w:rPrChange>
        </w:rPr>
        <w:t>V</w:t>
      </w:r>
      <w:r w:rsidR="00BB1CAF" w:rsidRPr="00D70D71">
        <w:rPr>
          <w:rFonts w:ascii="Poppins Medium" w:hAnsi="Poppins Medium"/>
          <w:color w:val="3F0731"/>
          <w:sz w:val="32"/>
          <w:rPrChange w:id="1187" w:author="Stuart McLarnon (NESO)" w:date="2024-11-18T11:41:00Z">
            <w:rPr>
              <w:sz w:val="24"/>
            </w:rPr>
          </w:rPrChange>
        </w:rPr>
        <w:t>ersion Control</w:t>
      </w:r>
      <w:bookmarkEnd w:id="1184"/>
      <w:bookmarkEnd w:id="1185"/>
      <w:r w:rsidRPr="00D70D71">
        <w:rPr>
          <w:rFonts w:ascii="Poppins Medium" w:hAnsi="Poppins Medium"/>
          <w:color w:val="3F0731"/>
          <w:sz w:val="32"/>
          <w:rPrChange w:id="1188" w:author="Stuart McLarnon (NESO)" w:date="2024-11-18T11:41:00Z">
            <w:rPr>
              <w:sz w:val="24"/>
            </w:rPr>
          </w:rPrChange>
        </w:rPr>
        <w:t xml:space="preserve"> </w:t>
      </w:r>
      <w:r w:rsidR="00C540BB" w:rsidRPr="00D70D71">
        <w:rPr>
          <w:rFonts w:ascii="Poppins Medium" w:hAnsi="Poppins Medium"/>
          <w:color w:val="3F0731"/>
          <w:sz w:val="32"/>
          <w:rPrChange w:id="1189" w:author="Stuart McLarnon (NESO)" w:date="2024-11-18T11:41:00Z">
            <w:rPr>
              <w:sz w:val="24"/>
            </w:rPr>
          </w:rPrChange>
        </w:rPr>
        <w:t xml:space="preserve"> </w:t>
      </w:r>
    </w:p>
    <w:p w14:paraId="369F2EFE" w14:textId="6D2E5F33" w:rsidR="00C540BB" w:rsidRPr="00701B06" w:rsidRDefault="00C540BB" w:rsidP="00C540BB">
      <w:pPr>
        <w:pStyle w:val="BodyText"/>
        <w:rPr>
          <w:rFonts w:ascii="Poppins" w:hAnsi="Poppins"/>
          <w:rPrChange w:id="1190" w:author="Stuart McLarnon (NESO)" w:date="2024-11-18T11:41:00Z">
            <w:rPr/>
          </w:rPrChange>
        </w:rPr>
      </w:pPr>
    </w:p>
    <w:tbl>
      <w:tblPr>
        <w:tblStyle w:val="NationalGrid"/>
        <w:tblW w:w="8387" w:type="dxa"/>
        <w:tblInd w:w="-897" w:type="dxa"/>
        <w:tblBorders>
          <w:top w:val="single" w:sz="4" w:space="0" w:color="3F0731"/>
          <w:bottom w:val="single" w:sz="4" w:space="0" w:color="3F0731"/>
          <w:insideH w:val="single" w:sz="4" w:space="0" w:color="3F0731"/>
        </w:tblBorders>
        <w:tblLook w:val="04A0" w:firstRow="1" w:lastRow="0" w:firstColumn="1" w:lastColumn="0" w:noHBand="0" w:noVBand="1"/>
      </w:tblPr>
      <w:tblGrid>
        <w:gridCol w:w="858"/>
        <w:gridCol w:w="1228"/>
        <w:gridCol w:w="1355"/>
        <w:gridCol w:w="4946"/>
        <w:tblGridChange w:id="1191">
          <w:tblGrid>
            <w:gridCol w:w="858"/>
            <w:gridCol w:w="1228"/>
            <w:gridCol w:w="1355"/>
            <w:gridCol w:w="1941"/>
            <w:gridCol w:w="793"/>
            <w:gridCol w:w="1093"/>
            <w:gridCol w:w="842"/>
            <w:gridCol w:w="277"/>
            <w:gridCol w:w="4792"/>
          </w:tblGrid>
        </w:tblGridChange>
      </w:tblGrid>
      <w:tr w:rsidR="00EF4DC3" w:rsidRPr="00701B06" w14:paraId="51AF6D0C" w14:textId="77777777" w:rsidTr="00581B33">
        <w:trPr>
          <w:cnfStyle w:val="100000000000" w:firstRow="1" w:lastRow="0" w:firstColumn="0" w:lastColumn="0" w:oddVBand="0" w:evenVBand="0" w:oddHBand="0" w:evenHBand="0" w:firstRowFirstColumn="0" w:firstRowLastColumn="0" w:lastRowFirstColumn="0" w:lastRowLastColumn="0"/>
        </w:trPr>
        <w:tc>
          <w:tcPr>
            <w:tcW w:w="858" w:type="dxa"/>
          </w:tcPr>
          <w:p w14:paraId="212C4104" w14:textId="3E2F9943" w:rsidR="00F970A4" w:rsidRPr="00701B06" w:rsidRDefault="00F970A4" w:rsidP="00F970A4">
            <w:pPr>
              <w:pStyle w:val="BodyText"/>
              <w:rPr>
                <w:rFonts w:ascii="Poppins" w:hAnsi="Poppins"/>
                <w:color w:val="auto"/>
                <w:rPrChange w:id="1192" w:author="Stuart McLarnon (NESO)" w:date="2024-11-18T11:41:00Z">
                  <w:rPr>
                    <w:color w:val="auto"/>
                  </w:rPr>
                </w:rPrChange>
              </w:rPr>
            </w:pPr>
            <w:r w:rsidRPr="00701B06">
              <w:rPr>
                <w:rFonts w:ascii="Poppins" w:hAnsi="Poppins"/>
                <w:color w:val="auto"/>
                <w:rPrChange w:id="1193" w:author="Stuart McLarnon (NESO)" w:date="2024-11-18T11:41:00Z">
                  <w:rPr>
                    <w:color w:val="auto"/>
                  </w:rPr>
                </w:rPrChange>
              </w:rPr>
              <w:t>Version</w:t>
            </w:r>
          </w:p>
        </w:tc>
        <w:tc>
          <w:tcPr>
            <w:tcW w:w="1228" w:type="dxa"/>
          </w:tcPr>
          <w:p w14:paraId="39C6E9DB" w14:textId="051873B6" w:rsidR="00F970A4" w:rsidRPr="00701B06" w:rsidRDefault="00F970A4" w:rsidP="00F970A4">
            <w:pPr>
              <w:pStyle w:val="BodyText"/>
              <w:rPr>
                <w:rFonts w:ascii="Poppins" w:hAnsi="Poppins"/>
                <w:color w:val="auto"/>
                <w:rPrChange w:id="1194" w:author="Stuart McLarnon (NESO)" w:date="2024-11-18T11:41:00Z">
                  <w:rPr>
                    <w:color w:val="auto"/>
                  </w:rPr>
                </w:rPrChange>
              </w:rPr>
            </w:pPr>
            <w:r w:rsidRPr="00701B06">
              <w:rPr>
                <w:rFonts w:ascii="Poppins" w:hAnsi="Poppins"/>
                <w:color w:val="auto"/>
                <w:rPrChange w:id="1195" w:author="Stuart McLarnon (NESO)" w:date="2024-11-18T11:41:00Z">
                  <w:rPr>
                    <w:color w:val="auto"/>
                  </w:rPr>
                </w:rPrChange>
              </w:rPr>
              <w:t>Date</w:t>
            </w:r>
          </w:p>
        </w:tc>
        <w:tc>
          <w:tcPr>
            <w:tcW w:w="1133" w:type="dxa"/>
          </w:tcPr>
          <w:p w14:paraId="1F064144" w14:textId="5F550700" w:rsidR="00F970A4" w:rsidRPr="00701B06" w:rsidRDefault="00F970A4" w:rsidP="00F970A4">
            <w:pPr>
              <w:pStyle w:val="BodyText"/>
              <w:rPr>
                <w:rFonts w:ascii="Poppins" w:hAnsi="Poppins"/>
                <w:color w:val="auto"/>
                <w:rPrChange w:id="1196" w:author="Stuart McLarnon (NESO)" w:date="2024-11-18T11:41:00Z">
                  <w:rPr>
                    <w:color w:val="auto"/>
                  </w:rPr>
                </w:rPrChange>
              </w:rPr>
            </w:pPr>
            <w:r w:rsidRPr="00701B06">
              <w:rPr>
                <w:rFonts w:ascii="Poppins" w:hAnsi="Poppins"/>
                <w:color w:val="auto"/>
                <w:rPrChange w:id="1197" w:author="Stuart McLarnon (NESO)" w:date="2024-11-18T11:41:00Z">
                  <w:rPr>
                    <w:color w:val="auto"/>
                  </w:rPr>
                </w:rPrChange>
              </w:rPr>
              <w:t>Author</w:t>
            </w:r>
          </w:p>
        </w:tc>
        <w:tc>
          <w:tcPr>
            <w:tcW w:w="5168" w:type="dxa"/>
          </w:tcPr>
          <w:p w14:paraId="4E0284DA" w14:textId="5534AEA3" w:rsidR="00F970A4" w:rsidRPr="00701B06" w:rsidRDefault="00F970A4" w:rsidP="00F970A4">
            <w:pPr>
              <w:pStyle w:val="BodyText"/>
              <w:rPr>
                <w:rFonts w:ascii="Poppins" w:hAnsi="Poppins"/>
                <w:color w:val="auto"/>
                <w:rPrChange w:id="1198" w:author="Stuart McLarnon (NESO)" w:date="2024-11-18T11:41:00Z">
                  <w:rPr>
                    <w:color w:val="auto"/>
                  </w:rPr>
                </w:rPrChange>
              </w:rPr>
            </w:pPr>
            <w:r w:rsidRPr="00701B06">
              <w:rPr>
                <w:rFonts w:ascii="Poppins" w:hAnsi="Poppins"/>
                <w:color w:val="auto"/>
                <w:rPrChange w:id="1199" w:author="Stuart McLarnon (NESO)" w:date="2024-11-18T11:41:00Z">
                  <w:rPr>
                    <w:color w:val="auto"/>
                  </w:rPr>
                </w:rPrChange>
              </w:rPr>
              <w:t xml:space="preserve">Rationale </w:t>
            </w:r>
          </w:p>
        </w:tc>
      </w:tr>
      <w:tr w:rsidR="00492424" w:rsidRPr="00701B06" w14:paraId="26E5CD4F" w14:textId="77777777" w:rsidTr="00581B33">
        <w:tblPrEx>
          <w:tblW w:w="8387" w:type="dxa"/>
          <w:tblInd w:w="-897" w:type="dxa"/>
          <w:tblBorders>
            <w:top w:val="single" w:sz="4" w:space="0" w:color="3F0731"/>
            <w:bottom w:val="single" w:sz="4" w:space="0" w:color="3F0731"/>
            <w:insideH w:val="single" w:sz="4" w:space="0" w:color="3F0731"/>
          </w:tblBorders>
          <w:tblPrExChange w:id="1200" w:author="Stuart McLarnon (NESO)" w:date="2024-11-18T11:41:00Z">
            <w:tblPrEx>
              <w:tblW w:w="7797" w:type="dxa"/>
              <w:tblInd w:w="-897" w:type="dxa"/>
              <w:tblBorders>
                <w:top w:val="single" w:sz="4" w:space="0" w:color="3F0731"/>
                <w:bottom w:val="single" w:sz="4" w:space="0" w:color="3F0731"/>
                <w:insideH w:val="single" w:sz="4" w:space="0" w:color="3F0731"/>
              </w:tblBorders>
            </w:tblPrEx>
          </w:tblPrExChange>
        </w:tblPrEx>
        <w:trPr>
          <w:trPrChange w:id="1201" w:author="Stuart McLarnon (NESO)" w:date="2024-11-18T11:41:00Z">
            <w:trPr>
              <w:gridBefore w:val="4"/>
            </w:trPr>
          </w:trPrChange>
        </w:trPr>
        <w:tc>
          <w:tcPr>
            <w:tcW w:w="858" w:type="dxa"/>
            <w:tcPrChange w:id="1202" w:author="Stuart McLarnon (NESO)" w:date="2024-11-18T11:41:00Z">
              <w:tcPr>
                <w:tcW w:w="793" w:type="dxa"/>
              </w:tcPr>
            </w:tcPrChange>
          </w:tcPr>
          <w:p w14:paraId="51F734A2" w14:textId="5E1F166A" w:rsidR="00492424" w:rsidRPr="00701B06" w:rsidRDefault="00492424" w:rsidP="00492424">
            <w:pPr>
              <w:pStyle w:val="BodyText"/>
              <w:rPr>
                <w:rFonts w:ascii="Poppins" w:hAnsi="Poppins"/>
                <w:color w:val="auto"/>
                <w:rPrChange w:id="1203" w:author="Stuart McLarnon (NESO)" w:date="2024-11-18T11:41:00Z">
                  <w:rPr>
                    <w:color w:val="auto"/>
                  </w:rPr>
                </w:rPrChange>
              </w:rPr>
            </w:pPr>
            <w:r w:rsidRPr="00701B06">
              <w:rPr>
                <w:rFonts w:ascii="Poppins" w:hAnsi="Poppins"/>
                <w:color w:val="auto"/>
                <w:rPrChange w:id="1204" w:author="Stuart McLarnon (NESO)" w:date="2024-11-18T11:41:00Z">
                  <w:rPr>
                    <w:color w:val="auto"/>
                  </w:rPr>
                </w:rPrChange>
              </w:rPr>
              <w:t>Issue 1</w:t>
            </w:r>
          </w:p>
        </w:tc>
        <w:tc>
          <w:tcPr>
            <w:tcW w:w="1228" w:type="dxa"/>
            <w:tcPrChange w:id="1205" w:author="Stuart McLarnon (NESO)" w:date="2024-11-18T11:41:00Z">
              <w:tcPr>
                <w:tcW w:w="1037" w:type="dxa"/>
              </w:tcPr>
            </w:tcPrChange>
          </w:tcPr>
          <w:p w14:paraId="13AB0B70" w14:textId="07B087DA" w:rsidR="00492424" w:rsidRPr="00701B06" w:rsidRDefault="00492424" w:rsidP="00492424">
            <w:pPr>
              <w:pStyle w:val="BodyText"/>
              <w:rPr>
                <w:rFonts w:ascii="Poppins" w:hAnsi="Poppins"/>
                <w:color w:val="auto"/>
                <w:rPrChange w:id="1206" w:author="Stuart McLarnon (NESO)" w:date="2024-11-18T11:41:00Z">
                  <w:rPr>
                    <w:color w:val="auto"/>
                  </w:rPr>
                </w:rPrChange>
              </w:rPr>
            </w:pPr>
            <w:r w:rsidRPr="00701B06">
              <w:rPr>
                <w:rFonts w:ascii="Poppins" w:hAnsi="Poppins"/>
                <w:color w:val="auto"/>
                <w:rPrChange w:id="1207" w:author="Stuart McLarnon (NESO)" w:date="2024-11-18T11:41:00Z">
                  <w:rPr>
                    <w:color w:val="auto"/>
                  </w:rPr>
                </w:rPrChange>
              </w:rPr>
              <w:t>Dec 2018</w:t>
            </w:r>
          </w:p>
        </w:tc>
        <w:tc>
          <w:tcPr>
            <w:tcW w:w="1133" w:type="dxa"/>
            <w:tcPrChange w:id="1208" w:author="Stuart McLarnon (NESO)" w:date="2024-11-18T11:41:00Z">
              <w:tcPr>
                <w:tcW w:w="864" w:type="dxa"/>
              </w:tcPr>
            </w:tcPrChange>
          </w:tcPr>
          <w:p w14:paraId="23E28056" w14:textId="11B68DB9" w:rsidR="00492424" w:rsidRPr="00701B06" w:rsidRDefault="00492424" w:rsidP="00492424">
            <w:pPr>
              <w:pStyle w:val="BodyText"/>
              <w:rPr>
                <w:rFonts w:ascii="Poppins" w:hAnsi="Poppins"/>
                <w:color w:val="auto"/>
                <w:rPrChange w:id="1209" w:author="Stuart McLarnon (NESO)" w:date="2024-11-18T11:41:00Z">
                  <w:rPr>
                    <w:color w:val="auto"/>
                  </w:rPr>
                </w:rPrChange>
              </w:rPr>
            </w:pPr>
            <w:del w:id="1210" w:author="Stuart McLarnon (NESO)" w:date="2024-11-18T11:41:00Z">
              <w:r w:rsidRPr="00D908B3">
                <w:rPr>
                  <w:color w:val="auto"/>
                </w:rPr>
                <w:delText>NGESO</w:delText>
              </w:r>
            </w:del>
            <w:ins w:id="1211" w:author="Stuart McLarnon (NESO)" w:date="2024-11-18T11:41:00Z">
              <w:r w:rsidR="007B4960">
                <w:rPr>
                  <w:rFonts w:ascii="Poppins" w:hAnsi="Poppins" w:cs="Poppins"/>
                  <w:color w:val="auto"/>
                </w:rPr>
                <w:t>NESO</w:t>
              </w:r>
            </w:ins>
          </w:p>
        </w:tc>
        <w:tc>
          <w:tcPr>
            <w:tcW w:w="5168" w:type="dxa"/>
            <w:tcPrChange w:id="1212" w:author="Stuart McLarnon (NESO)" w:date="2024-11-18T11:41:00Z">
              <w:tcPr>
                <w:tcW w:w="5103" w:type="dxa"/>
                <w:gridSpan w:val="2"/>
              </w:tcPr>
            </w:tcPrChange>
          </w:tcPr>
          <w:p w14:paraId="43622302" w14:textId="133C3CBA" w:rsidR="00492424" w:rsidRPr="00701B06" w:rsidRDefault="00492424" w:rsidP="00E61658">
            <w:pPr>
              <w:pStyle w:val="BodyText"/>
              <w:jc w:val="both"/>
              <w:rPr>
                <w:rFonts w:ascii="Poppins" w:hAnsi="Poppins"/>
                <w:color w:val="auto"/>
                <w:rPrChange w:id="1213" w:author="Stuart McLarnon (NESO)" w:date="2024-11-18T11:41:00Z">
                  <w:rPr>
                    <w:color w:val="auto"/>
                  </w:rPr>
                </w:rPrChange>
              </w:rPr>
            </w:pPr>
            <w:r w:rsidRPr="00701B06">
              <w:rPr>
                <w:rFonts w:ascii="Poppins" w:hAnsi="Poppins"/>
                <w:color w:val="auto"/>
                <w:rPrChange w:id="1214" w:author="Stuart McLarnon (NESO)" w:date="2024-11-18T11:41:00Z">
                  <w:rPr>
                    <w:color w:val="auto"/>
                  </w:rPr>
                </w:rPrChange>
              </w:rPr>
              <w:t xml:space="preserve">By December 2018, each TSO shall notify the regulatory authority of the system defence plan designed pursuant to Article 11. </w:t>
            </w:r>
          </w:p>
        </w:tc>
      </w:tr>
      <w:tr w:rsidR="00501039" w:rsidRPr="00701B06" w14:paraId="39BFD98C" w14:textId="77777777" w:rsidTr="00581B33">
        <w:tblPrEx>
          <w:tblW w:w="8387" w:type="dxa"/>
          <w:tblInd w:w="-897" w:type="dxa"/>
          <w:tblBorders>
            <w:top w:val="single" w:sz="4" w:space="0" w:color="3F0731"/>
            <w:bottom w:val="single" w:sz="4" w:space="0" w:color="3F0731"/>
            <w:insideH w:val="single" w:sz="4" w:space="0" w:color="3F0731"/>
          </w:tblBorders>
          <w:tblPrExChange w:id="1215" w:author="Stuart McLarnon (NESO)" w:date="2024-11-18T11:41:00Z">
            <w:tblPrEx>
              <w:tblW w:w="7797" w:type="dxa"/>
              <w:tblInd w:w="-897" w:type="dxa"/>
              <w:tblBorders>
                <w:top w:val="single" w:sz="4" w:space="0" w:color="3F0731"/>
                <w:bottom w:val="single" w:sz="4" w:space="0" w:color="3F0731"/>
                <w:insideH w:val="single" w:sz="4" w:space="0" w:color="3F0731"/>
              </w:tblBorders>
            </w:tblPrEx>
          </w:tblPrExChange>
        </w:tblPrEx>
        <w:trPr>
          <w:trPrChange w:id="1216" w:author="Stuart McLarnon (NESO)" w:date="2024-11-18T11:41:00Z">
            <w:trPr>
              <w:gridBefore w:val="4"/>
            </w:trPr>
          </w:trPrChange>
        </w:trPr>
        <w:tc>
          <w:tcPr>
            <w:tcW w:w="858" w:type="dxa"/>
            <w:tcPrChange w:id="1217" w:author="Stuart McLarnon (NESO)" w:date="2024-11-18T11:41:00Z">
              <w:tcPr>
                <w:tcW w:w="793" w:type="dxa"/>
              </w:tcPr>
            </w:tcPrChange>
          </w:tcPr>
          <w:p w14:paraId="59021169" w14:textId="52908B3E" w:rsidR="00501039" w:rsidRPr="00701B06" w:rsidRDefault="00501039" w:rsidP="00501039">
            <w:pPr>
              <w:pStyle w:val="BodyText"/>
              <w:rPr>
                <w:rFonts w:ascii="Poppins" w:hAnsi="Poppins"/>
                <w:color w:val="auto"/>
                <w:rPrChange w:id="1218" w:author="Stuart McLarnon (NESO)" w:date="2024-11-18T11:41:00Z">
                  <w:rPr>
                    <w:color w:val="auto"/>
                  </w:rPr>
                </w:rPrChange>
              </w:rPr>
            </w:pPr>
            <w:r w:rsidRPr="00701B06">
              <w:rPr>
                <w:rFonts w:ascii="Poppins" w:hAnsi="Poppins"/>
                <w:color w:val="auto"/>
                <w:rPrChange w:id="1219" w:author="Stuart McLarnon (NESO)" w:date="2024-11-18T11:41:00Z">
                  <w:rPr>
                    <w:color w:val="auto"/>
                  </w:rPr>
                </w:rPrChange>
              </w:rPr>
              <w:t>Issue 2</w:t>
            </w:r>
          </w:p>
        </w:tc>
        <w:tc>
          <w:tcPr>
            <w:tcW w:w="1228" w:type="dxa"/>
            <w:tcPrChange w:id="1220" w:author="Stuart McLarnon (NESO)" w:date="2024-11-18T11:41:00Z">
              <w:tcPr>
                <w:tcW w:w="1037" w:type="dxa"/>
              </w:tcPr>
            </w:tcPrChange>
          </w:tcPr>
          <w:p w14:paraId="3F62CE73" w14:textId="5AFB187B" w:rsidR="00501039" w:rsidRPr="00701B06" w:rsidRDefault="00501039" w:rsidP="00501039">
            <w:pPr>
              <w:pStyle w:val="BodyText"/>
              <w:rPr>
                <w:rFonts w:ascii="Poppins" w:hAnsi="Poppins"/>
                <w:color w:val="auto"/>
                <w:rPrChange w:id="1221" w:author="Stuart McLarnon (NESO)" w:date="2024-11-18T11:41:00Z">
                  <w:rPr>
                    <w:color w:val="auto"/>
                  </w:rPr>
                </w:rPrChange>
              </w:rPr>
            </w:pPr>
            <w:r w:rsidRPr="00701B06">
              <w:rPr>
                <w:rFonts w:ascii="Poppins" w:hAnsi="Poppins"/>
                <w:color w:val="auto"/>
                <w:rPrChange w:id="1222" w:author="Stuart McLarnon (NESO)" w:date="2024-11-18T11:41:00Z">
                  <w:rPr>
                    <w:color w:val="auto"/>
                  </w:rPr>
                </w:rPrChange>
              </w:rPr>
              <w:t>July 2019</w:t>
            </w:r>
          </w:p>
        </w:tc>
        <w:tc>
          <w:tcPr>
            <w:tcW w:w="1133" w:type="dxa"/>
            <w:tcPrChange w:id="1223" w:author="Stuart McLarnon (NESO)" w:date="2024-11-18T11:41:00Z">
              <w:tcPr>
                <w:tcW w:w="864" w:type="dxa"/>
              </w:tcPr>
            </w:tcPrChange>
          </w:tcPr>
          <w:p w14:paraId="4C96DB6E" w14:textId="2367B99E" w:rsidR="00501039" w:rsidRPr="00701B06" w:rsidRDefault="00501039" w:rsidP="00501039">
            <w:pPr>
              <w:pStyle w:val="BodyText"/>
              <w:rPr>
                <w:rFonts w:ascii="Poppins" w:hAnsi="Poppins"/>
                <w:color w:val="auto"/>
                <w:rPrChange w:id="1224" w:author="Stuart McLarnon (NESO)" w:date="2024-11-18T11:41:00Z">
                  <w:rPr>
                    <w:color w:val="auto"/>
                  </w:rPr>
                </w:rPrChange>
              </w:rPr>
            </w:pPr>
            <w:del w:id="1225" w:author="Stuart McLarnon (NESO)" w:date="2024-11-18T11:41:00Z">
              <w:r w:rsidRPr="00D908B3">
                <w:rPr>
                  <w:color w:val="auto"/>
                </w:rPr>
                <w:delText>NGESO</w:delText>
              </w:r>
            </w:del>
            <w:ins w:id="1226" w:author="Stuart McLarnon (NESO)" w:date="2024-11-18T11:41:00Z">
              <w:r w:rsidR="007B4960">
                <w:rPr>
                  <w:rFonts w:ascii="Poppins" w:hAnsi="Poppins" w:cs="Poppins"/>
                  <w:color w:val="auto"/>
                </w:rPr>
                <w:t>NESO</w:t>
              </w:r>
            </w:ins>
            <w:r w:rsidRPr="00701B06">
              <w:rPr>
                <w:rFonts w:ascii="Poppins" w:hAnsi="Poppins"/>
                <w:color w:val="auto"/>
                <w:rPrChange w:id="1227" w:author="Stuart McLarnon (NESO)" w:date="2024-11-18T11:41:00Z">
                  <w:rPr>
                    <w:color w:val="auto"/>
                  </w:rPr>
                </w:rPrChange>
              </w:rPr>
              <w:t xml:space="preserve"> </w:t>
            </w:r>
          </w:p>
        </w:tc>
        <w:tc>
          <w:tcPr>
            <w:tcW w:w="5168" w:type="dxa"/>
            <w:tcPrChange w:id="1228" w:author="Stuart McLarnon (NESO)" w:date="2024-11-18T11:41:00Z">
              <w:tcPr>
                <w:tcW w:w="5103" w:type="dxa"/>
                <w:gridSpan w:val="2"/>
              </w:tcPr>
            </w:tcPrChange>
          </w:tcPr>
          <w:p w14:paraId="526CFA01" w14:textId="300C1A5B" w:rsidR="00501039" w:rsidRPr="00701B06" w:rsidRDefault="00501039" w:rsidP="00E61658">
            <w:pPr>
              <w:pStyle w:val="BodyText"/>
              <w:jc w:val="both"/>
              <w:rPr>
                <w:rFonts w:ascii="Poppins" w:hAnsi="Poppins"/>
                <w:color w:val="auto"/>
                <w:rPrChange w:id="1229" w:author="Stuart McLarnon (NESO)" w:date="2024-11-18T11:41:00Z">
                  <w:rPr>
                    <w:color w:val="auto"/>
                  </w:rPr>
                </w:rPrChange>
              </w:rPr>
            </w:pPr>
            <w:r w:rsidRPr="00701B06">
              <w:rPr>
                <w:rFonts w:ascii="Poppins" w:hAnsi="Poppins"/>
                <w:color w:val="auto"/>
                <w:rPrChange w:id="1230" w:author="Stuart McLarnon (NESO)" w:date="2024-11-18T11:41:00Z">
                  <w:rPr>
                    <w:color w:val="auto"/>
                  </w:rPr>
                </w:rPrChange>
              </w:rPr>
              <w:t xml:space="preserve">Further detail added to define SGU’s, outline the procedures to activate the system defence plan and updates made to the system protection schemes of Electricity Storage Modules. </w:t>
            </w:r>
          </w:p>
        </w:tc>
      </w:tr>
      <w:tr w:rsidR="00501039" w:rsidRPr="00701B06" w14:paraId="3E7A0667" w14:textId="77777777" w:rsidTr="00581B33">
        <w:tblPrEx>
          <w:tblW w:w="8387" w:type="dxa"/>
          <w:tblInd w:w="-897" w:type="dxa"/>
          <w:tblBorders>
            <w:top w:val="single" w:sz="4" w:space="0" w:color="3F0731"/>
            <w:bottom w:val="single" w:sz="4" w:space="0" w:color="3F0731"/>
            <w:insideH w:val="single" w:sz="4" w:space="0" w:color="3F0731"/>
          </w:tblBorders>
          <w:tblPrExChange w:id="1231" w:author="Stuart McLarnon (NESO)" w:date="2024-11-18T11:41:00Z">
            <w:tblPrEx>
              <w:tblW w:w="7797" w:type="dxa"/>
              <w:tblInd w:w="-897" w:type="dxa"/>
              <w:tblBorders>
                <w:top w:val="single" w:sz="4" w:space="0" w:color="3F0731"/>
                <w:bottom w:val="single" w:sz="4" w:space="0" w:color="3F0731"/>
                <w:insideH w:val="single" w:sz="4" w:space="0" w:color="3F0731"/>
              </w:tblBorders>
            </w:tblPrEx>
          </w:tblPrExChange>
        </w:tblPrEx>
        <w:trPr>
          <w:trPrChange w:id="1232" w:author="Stuart McLarnon (NESO)" w:date="2024-11-18T11:41:00Z">
            <w:trPr>
              <w:gridBefore w:val="4"/>
            </w:trPr>
          </w:trPrChange>
        </w:trPr>
        <w:tc>
          <w:tcPr>
            <w:tcW w:w="858" w:type="dxa"/>
            <w:tcPrChange w:id="1233" w:author="Stuart McLarnon (NESO)" w:date="2024-11-18T11:41:00Z">
              <w:tcPr>
                <w:tcW w:w="793" w:type="dxa"/>
              </w:tcPr>
            </w:tcPrChange>
          </w:tcPr>
          <w:p w14:paraId="2D417799" w14:textId="6C7B3BF0" w:rsidR="00501039" w:rsidRPr="00701B06" w:rsidRDefault="00501039" w:rsidP="00501039">
            <w:pPr>
              <w:pStyle w:val="BodyText"/>
              <w:rPr>
                <w:rFonts w:ascii="Poppins" w:hAnsi="Poppins"/>
                <w:color w:val="auto"/>
                <w:rPrChange w:id="1234" w:author="Stuart McLarnon (NESO)" w:date="2024-11-18T11:41:00Z">
                  <w:rPr>
                    <w:color w:val="auto"/>
                  </w:rPr>
                </w:rPrChange>
              </w:rPr>
            </w:pPr>
            <w:r w:rsidRPr="00701B06">
              <w:rPr>
                <w:rFonts w:ascii="Poppins" w:hAnsi="Poppins"/>
                <w:color w:val="auto"/>
                <w:rPrChange w:id="1235" w:author="Stuart McLarnon (NESO)" w:date="2024-11-18T11:41:00Z">
                  <w:rPr>
                    <w:color w:val="auto"/>
                  </w:rPr>
                </w:rPrChange>
              </w:rPr>
              <w:t>Issue 3</w:t>
            </w:r>
          </w:p>
        </w:tc>
        <w:tc>
          <w:tcPr>
            <w:tcW w:w="1228" w:type="dxa"/>
            <w:tcPrChange w:id="1236" w:author="Stuart McLarnon (NESO)" w:date="2024-11-18T11:41:00Z">
              <w:tcPr>
                <w:tcW w:w="1037" w:type="dxa"/>
              </w:tcPr>
            </w:tcPrChange>
          </w:tcPr>
          <w:p w14:paraId="4395E460" w14:textId="2B0B3EA4" w:rsidR="00501039" w:rsidRPr="00701B06" w:rsidRDefault="00501039" w:rsidP="00501039">
            <w:pPr>
              <w:pStyle w:val="BodyText"/>
              <w:rPr>
                <w:rFonts w:ascii="Poppins" w:hAnsi="Poppins"/>
                <w:color w:val="auto"/>
                <w:rPrChange w:id="1237" w:author="Stuart McLarnon (NESO)" w:date="2024-11-18T11:41:00Z">
                  <w:rPr>
                    <w:color w:val="auto"/>
                  </w:rPr>
                </w:rPrChange>
              </w:rPr>
            </w:pPr>
            <w:r w:rsidRPr="00701B06">
              <w:rPr>
                <w:rFonts w:ascii="Poppins" w:hAnsi="Poppins"/>
                <w:color w:val="auto"/>
                <w:rPrChange w:id="1238" w:author="Stuart McLarnon (NESO)" w:date="2024-11-18T11:41:00Z">
                  <w:rPr>
                    <w:color w:val="auto"/>
                  </w:rPr>
                </w:rPrChange>
              </w:rPr>
              <w:t>December 2019</w:t>
            </w:r>
          </w:p>
        </w:tc>
        <w:tc>
          <w:tcPr>
            <w:tcW w:w="1133" w:type="dxa"/>
            <w:tcPrChange w:id="1239" w:author="Stuart McLarnon (NESO)" w:date="2024-11-18T11:41:00Z">
              <w:tcPr>
                <w:tcW w:w="864" w:type="dxa"/>
              </w:tcPr>
            </w:tcPrChange>
          </w:tcPr>
          <w:p w14:paraId="68670EC4" w14:textId="5D4899D8" w:rsidR="00501039" w:rsidRPr="00701B06" w:rsidRDefault="00501039" w:rsidP="00501039">
            <w:pPr>
              <w:pStyle w:val="BodyText"/>
              <w:rPr>
                <w:rFonts w:ascii="Poppins" w:hAnsi="Poppins"/>
                <w:color w:val="auto"/>
                <w:highlight w:val="yellow"/>
                <w:rPrChange w:id="1240" w:author="Stuart McLarnon (NESO)" w:date="2024-11-18T11:41:00Z">
                  <w:rPr>
                    <w:color w:val="auto"/>
                    <w:highlight w:val="yellow"/>
                  </w:rPr>
                </w:rPrChange>
              </w:rPr>
            </w:pPr>
            <w:del w:id="1241" w:author="Stuart McLarnon (NESO)" w:date="2024-11-18T11:41:00Z">
              <w:r w:rsidRPr="00D908B3">
                <w:rPr>
                  <w:color w:val="auto"/>
                </w:rPr>
                <w:delText>NGESO</w:delText>
              </w:r>
            </w:del>
            <w:ins w:id="1242" w:author="Stuart McLarnon (NESO)" w:date="2024-11-18T11:41:00Z">
              <w:r w:rsidR="007B4960">
                <w:rPr>
                  <w:rFonts w:ascii="Poppins" w:hAnsi="Poppins" w:cs="Poppins"/>
                  <w:color w:val="auto"/>
                </w:rPr>
                <w:t>NESO</w:t>
              </w:r>
            </w:ins>
          </w:p>
        </w:tc>
        <w:tc>
          <w:tcPr>
            <w:tcW w:w="5168" w:type="dxa"/>
            <w:tcPrChange w:id="1243" w:author="Stuart McLarnon (NESO)" w:date="2024-11-18T11:41:00Z">
              <w:tcPr>
                <w:tcW w:w="5103" w:type="dxa"/>
                <w:gridSpan w:val="2"/>
              </w:tcPr>
            </w:tcPrChange>
          </w:tcPr>
          <w:p w14:paraId="54AE5184" w14:textId="0DB5F5E9" w:rsidR="00501039" w:rsidRPr="00701B06" w:rsidRDefault="00501039" w:rsidP="00E61658">
            <w:pPr>
              <w:pStyle w:val="BodyText"/>
              <w:jc w:val="both"/>
              <w:rPr>
                <w:rFonts w:ascii="Poppins" w:hAnsi="Poppins"/>
                <w:color w:val="auto"/>
                <w:rPrChange w:id="1244" w:author="Stuart McLarnon (NESO)" w:date="2024-11-18T11:41:00Z">
                  <w:rPr>
                    <w:color w:val="auto"/>
                  </w:rPr>
                </w:rPrChange>
              </w:rPr>
            </w:pPr>
            <w:r w:rsidRPr="00701B06">
              <w:rPr>
                <w:rFonts w:ascii="Poppins" w:hAnsi="Poppins"/>
                <w:color w:val="auto"/>
                <w:rPrChange w:id="1245" w:author="Stuart McLarnon (NESO)" w:date="2024-11-18T11:41:00Z">
                  <w:rPr>
                    <w:color w:val="auto"/>
                  </w:rPr>
                </w:rPrChange>
              </w:rPr>
              <w:t>Updates to the SGU list and High Priority S</w:t>
            </w:r>
            <w:r w:rsidR="00655BF3" w:rsidRPr="00701B06">
              <w:rPr>
                <w:rFonts w:ascii="Poppins" w:hAnsi="Poppins"/>
                <w:color w:val="auto"/>
                <w:rPrChange w:id="1246" w:author="Stuart McLarnon (NESO)" w:date="2024-11-18T11:41:00Z">
                  <w:rPr>
                    <w:color w:val="auto"/>
                  </w:rPr>
                </w:rPrChange>
              </w:rPr>
              <w:t xml:space="preserve">ignificant </w:t>
            </w:r>
            <w:r w:rsidR="00C543E7">
              <w:rPr>
                <w:rFonts w:ascii="Poppins" w:hAnsi="Poppins"/>
                <w:color w:val="auto"/>
                <w:rPrChange w:id="1247" w:author="Stuart McLarnon (NESO)" w:date="2024-11-18T11:41:00Z">
                  <w:rPr>
                    <w:color w:val="auto"/>
                  </w:rPr>
                </w:rPrChange>
              </w:rPr>
              <w:t>Grid</w:t>
            </w:r>
            <w:r w:rsidR="00655BF3" w:rsidRPr="00701B06">
              <w:rPr>
                <w:rFonts w:ascii="Poppins" w:hAnsi="Poppins"/>
                <w:color w:val="auto"/>
                <w:rPrChange w:id="1248" w:author="Stuart McLarnon (NESO)" w:date="2024-11-18T11:41:00Z">
                  <w:rPr>
                    <w:color w:val="auto"/>
                  </w:rPr>
                </w:rPrChange>
              </w:rPr>
              <w:t xml:space="preserve"> </w:t>
            </w:r>
            <w:r w:rsidRPr="00701B06">
              <w:rPr>
                <w:rFonts w:ascii="Poppins" w:hAnsi="Poppins"/>
                <w:color w:val="auto"/>
                <w:rPrChange w:id="1249" w:author="Stuart McLarnon (NESO)" w:date="2024-11-18T11:41:00Z">
                  <w:rPr>
                    <w:color w:val="auto"/>
                  </w:rPr>
                </w:rPrChange>
              </w:rPr>
              <w:t>U</w:t>
            </w:r>
            <w:r w:rsidR="00655BF3" w:rsidRPr="00701B06">
              <w:rPr>
                <w:rFonts w:ascii="Poppins" w:hAnsi="Poppins"/>
                <w:color w:val="auto"/>
                <w:rPrChange w:id="1250" w:author="Stuart McLarnon (NESO)" w:date="2024-11-18T11:41:00Z">
                  <w:rPr>
                    <w:color w:val="auto"/>
                  </w:rPr>
                </w:rPrChange>
              </w:rPr>
              <w:t>ser</w:t>
            </w:r>
            <w:r w:rsidRPr="00701B06">
              <w:rPr>
                <w:rFonts w:ascii="Poppins" w:hAnsi="Poppins"/>
                <w:color w:val="auto"/>
                <w:rPrChange w:id="1251" w:author="Stuart McLarnon (NESO)" w:date="2024-11-18T11:41:00Z">
                  <w:rPr>
                    <w:color w:val="auto"/>
                  </w:rPr>
                </w:rPrChange>
              </w:rPr>
              <w:t xml:space="preserve">s. References to SOGL added. Clarification of emergency state and clarification of treatment of storage units and low frequency demand disconnection settings against NCER. Updates to assurance and compliance testing. Updates to glossary and definitions. </w:t>
            </w:r>
            <w:r w:rsidR="25DAE4E1" w:rsidRPr="00701B06">
              <w:rPr>
                <w:rFonts w:ascii="Poppins" w:hAnsi="Poppins"/>
                <w:color w:val="auto"/>
                <w:rPrChange w:id="1252" w:author="Stuart McLarnon (NESO)" w:date="2024-11-18T11:41:00Z">
                  <w:rPr>
                    <w:rFonts w:ascii="Arial" w:hAnsi="Arial"/>
                    <w:color w:val="auto"/>
                  </w:rPr>
                </w:rPrChange>
              </w:rPr>
              <w:t>Updated to reflect compliance requirements for implementation of NCER by December 2019.</w:t>
            </w:r>
          </w:p>
        </w:tc>
      </w:tr>
      <w:tr w:rsidR="00501039" w:rsidRPr="00701B06" w14:paraId="6DE3799F" w14:textId="77777777" w:rsidTr="00E2708F">
        <w:tblPrEx>
          <w:tblW w:w="8387" w:type="dxa"/>
          <w:tblInd w:w="-897" w:type="dxa"/>
          <w:tblBorders>
            <w:top w:val="single" w:sz="4" w:space="0" w:color="3F0731"/>
            <w:bottom w:val="single" w:sz="4" w:space="0" w:color="3F0731"/>
            <w:insideH w:val="single" w:sz="4" w:space="0" w:color="3F0731"/>
          </w:tblBorders>
          <w:tblPrExChange w:id="1253" w:author="Stuart McLarnon (NESO)" w:date="2025-01-22T13:20:00Z" w16du:dateUtc="2025-01-22T13:20:00Z">
            <w:tblPrEx>
              <w:tblW w:w="7797" w:type="dxa"/>
              <w:tblInd w:w="-897" w:type="dxa"/>
              <w:tblBorders>
                <w:top w:val="single" w:sz="4" w:space="0" w:color="3F0731"/>
                <w:bottom w:val="single" w:sz="4" w:space="0" w:color="3F0731"/>
                <w:insideH w:val="single" w:sz="4" w:space="0" w:color="3F0731"/>
              </w:tblBorders>
            </w:tblPrEx>
          </w:tblPrExChange>
        </w:tblPrEx>
        <w:trPr>
          <w:trHeight w:val="1431"/>
          <w:trPrChange w:id="1254" w:author="Stuart McLarnon (NESO)" w:date="2025-01-22T13:20:00Z" w16du:dateUtc="2025-01-22T13:20:00Z">
            <w:trPr>
              <w:gridBefore w:val="4"/>
            </w:trPr>
          </w:trPrChange>
        </w:trPr>
        <w:tc>
          <w:tcPr>
            <w:tcW w:w="858" w:type="dxa"/>
            <w:tcPrChange w:id="1255" w:author="Stuart McLarnon (NESO)" w:date="2025-01-22T13:20:00Z" w16du:dateUtc="2025-01-22T13:20:00Z">
              <w:tcPr>
                <w:tcW w:w="793" w:type="dxa"/>
              </w:tcPr>
            </w:tcPrChange>
          </w:tcPr>
          <w:p w14:paraId="1EAEF206" w14:textId="5BA6E4BD" w:rsidR="00501039" w:rsidRPr="00701B06" w:rsidRDefault="00501039" w:rsidP="00501039">
            <w:pPr>
              <w:pStyle w:val="BodyText"/>
              <w:rPr>
                <w:rFonts w:ascii="Poppins" w:hAnsi="Poppins"/>
                <w:color w:val="auto"/>
                <w:rPrChange w:id="1256" w:author="Stuart McLarnon (NESO)" w:date="2024-11-18T11:41:00Z">
                  <w:rPr>
                    <w:color w:val="auto"/>
                  </w:rPr>
                </w:rPrChange>
              </w:rPr>
            </w:pPr>
            <w:r w:rsidRPr="00701B06">
              <w:rPr>
                <w:rFonts w:ascii="Poppins" w:hAnsi="Poppins"/>
                <w:color w:val="auto"/>
                <w:rPrChange w:id="1257" w:author="Stuart McLarnon (NESO)" w:date="2024-11-18T11:41:00Z">
                  <w:rPr>
                    <w:color w:val="auto"/>
                  </w:rPr>
                </w:rPrChange>
              </w:rPr>
              <w:t>Issue 4</w:t>
            </w:r>
          </w:p>
        </w:tc>
        <w:tc>
          <w:tcPr>
            <w:tcW w:w="1228" w:type="dxa"/>
            <w:tcPrChange w:id="1258" w:author="Stuart McLarnon (NESO)" w:date="2025-01-22T13:20:00Z" w16du:dateUtc="2025-01-22T13:20:00Z">
              <w:tcPr>
                <w:tcW w:w="1037" w:type="dxa"/>
              </w:tcPr>
            </w:tcPrChange>
          </w:tcPr>
          <w:p w14:paraId="38878215" w14:textId="32FC23F7" w:rsidR="00501039" w:rsidRPr="00701B06" w:rsidRDefault="00C4451A" w:rsidP="00501039">
            <w:pPr>
              <w:pStyle w:val="BodyText"/>
              <w:rPr>
                <w:rFonts w:ascii="Poppins" w:hAnsi="Poppins"/>
                <w:color w:val="auto"/>
                <w:rPrChange w:id="1259" w:author="Stuart McLarnon (NESO)" w:date="2024-11-18T11:41:00Z">
                  <w:rPr>
                    <w:color w:val="auto"/>
                  </w:rPr>
                </w:rPrChange>
              </w:rPr>
            </w:pPr>
            <w:r w:rsidRPr="00701B06">
              <w:rPr>
                <w:rFonts w:ascii="Poppins" w:hAnsi="Poppins"/>
                <w:color w:val="auto"/>
                <w:rPrChange w:id="1260" w:author="Stuart McLarnon (NESO)" w:date="2024-11-18T11:41:00Z">
                  <w:rPr>
                    <w:color w:val="auto"/>
                  </w:rPr>
                </w:rPrChange>
              </w:rPr>
              <w:t>September</w:t>
            </w:r>
            <w:r w:rsidR="00501039" w:rsidRPr="00701B06">
              <w:rPr>
                <w:rFonts w:ascii="Poppins" w:hAnsi="Poppins"/>
                <w:color w:val="auto"/>
                <w:rPrChange w:id="1261" w:author="Stuart McLarnon (NESO)" w:date="2024-11-18T11:41:00Z">
                  <w:rPr>
                    <w:color w:val="auto"/>
                  </w:rPr>
                </w:rPrChange>
              </w:rPr>
              <w:t xml:space="preserve"> 202</w:t>
            </w:r>
            <w:r w:rsidRPr="00701B06">
              <w:rPr>
                <w:rFonts w:ascii="Poppins" w:hAnsi="Poppins"/>
                <w:color w:val="auto"/>
                <w:rPrChange w:id="1262" w:author="Stuart McLarnon (NESO)" w:date="2024-11-18T11:41:00Z">
                  <w:rPr>
                    <w:color w:val="auto"/>
                  </w:rPr>
                </w:rPrChange>
              </w:rPr>
              <w:t>3</w:t>
            </w:r>
          </w:p>
        </w:tc>
        <w:tc>
          <w:tcPr>
            <w:tcW w:w="1133" w:type="dxa"/>
            <w:tcPrChange w:id="1263" w:author="Stuart McLarnon (NESO)" w:date="2025-01-22T13:20:00Z" w16du:dateUtc="2025-01-22T13:20:00Z">
              <w:tcPr>
                <w:tcW w:w="864" w:type="dxa"/>
              </w:tcPr>
            </w:tcPrChange>
          </w:tcPr>
          <w:p w14:paraId="4196386B" w14:textId="4542DD31" w:rsidR="00501039" w:rsidRPr="00701B06" w:rsidRDefault="00501039" w:rsidP="00501039">
            <w:pPr>
              <w:pStyle w:val="BodyText"/>
              <w:rPr>
                <w:rFonts w:ascii="Poppins" w:hAnsi="Poppins"/>
                <w:color w:val="auto"/>
                <w:rPrChange w:id="1264" w:author="Stuart McLarnon (NESO)" w:date="2024-11-18T11:41:00Z">
                  <w:rPr>
                    <w:color w:val="auto"/>
                  </w:rPr>
                </w:rPrChange>
              </w:rPr>
            </w:pPr>
            <w:del w:id="1265" w:author="Stuart McLarnon (NESO)" w:date="2024-11-18T11:41:00Z">
              <w:r w:rsidRPr="00761EBB">
                <w:rPr>
                  <w:color w:val="auto"/>
                </w:rPr>
                <w:delText>NGESO</w:delText>
              </w:r>
            </w:del>
            <w:ins w:id="1266" w:author="Stuart McLarnon (NESO)" w:date="2024-11-18T11:41:00Z">
              <w:r w:rsidR="007B4960">
                <w:rPr>
                  <w:rFonts w:ascii="Poppins" w:hAnsi="Poppins" w:cs="Poppins"/>
                  <w:color w:val="auto"/>
                </w:rPr>
                <w:t>NESO</w:t>
              </w:r>
            </w:ins>
          </w:p>
        </w:tc>
        <w:tc>
          <w:tcPr>
            <w:tcW w:w="5168" w:type="dxa"/>
            <w:tcPrChange w:id="1267" w:author="Stuart McLarnon (NESO)" w:date="2025-01-22T13:20:00Z" w16du:dateUtc="2025-01-22T13:20:00Z">
              <w:tcPr>
                <w:tcW w:w="5103" w:type="dxa"/>
                <w:gridSpan w:val="2"/>
              </w:tcPr>
            </w:tcPrChange>
          </w:tcPr>
          <w:p w14:paraId="3AFF4414" w14:textId="3A3F940F" w:rsidR="00501039" w:rsidRPr="00E2708F" w:rsidRDefault="00715FF0" w:rsidP="00E2708F">
            <w:pPr>
              <w:pStyle w:val="BodyText"/>
              <w:jc w:val="both"/>
              <w:rPr>
                <w:rFonts w:ascii="Poppins" w:hAnsi="Poppins"/>
                <w:color w:val="auto"/>
                <w:rPrChange w:id="1268" w:author="Stuart McLarnon (NESO)" w:date="2025-01-22T13:21:00Z" w16du:dateUtc="2025-01-22T13:21:00Z">
                  <w:rPr>
                    <w:color w:val="auto"/>
                  </w:rPr>
                </w:rPrChange>
              </w:rPr>
            </w:pPr>
            <w:r w:rsidRPr="00E2708F">
              <w:rPr>
                <w:rStyle w:val="normaltextrun"/>
                <w:rFonts w:ascii="Poppins" w:hAnsi="Poppins"/>
                <w:color w:val="auto"/>
                <w:shd w:val="clear" w:color="auto" w:fill="FFFFFF"/>
                <w:rPrChange w:id="1269" w:author="Stuart McLarnon (NESO)" w:date="2025-01-22T13:21:00Z" w16du:dateUtc="2025-01-22T13:21:00Z">
                  <w:rPr>
                    <w:rStyle w:val="normaltextrun"/>
                    <w:rFonts w:ascii="Arial" w:hAnsi="Arial"/>
                    <w:color w:val="auto"/>
                    <w:shd w:val="clear" w:color="auto" w:fill="FFFFFF"/>
                  </w:rPr>
                </w:rPrChange>
              </w:rPr>
              <w:t xml:space="preserve">Refresh of document to reflect </w:t>
            </w:r>
            <w:r w:rsidR="00B6672E" w:rsidRPr="00E2708F">
              <w:rPr>
                <w:rStyle w:val="normaltextrun"/>
                <w:rFonts w:ascii="Poppins" w:hAnsi="Poppins"/>
                <w:color w:val="auto"/>
                <w:shd w:val="clear" w:color="auto" w:fill="FFFFFF"/>
                <w:rPrChange w:id="1270" w:author="Stuart McLarnon (NESO)" w:date="2025-01-22T13:21:00Z" w16du:dateUtc="2025-01-22T13:21:00Z">
                  <w:rPr>
                    <w:rStyle w:val="normaltextrun"/>
                    <w:rFonts w:ascii="Arial" w:hAnsi="Arial"/>
                    <w:color w:val="auto"/>
                    <w:shd w:val="clear" w:color="auto" w:fill="FFFFFF"/>
                  </w:rPr>
                </w:rPrChange>
              </w:rPr>
              <w:t>Grid Code</w:t>
            </w:r>
            <w:r w:rsidRPr="00E2708F">
              <w:rPr>
                <w:rStyle w:val="normaltextrun"/>
                <w:rFonts w:ascii="Poppins" w:hAnsi="Poppins"/>
                <w:color w:val="auto"/>
                <w:shd w:val="clear" w:color="auto" w:fill="FFFFFF"/>
                <w:rPrChange w:id="1271" w:author="Stuart McLarnon (NESO)" w:date="2025-01-22T13:21:00Z" w16du:dateUtc="2025-01-22T13:21:00Z">
                  <w:rPr>
                    <w:rStyle w:val="normaltextrun"/>
                    <w:rFonts w:ascii="Arial" w:hAnsi="Arial"/>
                    <w:color w:val="auto"/>
                    <w:shd w:val="clear" w:color="auto" w:fill="FFFFFF"/>
                  </w:rPr>
                </w:rPrChange>
              </w:rPr>
              <w:t xml:space="preserve"> updates (GC0096, GC0125, GC0127,</w:t>
            </w:r>
            <w:ins w:id="1272" w:author="Stuart McLarnon (NESO)" w:date="2025-01-22T13:21:00Z" w16du:dateUtc="2025-01-22T13:21:00Z">
              <w:r w:rsidR="00E2708F" w:rsidRPr="00E2708F">
                <w:rPr>
                  <w:rStyle w:val="normaltextrun"/>
                  <w:rFonts w:ascii="Poppins" w:hAnsi="Poppins"/>
                  <w:color w:val="auto"/>
                  <w:shd w:val="clear" w:color="auto" w:fill="FFFFFF"/>
                </w:rPr>
                <w:t xml:space="preserve"> </w:t>
              </w:r>
            </w:ins>
            <w:r w:rsidRPr="00E2708F">
              <w:rPr>
                <w:rStyle w:val="normaltextrun"/>
                <w:rFonts w:ascii="Poppins" w:hAnsi="Poppins"/>
                <w:color w:val="auto"/>
                <w:shd w:val="clear" w:color="auto" w:fill="FFFFFF"/>
                <w:rPrChange w:id="1273" w:author="Stuart McLarnon (NESO)" w:date="2025-01-22T13:21:00Z" w16du:dateUtc="2025-01-22T13:21:00Z">
                  <w:rPr>
                    <w:rStyle w:val="normaltextrun"/>
                    <w:rFonts w:ascii="Arial" w:hAnsi="Arial"/>
                    <w:color w:val="auto"/>
                    <w:shd w:val="clear" w:color="auto" w:fill="FFFFFF"/>
                  </w:rPr>
                </w:rPrChange>
              </w:rPr>
              <w:t>GC0128,</w:t>
            </w:r>
            <w:ins w:id="1274" w:author="Stuart McLarnon (NESO)" w:date="2025-01-22T13:19:00Z" w16du:dateUtc="2025-01-22T13:19:00Z">
              <w:r w:rsidR="00E2708F" w:rsidRPr="00E2708F">
                <w:rPr>
                  <w:rStyle w:val="normaltextrun"/>
                  <w:rFonts w:ascii="Poppins" w:hAnsi="Poppins"/>
                  <w:color w:val="auto"/>
                  <w:shd w:val="clear" w:color="auto" w:fill="FFFFFF"/>
                </w:rPr>
                <w:t xml:space="preserve"> </w:t>
              </w:r>
            </w:ins>
            <w:r w:rsidR="00AD6E22" w:rsidRPr="00E2708F">
              <w:rPr>
                <w:rStyle w:val="normaltextrun"/>
                <w:rFonts w:ascii="Poppins" w:hAnsi="Poppins"/>
                <w:color w:val="auto"/>
                <w:shd w:val="clear" w:color="auto" w:fill="FFFFFF"/>
                <w:rPrChange w:id="1275" w:author="Stuart McLarnon (NESO)" w:date="2025-01-22T13:21:00Z" w16du:dateUtc="2025-01-22T13:21:00Z">
                  <w:rPr>
                    <w:rStyle w:val="normaltextrun"/>
                    <w:rFonts w:ascii="Arial" w:hAnsi="Arial"/>
                    <w:color w:val="auto"/>
                    <w:shd w:val="clear" w:color="auto" w:fill="FFFFFF"/>
                  </w:rPr>
                </w:rPrChange>
              </w:rPr>
              <w:t>G</w:t>
            </w:r>
            <w:r w:rsidRPr="00E2708F">
              <w:rPr>
                <w:rStyle w:val="normaltextrun"/>
                <w:rFonts w:ascii="Poppins" w:hAnsi="Poppins"/>
                <w:color w:val="auto"/>
                <w:rPrChange w:id="1276" w:author="Stuart McLarnon (NESO)" w:date="2025-01-22T13:21:00Z" w16du:dateUtc="2025-01-22T13:21:00Z">
                  <w:rPr>
                    <w:rStyle w:val="normaltextrun"/>
                    <w:color w:val="auto"/>
                  </w:rPr>
                </w:rPrChange>
              </w:rPr>
              <w:t>C0144</w:t>
            </w:r>
            <w:r w:rsidR="00AD6E22" w:rsidRPr="00E2708F">
              <w:rPr>
                <w:rStyle w:val="normaltextrun"/>
                <w:rFonts w:ascii="Poppins" w:hAnsi="Poppins"/>
                <w:color w:val="auto"/>
                <w:rPrChange w:id="1277" w:author="Stuart McLarnon (NESO)" w:date="2025-01-22T13:21:00Z" w16du:dateUtc="2025-01-22T13:21:00Z">
                  <w:rPr>
                    <w:rStyle w:val="normaltextrun"/>
                    <w:color w:val="auto"/>
                  </w:rPr>
                </w:rPrChange>
              </w:rPr>
              <w:t>,</w:t>
            </w:r>
            <w:r w:rsidRPr="00E2708F">
              <w:rPr>
                <w:rStyle w:val="normaltextrun"/>
                <w:rFonts w:ascii="Poppins" w:hAnsi="Poppins"/>
                <w:color w:val="auto"/>
                <w:shd w:val="clear" w:color="auto" w:fill="FFFFFF"/>
                <w:rPrChange w:id="1278" w:author="Stuart McLarnon (NESO)" w:date="2025-01-22T13:21:00Z" w16du:dateUtc="2025-01-22T13:21:00Z">
                  <w:rPr>
                    <w:rStyle w:val="normaltextrun"/>
                    <w:rFonts w:ascii="Arial" w:hAnsi="Arial"/>
                    <w:color w:val="auto"/>
                    <w:shd w:val="clear" w:color="auto" w:fill="FFFFFF"/>
                  </w:rPr>
                </w:rPrChange>
              </w:rPr>
              <w:t xml:space="preserve"> GC0147</w:t>
            </w:r>
            <w:r w:rsidR="002A5C96" w:rsidRPr="00E2708F">
              <w:rPr>
                <w:rStyle w:val="normaltextrun"/>
                <w:rFonts w:ascii="Poppins" w:hAnsi="Poppins"/>
                <w:color w:val="auto"/>
                <w:shd w:val="clear" w:color="auto" w:fill="FFFFFF"/>
                <w:rPrChange w:id="1279" w:author="Stuart McLarnon (NESO)" w:date="2025-01-22T13:21:00Z" w16du:dateUtc="2025-01-22T13:21:00Z">
                  <w:rPr>
                    <w:rStyle w:val="normaltextrun"/>
                    <w:rFonts w:ascii="Arial" w:hAnsi="Arial"/>
                    <w:color w:val="auto"/>
                    <w:shd w:val="clear" w:color="auto" w:fill="FFFFFF"/>
                  </w:rPr>
                </w:rPrChange>
              </w:rPr>
              <w:t xml:space="preserve"> and GC0148</w:t>
            </w:r>
            <w:r w:rsidRPr="00E2708F">
              <w:rPr>
                <w:rStyle w:val="normaltextrun"/>
                <w:rFonts w:ascii="Poppins" w:hAnsi="Poppins"/>
                <w:color w:val="auto"/>
                <w:shd w:val="clear" w:color="auto" w:fill="FFFFFF"/>
                <w:rPrChange w:id="1280" w:author="Stuart McLarnon (NESO)" w:date="2025-01-22T13:21:00Z" w16du:dateUtc="2025-01-22T13:21:00Z">
                  <w:rPr>
                    <w:rStyle w:val="normaltextrun"/>
                    <w:rFonts w:ascii="Arial" w:hAnsi="Arial"/>
                    <w:color w:val="auto"/>
                    <w:shd w:val="clear" w:color="auto" w:fill="FFFFFF"/>
                  </w:rPr>
                </w:rPrChange>
              </w:rPr>
              <w:t>) and approval of SGU list, T&amp;Cs</w:t>
            </w:r>
            <w:r w:rsidR="002A5C96" w:rsidRPr="00E2708F">
              <w:rPr>
                <w:rStyle w:val="normaltextrun"/>
                <w:rFonts w:ascii="Poppins" w:hAnsi="Poppins"/>
                <w:color w:val="auto"/>
                <w:shd w:val="clear" w:color="auto" w:fill="FFFFFF"/>
                <w:rPrChange w:id="1281" w:author="Stuart McLarnon (NESO)" w:date="2025-01-22T13:21:00Z" w16du:dateUtc="2025-01-22T13:21:00Z">
                  <w:rPr>
                    <w:rStyle w:val="normaltextrun"/>
                    <w:rFonts w:ascii="Arial" w:hAnsi="Arial"/>
                    <w:color w:val="auto"/>
                    <w:shd w:val="clear" w:color="auto" w:fill="FFFFFF"/>
                  </w:rPr>
                </w:rPrChange>
              </w:rPr>
              <w:t xml:space="preserve"> and</w:t>
            </w:r>
            <w:r w:rsidRPr="00E2708F">
              <w:rPr>
                <w:rStyle w:val="normaltextrun"/>
                <w:rFonts w:ascii="Poppins" w:hAnsi="Poppins"/>
                <w:color w:val="auto"/>
                <w:shd w:val="clear" w:color="auto" w:fill="FFFFFF"/>
                <w:rPrChange w:id="1282" w:author="Stuart McLarnon (NESO)" w:date="2025-01-22T13:21:00Z" w16du:dateUtc="2025-01-22T13:21:00Z">
                  <w:rPr>
                    <w:rStyle w:val="normaltextrun"/>
                    <w:rFonts w:ascii="Arial" w:hAnsi="Arial"/>
                    <w:color w:val="auto"/>
                    <w:shd w:val="clear" w:color="auto" w:fill="FFFFFF"/>
                  </w:rPr>
                </w:rPrChange>
              </w:rPr>
              <w:t xml:space="preserve"> Test Plan.</w:t>
            </w:r>
          </w:p>
        </w:tc>
      </w:tr>
      <w:tr w:rsidR="004F5B16" w:rsidRPr="00701B06" w14:paraId="63F8B91F" w14:textId="77777777" w:rsidTr="00581B33">
        <w:tblPrEx>
          <w:tblW w:w="8387" w:type="dxa"/>
          <w:tblInd w:w="-897" w:type="dxa"/>
          <w:tblBorders>
            <w:top w:val="single" w:sz="4" w:space="0" w:color="3F0731"/>
            <w:bottom w:val="single" w:sz="4" w:space="0" w:color="3F0731"/>
            <w:insideH w:val="single" w:sz="4" w:space="0" w:color="3F0731"/>
          </w:tblBorders>
          <w:tblPrExChange w:id="1283" w:author="Stuart McLarnon (NESO)" w:date="2024-11-18T11:41:00Z">
            <w:tblPrEx>
              <w:tblW w:w="7797" w:type="dxa"/>
              <w:tblInd w:w="-897" w:type="dxa"/>
              <w:tblBorders>
                <w:top w:val="single" w:sz="4" w:space="0" w:color="3F0731"/>
                <w:bottom w:val="single" w:sz="4" w:space="0" w:color="3F0731"/>
                <w:insideH w:val="single" w:sz="4" w:space="0" w:color="3F0731"/>
              </w:tblBorders>
            </w:tblPrEx>
          </w:tblPrExChange>
        </w:tblPrEx>
        <w:trPr>
          <w:trPrChange w:id="1284" w:author="Stuart McLarnon (NESO)" w:date="2024-11-18T11:41:00Z">
            <w:trPr>
              <w:gridBefore w:val="4"/>
            </w:trPr>
          </w:trPrChange>
        </w:trPr>
        <w:tc>
          <w:tcPr>
            <w:tcW w:w="858" w:type="dxa"/>
            <w:tcPrChange w:id="1285" w:author="Stuart McLarnon (NESO)" w:date="2024-11-18T11:41:00Z">
              <w:tcPr>
                <w:tcW w:w="793" w:type="dxa"/>
              </w:tcPr>
            </w:tcPrChange>
          </w:tcPr>
          <w:p w14:paraId="263D4346" w14:textId="34FB083B" w:rsidR="004F5B16" w:rsidRPr="00701B06" w:rsidRDefault="004F5B16" w:rsidP="00501039">
            <w:pPr>
              <w:pStyle w:val="BodyText"/>
              <w:rPr>
                <w:rFonts w:ascii="Poppins" w:hAnsi="Poppins"/>
                <w:color w:val="auto"/>
                <w:rPrChange w:id="1286" w:author="Stuart McLarnon (NESO)" w:date="2024-11-18T11:41:00Z">
                  <w:rPr>
                    <w:color w:val="auto"/>
                  </w:rPr>
                </w:rPrChange>
              </w:rPr>
            </w:pPr>
            <w:r w:rsidRPr="00701B06">
              <w:rPr>
                <w:rFonts w:ascii="Poppins" w:hAnsi="Poppins"/>
                <w:color w:val="auto"/>
                <w:rPrChange w:id="1287" w:author="Stuart McLarnon (NESO)" w:date="2024-11-18T11:41:00Z">
                  <w:rPr>
                    <w:color w:val="auto"/>
                  </w:rPr>
                </w:rPrChange>
              </w:rPr>
              <w:t>Issue 5</w:t>
            </w:r>
          </w:p>
        </w:tc>
        <w:tc>
          <w:tcPr>
            <w:tcW w:w="1228" w:type="dxa"/>
            <w:tcPrChange w:id="1288" w:author="Stuart McLarnon (NESO)" w:date="2024-11-18T11:41:00Z">
              <w:tcPr>
                <w:tcW w:w="1037" w:type="dxa"/>
              </w:tcPr>
            </w:tcPrChange>
          </w:tcPr>
          <w:p w14:paraId="174AAD99" w14:textId="277340DB" w:rsidR="004F5B16" w:rsidRPr="00701B06" w:rsidRDefault="0008247C" w:rsidP="00501039">
            <w:pPr>
              <w:pStyle w:val="BodyText"/>
              <w:rPr>
                <w:rFonts w:ascii="Poppins" w:hAnsi="Poppins"/>
                <w:color w:val="auto"/>
                <w:rPrChange w:id="1289" w:author="Stuart McLarnon (NESO)" w:date="2024-11-18T11:41:00Z">
                  <w:rPr>
                    <w:color w:val="auto"/>
                  </w:rPr>
                </w:rPrChange>
              </w:rPr>
            </w:pPr>
            <w:r w:rsidRPr="00701B06">
              <w:rPr>
                <w:rFonts w:ascii="Poppins" w:hAnsi="Poppins"/>
                <w:color w:val="auto"/>
                <w:rPrChange w:id="1290" w:author="Stuart McLarnon (NESO)" w:date="2024-11-18T11:41:00Z">
                  <w:rPr>
                    <w:color w:val="auto"/>
                  </w:rPr>
                </w:rPrChange>
              </w:rPr>
              <w:t>March</w:t>
            </w:r>
            <w:r w:rsidR="004F5B16" w:rsidRPr="00701B06">
              <w:rPr>
                <w:rFonts w:ascii="Poppins" w:hAnsi="Poppins"/>
                <w:color w:val="auto"/>
                <w:rPrChange w:id="1291" w:author="Stuart McLarnon (NESO)" w:date="2024-11-18T11:41:00Z">
                  <w:rPr>
                    <w:color w:val="auto"/>
                  </w:rPr>
                </w:rPrChange>
              </w:rPr>
              <w:t xml:space="preserve"> 202</w:t>
            </w:r>
            <w:r w:rsidRPr="00701B06">
              <w:rPr>
                <w:rFonts w:ascii="Poppins" w:hAnsi="Poppins"/>
                <w:color w:val="auto"/>
                <w:rPrChange w:id="1292" w:author="Stuart McLarnon (NESO)" w:date="2024-11-18T11:41:00Z">
                  <w:rPr>
                    <w:color w:val="auto"/>
                  </w:rPr>
                </w:rPrChange>
              </w:rPr>
              <w:t>4</w:t>
            </w:r>
            <w:r w:rsidR="004F5B16" w:rsidRPr="00701B06">
              <w:rPr>
                <w:rFonts w:ascii="Poppins" w:hAnsi="Poppins"/>
                <w:color w:val="auto"/>
                <w:rPrChange w:id="1293" w:author="Stuart McLarnon (NESO)" w:date="2024-11-18T11:41:00Z">
                  <w:rPr>
                    <w:color w:val="auto"/>
                  </w:rPr>
                </w:rPrChange>
              </w:rPr>
              <w:t xml:space="preserve"> </w:t>
            </w:r>
          </w:p>
        </w:tc>
        <w:tc>
          <w:tcPr>
            <w:tcW w:w="1133" w:type="dxa"/>
            <w:tcPrChange w:id="1294" w:author="Stuart McLarnon (NESO)" w:date="2024-11-18T11:41:00Z">
              <w:tcPr>
                <w:tcW w:w="864" w:type="dxa"/>
              </w:tcPr>
            </w:tcPrChange>
          </w:tcPr>
          <w:p w14:paraId="26F27FE7" w14:textId="312C85F5" w:rsidR="004F5B16" w:rsidRPr="00701B06" w:rsidRDefault="004F5B16" w:rsidP="00501039">
            <w:pPr>
              <w:pStyle w:val="BodyText"/>
              <w:rPr>
                <w:rFonts w:ascii="Poppins" w:hAnsi="Poppins"/>
                <w:color w:val="auto"/>
                <w:rPrChange w:id="1295" w:author="Stuart McLarnon (NESO)" w:date="2024-11-18T11:41:00Z">
                  <w:rPr>
                    <w:color w:val="auto"/>
                  </w:rPr>
                </w:rPrChange>
              </w:rPr>
            </w:pPr>
            <w:del w:id="1296" w:author="Stuart McLarnon (NESO)" w:date="2024-11-18T11:41:00Z">
              <w:r w:rsidRPr="00D908B3">
                <w:rPr>
                  <w:color w:val="auto"/>
                </w:rPr>
                <w:delText>NGESO</w:delText>
              </w:r>
            </w:del>
            <w:ins w:id="1297" w:author="Stuart McLarnon (NESO)" w:date="2024-11-18T11:41:00Z">
              <w:r w:rsidR="007B4960">
                <w:rPr>
                  <w:rFonts w:ascii="Poppins" w:hAnsi="Poppins" w:cs="Poppins"/>
                  <w:color w:val="auto"/>
                </w:rPr>
                <w:t>NESO</w:t>
              </w:r>
            </w:ins>
          </w:p>
        </w:tc>
        <w:tc>
          <w:tcPr>
            <w:tcW w:w="5168" w:type="dxa"/>
            <w:tcPrChange w:id="1298" w:author="Stuart McLarnon (NESO)" w:date="2024-11-18T11:41:00Z">
              <w:tcPr>
                <w:tcW w:w="5103" w:type="dxa"/>
                <w:gridSpan w:val="2"/>
              </w:tcPr>
            </w:tcPrChange>
          </w:tcPr>
          <w:p w14:paraId="40219909" w14:textId="780F9AF1" w:rsidR="004F5B16" w:rsidRPr="00701B06" w:rsidRDefault="004F5B16" w:rsidP="00981B62">
            <w:pPr>
              <w:pStyle w:val="BodyText"/>
              <w:jc w:val="both"/>
              <w:rPr>
                <w:rStyle w:val="normaltextrun"/>
                <w:rFonts w:ascii="Poppins" w:hAnsi="Poppins"/>
                <w:color w:val="auto"/>
                <w:shd w:val="clear" w:color="auto" w:fill="FFFFFF"/>
                <w:rPrChange w:id="1299" w:author="Stuart McLarnon (NESO)" w:date="2024-11-18T11:41:00Z">
                  <w:rPr>
                    <w:rStyle w:val="normaltextrun"/>
                    <w:rFonts w:ascii="Arial" w:hAnsi="Arial"/>
                    <w:color w:val="auto"/>
                    <w:shd w:val="clear" w:color="auto" w:fill="FFFFFF"/>
                  </w:rPr>
                </w:rPrChange>
              </w:rPr>
            </w:pPr>
            <w:r w:rsidRPr="00701B06">
              <w:rPr>
                <w:rStyle w:val="normaltextrun"/>
                <w:rFonts w:ascii="Poppins" w:hAnsi="Poppins"/>
                <w:color w:val="auto"/>
                <w:shd w:val="clear" w:color="auto" w:fill="FFFFFF"/>
                <w:rPrChange w:id="1300" w:author="Stuart McLarnon (NESO)" w:date="2024-11-18T11:41:00Z">
                  <w:rPr>
                    <w:rStyle w:val="normaltextrun"/>
                    <w:rFonts w:ascii="Arial" w:hAnsi="Arial"/>
                    <w:color w:val="auto"/>
                    <w:shd w:val="clear" w:color="auto" w:fill="FFFFFF"/>
                  </w:rPr>
                </w:rPrChange>
              </w:rPr>
              <w:t>Refresh of document to reflect implementation</w:t>
            </w:r>
            <w:r w:rsidRPr="00701B06">
              <w:rPr>
                <w:rStyle w:val="normaltextrun"/>
                <w:rFonts w:ascii="Poppins" w:hAnsi="Poppins"/>
                <w:shd w:val="clear" w:color="auto" w:fill="FFFFFF"/>
                <w:rPrChange w:id="1301" w:author="Stuart McLarnon (NESO)" w:date="2024-11-18T11:41:00Z">
                  <w:rPr>
                    <w:rStyle w:val="normaltextrun"/>
                    <w:rFonts w:ascii="Arial" w:hAnsi="Arial"/>
                    <w:shd w:val="clear" w:color="auto" w:fill="FFFFFF"/>
                  </w:rPr>
                </w:rPrChange>
              </w:rPr>
              <w:t xml:space="preserve"> of the Electricity</w:t>
            </w:r>
            <w:r w:rsidR="005E2549" w:rsidRPr="00701B06">
              <w:rPr>
                <w:rStyle w:val="normaltextrun"/>
                <w:rFonts w:ascii="Poppins" w:hAnsi="Poppins"/>
                <w:shd w:val="clear" w:color="auto" w:fill="FFFFFF"/>
                <w:rPrChange w:id="1302" w:author="Stuart McLarnon (NESO)" w:date="2024-11-18T11:41:00Z">
                  <w:rPr>
                    <w:rStyle w:val="normaltextrun"/>
                    <w:rFonts w:ascii="Arial" w:hAnsi="Arial"/>
                    <w:shd w:val="clear" w:color="auto" w:fill="FFFFFF"/>
                  </w:rPr>
                </w:rPrChange>
              </w:rPr>
              <w:t xml:space="preserve"> </w:t>
            </w:r>
            <w:r w:rsidRPr="00701B06">
              <w:rPr>
                <w:rStyle w:val="normaltextrun"/>
                <w:rFonts w:ascii="Poppins" w:hAnsi="Poppins"/>
                <w:shd w:val="clear" w:color="auto" w:fill="FFFFFF"/>
                <w:rPrChange w:id="1303" w:author="Stuart McLarnon (NESO)" w:date="2024-11-18T11:41:00Z">
                  <w:rPr>
                    <w:rStyle w:val="normaltextrun"/>
                    <w:rFonts w:ascii="Arial" w:hAnsi="Arial"/>
                    <w:shd w:val="clear" w:color="auto" w:fill="FFFFFF"/>
                  </w:rPr>
                </w:rPrChange>
              </w:rPr>
              <w:t>System</w:t>
            </w:r>
            <w:r w:rsidR="005E2549" w:rsidRPr="00701B06">
              <w:rPr>
                <w:rStyle w:val="normaltextrun"/>
                <w:rFonts w:ascii="Poppins" w:hAnsi="Poppins"/>
                <w:shd w:val="clear" w:color="auto" w:fill="FFFFFF"/>
                <w:rPrChange w:id="1304" w:author="Stuart McLarnon (NESO)" w:date="2024-11-18T11:41:00Z">
                  <w:rPr>
                    <w:rStyle w:val="normaltextrun"/>
                    <w:rFonts w:ascii="Arial" w:hAnsi="Arial"/>
                    <w:shd w:val="clear" w:color="auto" w:fill="FFFFFF"/>
                  </w:rPr>
                </w:rPrChange>
              </w:rPr>
              <w:t xml:space="preserve"> </w:t>
            </w:r>
            <w:r w:rsidR="00F01692" w:rsidRPr="00701B06">
              <w:rPr>
                <w:rStyle w:val="normaltextrun"/>
                <w:rFonts w:ascii="Poppins" w:hAnsi="Poppins"/>
                <w:shd w:val="clear" w:color="auto" w:fill="FFFFFF"/>
                <w:rPrChange w:id="1305" w:author="Stuart McLarnon (NESO)" w:date="2024-11-18T11:41:00Z">
                  <w:rPr>
                    <w:rStyle w:val="normaltextrun"/>
                    <w:rFonts w:ascii="Arial" w:hAnsi="Arial"/>
                    <w:shd w:val="clear" w:color="auto" w:fill="FFFFFF"/>
                  </w:rPr>
                </w:rPrChange>
              </w:rPr>
              <w:t>Restoration</w:t>
            </w:r>
            <w:r w:rsidR="00DB2A9C" w:rsidRPr="00701B06">
              <w:rPr>
                <w:rStyle w:val="normaltextrun"/>
                <w:rFonts w:ascii="Poppins" w:hAnsi="Poppins"/>
                <w:shd w:val="clear" w:color="auto" w:fill="FFFFFF"/>
                <w:rPrChange w:id="1306" w:author="Stuart McLarnon (NESO)" w:date="2024-11-18T11:41:00Z">
                  <w:rPr>
                    <w:rStyle w:val="normaltextrun"/>
                    <w:rFonts w:ascii="Arial" w:hAnsi="Arial"/>
                    <w:shd w:val="clear" w:color="auto" w:fill="FFFFFF"/>
                  </w:rPr>
                </w:rPrChange>
              </w:rPr>
              <w:t xml:space="preserve"> </w:t>
            </w:r>
            <w:r w:rsidR="00F01692" w:rsidRPr="00701B06">
              <w:rPr>
                <w:rStyle w:val="normaltextrun"/>
                <w:rFonts w:ascii="Poppins" w:hAnsi="Poppins"/>
                <w:shd w:val="clear" w:color="auto" w:fill="FFFFFF"/>
                <w:rPrChange w:id="1307" w:author="Stuart McLarnon (NESO)" w:date="2024-11-18T11:41:00Z">
                  <w:rPr>
                    <w:rStyle w:val="normaltextrun"/>
                    <w:rFonts w:ascii="Arial" w:hAnsi="Arial"/>
                    <w:shd w:val="clear" w:color="auto" w:fill="FFFFFF"/>
                  </w:rPr>
                </w:rPrChange>
              </w:rPr>
              <w:t>Standard</w:t>
            </w:r>
            <w:r w:rsidRPr="00701B06">
              <w:rPr>
                <w:rStyle w:val="normaltextrun"/>
                <w:rFonts w:ascii="Poppins" w:hAnsi="Poppins"/>
                <w:color w:val="auto"/>
                <w:shd w:val="clear" w:color="auto" w:fill="FFFFFF"/>
                <w:rPrChange w:id="1308" w:author="Stuart McLarnon (NESO)" w:date="2024-11-18T11:41:00Z">
                  <w:rPr>
                    <w:rStyle w:val="normaltextrun"/>
                    <w:rFonts w:ascii="Arial" w:hAnsi="Arial"/>
                    <w:color w:val="auto"/>
                    <w:shd w:val="clear" w:color="auto" w:fill="FFFFFF"/>
                  </w:rPr>
                </w:rPrChange>
              </w:rPr>
              <w:t> (GC0</w:t>
            </w:r>
            <w:r w:rsidR="00F01692" w:rsidRPr="00701B06">
              <w:rPr>
                <w:rStyle w:val="normaltextrun"/>
                <w:rFonts w:ascii="Poppins" w:hAnsi="Poppins"/>
                <w:color w:val="auto"/>
                <w:shd w:val="clear" w:color="auto" w:fill="FFFFFF"/>
                <w:rPrChange w:id="1309" w:author="Stuart McLarnon (NESO)" w:date="2024-11-18T11:41:00Z">
                  <w:rPr>
                    <w:rStyle w:val="normaltextrun"/>
                    <w:rFonts w:ascii="Arial" w:hAnsi="Arial"/>
                    <w:color w:val="auto"/>
                    <w:shd w:val="clear" w:color="auto" w:fill="FFFFFF"/>
                  </w:rPr>
                </w:rPrChange>
              </w:rPr>
              <w:t>156)</w:t>
            </w:r>
            <w:r w:rsidRPr="00701B06">
              <w:rPr>
                <w:rStyle w:val="normaltextrun"/>
                <w:rFonts w:ascii="Poppins" w:hAnsi="Poppins"/>
                <w:color w:val="auto"/>
                <w:shd w:val="clear" w:color="auto" w:fill="FFFFFF"/>
                <w:rPrChange w:id="1310" w:author="Stuart McLarnon (NESO)" w:date="2024-11-18T11:41:00Z">
                  <w:rPr>
                    <w:rStyle w:val="normaltextrun"/>
                    <w:rFonts w:ascii="Arial" w:hAnsi="Arial"/>
                    <w:color w:val="auto"/>
                    <w:shd w:val="clear" w:color="auto" w:fill="FFFFFF"/>
                  </w:rPr>
                </w:rPrChange>
              </w:rPr>
              <w:t>,</w:t>
            </w:r>
            <w:r w:rsidR="005E2549" w:rsidRPr="00701B06">
              <w:rPr>
                <w:rStyle w:val="normaltextrun"/>
                <w:rFonts w:ascii="Poppins" w:hAnsi="Poppins"/>
                <w:color w:val="auto"/>
                <w:shd w:val="clear" w:color="auto" w:fill="FFFFFF"/>
                <w:rPrChange w:id="1311" w:author="Stuart McLarnon (NESO)" w:date="2024-11-18T11:41:00Z">
                  <w:rPr>
                    <w:rStyle w:val="normaltextrun"/>
                    <w:rFonts w:ascii="Arial" w:hAnsi="Arial"/>
                    <w:color w:val="auto"/>
                    <w:shd w:val="clear" w:color="auto" w:fill="FFFFFF"/>
                  </w:rPr>
                </w:rPrChange>
              </w:rPr>
              <w:t xml:space="preserve"> </w:t>
            </w:r>
            <w:r w:rsidR="00F01692" w:rsidRPr="00701B06">
              <w:rPr>
                <w:rStyle w:val="normaltextrun"/>
                <w:rFonts w:ascii="Poppins" w:hAnsi="Poppins"/>
                <w:color w:val="auto"/>
                <w:shd w:val="clear" w:color="auto" w:fill="FFFFFF"/>
                <w:rPrChange w:id="1312" w:author="Stuart McLarnon (NESO)" w:date="2024-11-18T11:41:00Z">
                  <w:rPr>
                    <w:rStyle w:val="normaltextrun"/>
                    <w:rFonts w:ascii="Arial" w:hAnsi="Arial"/>
                    <w:color w:val="auto"/>
                    <w:shd w:val="clear" w:color="auto" w:fill="FFFFFF"/>
                  </w:rPr>
                </w:rPrChange>
              </w:rPr>
              <w:t>Distributed Re-Start</w:t>
            </w:r>
            <w:r w:rsidRPr="00701B06">
              <w:rPr>
                <w:rStyle w:val="normaltextrun"/>
                <w:rFonts w:ascii="Poppins" w:hAnsi="Poppins"/>
                <w:color w:val="auto"/>
                <w:shd w:val="clear" w:color="auto" w:fill="FFFFFF"/>
                <w:rPrChange w:id="1313" w:author="Stuart McLarnon (NESO)" w:date="2024-11-18T11:41:00Z">
                  <w:rPr>
                    <w:rStyle w:val="normaltextrun"/>
                    <w:rFonts w:ascii="Arial" w:hAnsi="Arial"/>
                    <w:color w:val="auto"/>
                    <w:shd w:val="clear" w:color="auto" w:fill="FFFFFF"/>
                  </w:rPr>
                </w:rPrChange>
              </w:rPr>
              <w:t xml:space="preserve"> and Test Plan. </w:t>
            </w:r>
            <w:r w:rsidRPr="00701B06">
              <w:rPr>
                <w:rStyle w:val="eop"/>
                <w:rFonts w:ascii="Poppins" w:hAnsi="Poppins"/>
                <w:color w:val="auto"/>
                <w:shd w:val="clear" w:color="auto" w:fill="FFFFFF"/>
                <w:rPrChange w:id="1314" w:author="Stuart McLarnon (NESO)" w:date="2024-11-18T11:41:00Z">
                  <w:rPr>
                    <w:rStyle w:val="eop"/>
                    <w:rFonts w:ascii="Arial" w:hAnsi="Arial"/>
                    <w:color w:val="auto"/>
                    <w:shd w:val="clear" w:color="auto" w:fill="FFFFFF"/>
                  </w:rPr>
                </w:rPrChange>
              </w:rPr>
              <w:t> </w:t>
            </w:r>
          </w:p>
        </w:tc>
      </w:tr>
      <w:tr w:rsidR="00FF3E3B" w:rsidRPr="00701B06" w14:paraId="670A6943" w14:textId="77777777" w:rsidTr="00581B33">
        <w:trPr>
          <w:ins w:id="1315" w:author="Stuart McLarnon (NESO)" w:date="2024-11-18T11:41:00Z"/>
        </w:trPr>
        <w:tc>
          <w:tcPr>
            <w:tcW w:w="858" w:type="dxa"/>
          </w:tcPr>
          <w:p w14:paraId="32D839F7" w14:textId="02CB8B76" w:rsidR="00FF3E3B" w:rsidRPr="00701B06" w:rsidRDefault="00FF3E3B" w:rsidP="00FF3E3B">
            <w:pPr>
              <w:pStyle w:val="BodyText"/>
              <w:rPr>
                <w:ins w:id="1316" w:author="Stuart McLarnon (NESO)" w:date="2024-11-18T11:41:00Z"/>
                <w:rFonts w:ascii="Poppins" w:hAnsi="Poppins" w:cs="Poppins"/>
                <w:color w:val="auto"/>
              </w:rPr>
            </w:pPr>
            <w:ins w:id="1317" w:author="Stuart McLarnon (NESO)" w:date="2024-11-18T11:41:00Z">
              <w:r w:rsidRPr="00701B06">
                <w:rPr>
                  <w:rFonts w:ascii="Poppins" w:hAnsi="Poppins" w:cs="Poppins"/>
                  <w:color w:val="auto"/>
                </w:rPr>
                <w:t xml:space="preserve">Issue </w:t>
              </w:r>
              <w:r>
                <w:rPr>
                  <w:rFonts w:ascii="Poppins" w:hAnsi="Poppins" w:cs="Poppins"/>
                  <w:color w:val="auto"/>
                </w:rPr>
                <w:t>6</w:t>
              </w:r>
            </w:ins>
          </w:p>
        </w:tc>
        <w:tc>
          <w:tcPr>
            <w:tcW w:w="1228" w:type="dxa"/>
          </w:tcPr>
          <w:p w14:paraId="2C347B32" w14:textId="5DDFBBBB" w:rsidR="00FF3E3B" w:rsidRPr="00701B06" w:rsidRDefault="00E2708F" w:rsidP="00FF3E3B">
            <w:pPr>
              <w:pStyle w:val="BodyText"/>
              <w:rPr>
                <w:ins w:id="1318" w:author="Stuart McLarnon (NESO)" w:date="2024-11-18T11:41:00Z"/>
                <w:rFonts w:ascii="Poppins" w:hAnsi="Poppins" w:cs="Poppins"/>
                <w:color w:val="auto"/>
              </w:rPr>
            </w:pPr>
            <w:ins w:id="1319" w:author="Stuart McLarnon (NESO)" w:date="2025-01-22T13:21:00Z" w16du:dateUtc="2025-01-22T13:21:00Z">
              <w:r>
                <w:rPr>
                  <w:rFonts w:ascii="Poppins" w:hAnsi="Poppins" w:cs="Poppins"/>
                  <w:color w:val="auto"/>
                </w:rPr>
                <w:t>January 2025</w:t>
              </w:r>
            </w:ins>
          </w:p>
        </w:tc>
        <w:tc>
          <w:tcPr>
            <w:tcW w:w="1133" w:type="dxa"/>
          </w:tcPr>
          <w:p w14:paraId="7466E50F" w14:textId="4612E670" w:rsidR="00FF3E3B" w:rsidRDefault="007B4960" w:rsidP="00FF3E3B">
            <w:pPr>
              <w:pStyle w:val="BodyText"/>
              <w:rPr>
                <w:ins w:id="1320" w:author="Stuart McLarnon (NESO)" w:date="2024-11-18T11:41:00Z"/>
                <w:rFonts w:ascii="Poppins" w:hAnsi="Poppins" w:cs="Poppins"/>
                <w:color w:val="auto"/>
              </w:rPr>
            </w:pPr>
            <w:ins w:id="1321" w:author="Stuart McLarnon (NESO)" w:date="2024-11-18T11:41:00Z">
              <w:r>
                <w:rPr>
                  <w:rFonts w:ascii="Poppins" w:hAnsi="Poppins" w:cs="Poppins"/>
                  <w:color w:val="auto"/>
                </w:rPr>
                <w:t>NESO</w:t>
              </w:r>
            </w:ins>
          </w:p>
        </w:tc>
        <w:tc>
          <w:tcPr>
            <w:tcW w:w="5168" w:type="dxa"/>
          </w:tcPr>
          <w:p w14:paraId="2A6E5D9F" w14:textId="5C2EEA9B" w:rsidR="00FF3E3B" w:rsidRPr="00701B06" w:rsidRDefault="00FF3E3B" w:rsidP="00FF3E3B">
            <w:pPr>
              <w:pStyle w:val="BodyText"/>
              <w:jc w:val="both"/>
              <w:rPr>
                <w:ins w:id="1322" w:author="Stuart McLarnon (NESO)" w:date="2024-11-18T11:41:00Z"/>
                <w:rStyle w:val="normaltextrun"/>
                <w:rFonts w:ascii="Poppins" w:hAnsi="Poppins" w:cs="Poppins"/>
                <w:color w:val="auto"/>
                <w:shd w:val="clear" w:color="auto" w:fill="FFFFFF"/>
              </w:rPr>
            </w:pPr>
            <w:ins w:id="1323" w:author="Stuart McLarnon (NESO)" w:date="2024-11-18T11:41:00Z">
              <w:r w:rsidRPr="00701B06">
                <w:rPr>
                  <w:rStyle w:val="normaltextrun"/>
                  <w:rFonts w:ascii="Poppins" w:hAnsi="Poppins" w:cs="Poppins"/>
                  <w:color w:val="auto"/>
                  <w:shd w:val="clear" w:color="auto" w:fill="FFFFFF"/>
                </w:rPr>
                <w:t>Refresh of document</w:t>
              </w:r>
              <w:r>
                <w:rPr>
                  <w:rStyle w:val="normaltextrun"/>
                  <w:rFonts w:ascii="Poppins" w:hAnsi="Poppins" w:cs="Poppins"/>
                  <w:color w:val="auto"/>
                  <w:shd w:val="clear" w:color="auto" w:fill="FFFFFF"/>
                </w:rPr>
                <w:t>’s style and format</w:t>
              </w:r>
            </w:ins>
            <w:ins w:id="1324" w:author="Stuart McLarnon (NESO)" w:date="2025-01-22T13:22:00Z" w16du:dateUtc="2025-01-22T13:22:00Z">
              <w:r w:rsidR="000D415D">
                <w:rPr>
                  <w:rStyle w:val="normaltextrun"/>
                  <w:rFonts w:ascii="Poppins" w:hAnsi="Poppins" w:cs="Poppins"/>
                  <w:color w:val="auto"/>
                  <w:shd w:val="clear" w:color="auto" w:fill="FFFFFF"/>
                </w:rPr>
                <w:t>.</w:t>
              </w:r>
            </w:ins>
          </w:p>
        </w:tc>
      </w:tr>
    </w:tbl>
    <w:p w14:paraId="27072868" w14:textId="6F0E693D" w:rsidR="007D79A1" w:rsidRDefault="007D79A1" w:rsidP="00580389">
      <w:pPr>
        <w:pStyle w:val="BodyText"/>
        <w:rPr>
          <w:ins w:id="1325" w:author="Stuart McLarnon (NESO)" w:date="2025-01-22T13:38:00Z" w16du:dateUtc="2025-01-22T13:38:00Z"/>
          <w:rFonts w:ascii="Poppins" w:hAnsi="Poppins"/>
        </w:rPr>
      </w:pPr>
    </w:p>
    <w:p w14:paraId="16E834D6" w14:textId="77777777" w:rsidR="007D79A1" w:rsidRDefault="007D79A1">
      <w:pPr>
        <w:rPr>
          <w:ins w:id="1326" w:author="Stuart McLarnon (NESO)" w:date="2025-01-22T13:38:00Z" w16du:dateUtc="2025-01-22T13:38:00Z"/>
          <w:rFonts w:ascii="Poppins" w:hAnsi="Poppins"/>
        </w:rPr>
      </w:pPr>
      <w:ins w:id="1327" w:author="Stuart McLarnon (NESO)" w:date="2025-01-22T13:38:00Z" w16du:dateUtc="2025-01-22T13:38:00Z">
        <w:r>
          <w:rPr>
            <w:rFonts w:ascii="Poppins" w:hAnsi="Poppins"/>
          </w:rPr>
          <w:br w:type="page"/>
        </w:r>
      </w:ins>
    </w:p>
    <w:p w14:paraId="02C8DE8D" w14:textId="1723CBEE" w:rsidR="00C540BB" w:rsidRPr="00701B06" w:rsidDel="007D79A1" w:rsidRDefault="00C540BB" w:rsidP="00580389">
      <w:pPr>
        <w:pStyle w:val="BodyText"/>
        <w:rPr>
          <w:del w:id="1328" w:author="Stuart McLarnon (NESO)" w:date="2025-01-22T13:39:00Z" w16du:dateUtc="2025-01-22T13:39:00Z"/>
          <w:rFonts w:ascii="Poppins" w:hAnsi="Poppins"/>
          <w:rPrChange w:id="1329" w:author="Stuart McLarnon (NESO)" w:date="2024-11-18T11:41:00Z">
            <w:rPr>
              <w:del w:id="1330" w:author="Stuart McLarnon (NESO)" w:date="2025-01-22T13:39:00Z" w16du:dateUtc="2025-01-22T13:39:00Z"/>
            </w:rPr>
          </w:rPrChange>
        </w:rPr>
      </w:pPr>
    </w:p>
    <w:p w14:paraId="089E14D3" w14:textId="298BB94E" w:rsidR="006835CA" w:rsidRPr="00D70D71" w:rsidRDefault="000226A1" w:rsidP="00580389">
      <w:pPr>
        <w:pStyle w:val="Heading1"/>
        <w:rPr>
          <w:rFonts w:ascii="Poppins Medium" w:hAnsi="Poppins Medium"/>
          <w:color w:val="3F0731"/>
          <w:sz w:val="32"/>
          <w:rPrChange w:id="1331" w:author="Stuart McLarnon (NESO)" w:date="2024-11-18T11:41:00Z">
            <w:rPr/>
          </w:rPrChange>
        </w:rPr>
      </w:pPr>
      <w:bookmarkStart w:id="1332" w:name="_Toc128731896"/>
      <w:bookmarkStart w:id="1333" w:name="_Toc188439565"/>
      <w:r w:rsidRPr="00D70D71">
        <w:rPr>
          <w:rFonts w:ascii="Poppins Medium" w:hAnsi="Poppins Medium"/>
          <w:color w:val="3F0731"/>
          <w:sz w:val="32"/>
          <w:rPrChange w:id="1334" w:author="Stuart McLarnon (NESO)" w:date="2024-11-18T11:41:00Z">
            <w:rPr/>
          </w:rPrChange>
        </w:rPr>
        <w:t>I</w:t>
      </w:r>
      <w:r w:rsidR="00BB1CAF" w:rsidRPr="00D70D71">
        <w:rPr>
          <w:rFonts w:ascii="Poppins Medium" w:hAnsi="Poppins Medium"/>
          <w:color w:val="3F0731"/>
          <w:sz w:val="32"/>
          <w:rPrChange w:id="1335" w:author="Stuart McLarnon (NESO)" w:date="2024-11-18T11:41:00Z">
            <w:rPr/>
          </w:rPrChange>
        </w:rPr>
        <w:t>ntroduction</w:t>
      </w:r>
      <w:bookmarkEnd w:id="1332"/>
      <w:bookmarkEnd w:id="1333"/>
      <w:r w:rsidRPr="00D70D71">
        <w:rPr>
          <w:rFonts w:ascii="Poppins Medium" w:hAnsi="Poppins Medium"/>
          <w:color w:val="3F0731"/>
          <w:sz w:val="32"/>
          <w:rPrChange w:id="1336" w:author="Stuart McLarnon (NESO)" w:date="2024-11-18T11:41:00Z">
            <w:rPr/>
          </w:rPrChange>
        </w:rPr>
        <w:t xml:space="preserve"> </w:t>
      </w:r>
    </w:p>
    <w:p w14:paraId="6F29F53A" w14:textId="77777777" w:rsidR="006835CA" w:rsidRPr="00701B06" w:rsidRDefault="006835CA" w:rsidP="00157370">
      <w:pPr>
        <w:pStyle w:val="BodyText"/>
        <w:rPr>
          <w:rFonts w:ascii="Poppins" w:hAnsi="Poppins"/>
          <w:rPrChange w:id="1337" w:author="Stuart McLarnon (NESO)" w:date="2024-11-18T11:41:00Z">
            <w:rPr/>
          </w:rPrChange>
        </w:rPr>
      </w:pPr>
    </w:p>
    <w:p w14:paraId="5222B570" w14:textId="43C322AC" w:rsidR="000226A1" w:rsidRPr="00701B06" w:rsidRDefault="000226A1" w:rsidP="00157370">
      <w:pPr>
        <w:jc w:val="both"/>
        <w:rPr>
          <w:rFonts w:ascii="Poppins" w:hAnsi="Poppins"/>
          <w:color w:val="auto"/>
          <w:rPrChange w:id="1338" w:author="Stuart McLarnon (NESO)" w:date="2024-11-18T11:41:00Z">
            <w:rPr>
              <w:color w:val="auto"/>
            </w:rPr>
          </w:rPrChange>
        </w:rPr>
      </w:pPr>
      <w:r w:rsidRPr="00701B06">
        <w:rPr>
          <w:rFonts w:ascii="Poppins" w:hAnsi="Poppins"/>
          <w:color w:val="auto"/>
          <w:rPrChange w:id="1339" w:author="Stuart McLarnon (NESO)" w:date="2024-11-18T11:41:00Z">
            <w:rPr>
              <w:color w:val="auto"/>
            </w:rPr>
          </w:rPrChange>
        </w:rPr>
        <w:t xml:space="preserve">The </w:t>
      </w:r>
      <w:r w:rsidR="007F6034" w:rsidRPr="00701B06">
        <w:rPr>
          <w:rFonts w:ascii="Poppins" w:hAnsi="Poppins"/>
          <w:i/>
          <w:color w:val="auto"/>
          <w:rPrChange w:id="1340" w:author="Stuart McLarnon (NESO)" w:date="2024-11-18T11:41:00Z">
            <w:rPr>
              <w:i/>
              <w:color w:val="auto"/>
            </w:rPr>
          </w:rPrChange>
        </w:rPr>
        <w:t>European</w:t>
      </w:r>
      <w:r w:rsidR="007F6034" w:rsidRPr="00701B06">
        <w:rPr>
          <w:rFonts w:ascii="Poppins" w:hAnsi="Poppins"/>
          <w:color w:val="auto"/>
          <w:rPrChange w:id="1341" w:author="Stuart McLarnon (NESO)" w:date="2024-11-18T11:41:00Z">
            <w:rPr>
              <w:color w:val="auto"/>
            </w:rPr>
          </w:rPrChange>
        </w:rPr>
        <w:t xml:space="preserve"> </w:t>
      </w:r>
      <w:r w:rsidRPr="00701B06">
        <w:rPr>
          <w:rFonts w:ascii="Poppins" w:hAnsi="Poppins"/>
          <w:i/>
          <w:color w:val="auto"/>
          <w:rPrChange w:id="1342" w:author="Stuart McLarnon (NESO)" w:date="2024-11-18T11:41:00Z">
            <w:rPr>
              <w:i/>
              <w:color w:val="auto"/>
            </w:rPr>
          </w:rPrChange>
        </w:rPr>
        <w:t>Network Code on Emergency &amp; Restoration</w:t>
      </w:r>
      <w:r w:rsidRPr="00701B06">
        <w:rPr>
          <w:rStyle w:val="FootnoteReference"/>
          <w:rFonts w:ascii="Poppins" w:hAnsi="Poppins"/>
          <w:color w:val="auto"/>
          <w:rPrChange w:id="1343" w:author="Stuart McLarnon (NESO)" w:date="2024-11-18T11:41:00Z">
            <w:rPr>
              <w:rStyle w:val="FootnoteReference"/>
              <w:color w:val="auto"/>
            </w:rPr>
          </w:rPrChange>
        </w:rPr>
        <w:footnoteReference w:id="2"/>
      </w:r>
      <w:r w:rsidRPr="00701B06">
        <w:rPr>
          <w:rFonts w:ascii="Poppins" w:hAnsi="Poppins"/>
          <w:color w:val="auto"/>
          <w:rPrChange w:id="1352" w:author="Stuart McLarnon (NESO)" w:date="2024-11-18T11:41:00Z">
            <w:rPr>
              <w:color w:val="auto"/>
            </w:rPr>
          </w:rPrChange>
        </w:rPr>
        <w:t xml:space="preserve"> (</w:t>
      </w:r>
      <w:r w:rsidR="003C6529" w:rsidRPr="00701B06">
        <w:rPr>
          <w:rFonts w:ascii="Poppins" w:hAnsi="Poppins"/>
          <w:b/>
          <w:i/>
          <w:color w:val="auto"/>
          <w:rPrChange w:id="1353" w:author="Stuart McLarnon (NESO)" w:date="2024-11-18T11:41:00Z">
            <w:rPr>
              <w:b/>
              <w:i/>
              <w:color w:val="auto"/>
            </w:rPr>
          </w:rPrChange>
        </w:rPr>
        <w:t>EU NCER</w:t>
      </w:r>
      <w:r w:rsidRPr="00701B06">
        <w:rPr>
          <w:rFonts w:ascii="Poppins" w:hAnsi="Poppins"/>
          <w:color w:val="auto"/>
          <w:rPrChange w:id="1354" w:author="Stuart McLarnon (NESO)" w:date="2024-11-18T11:41:00Z">
            <w:rPr>
              <w:color w:val="auto"/>
            </w:rPr>
          </w:rPrChange>
        </w:rPr>
        <w:t xml:space="preserve">) came into force on 18 December 2017.  </w:t>
      </w:r>
      <w:r w:rsidR="009450AD" w:rsidRPr="00701B06">
        <w:rPr>
          <w:rFonts w:ascii="Poppins" w:hAnsi="Poppins"/>
          <w:color w:val="auto"/>
          <w:rPrChange w:id="1355" w:author="Stuart McLarnon (NESO)" w:date="2024-11-18T11:41:00Z">
            <w:rPr>
              <w:color w:val="auto"/>
            </w:rPr>
          </w:rPrChange>
        </w:rPr>
        <w:t>T</w:t>
      </w:r>
      <w:r w:rsidR="0010122A" w:rsidRPr="00701B06">
        <w:rPr>
          <w:rFonts w:ascii="Poppins" w:hAnsi="Poppins"/>
          <w:color w:val="auto"/>
          <w:rPrChange w:id="1356" w:author="Stuart McLarnon (NESO)" w:date="2024-11-18T11:41:00Z">
            <w:rPr>
              <w:color w:val="auto"/>
            </w:rPr>
          </w:rPrChange>
        </w:rPr>
        <w:t>his document is the</w:t>
      </w:r>
      <w:r w:rsidRPr="00701B06">
        <w:rPr>
          <w:rFonts w:ascii="Poppins" w:hAnsi="Poppins"/>
          <w:color w:val="auto"/>
          <w:rPrChange w:id="1357" w:author="Stuart McLarnon (NESO)" w:date="2024-11-18T11:41:00Z">
            <w:rPr>
              <w:color w:val="auto"/>
            </w:rPr>
          </w:rPrChange>
        </w:rPr>
        <w:t xml:space="preserve"> GB System Defence Plan </w:t>
      </w:r>
      <w:r w:rsidR="005A53CF" w:rsidRPr="00701B06">
        <w:rPr>
          <w:rFonts w:ascii="Poppins" w:hAnsi="Poppins"/>
          <w:color w:val="auto"/>
          <w:rPrChange w:id="1358" w:author="Stuart McLarnon (NESO)" w:date="2024-11-18T11:41:00Z">
            <w:rPr>
              <w:color w:val="auto"/>
            </w:rPr>
          </w:rPrChange>
        </w:rPr>
        <w:t>prepared by</w:t>
      </w:r>
      <w:r w:rsidR="008B1EC3" w:rsidRPr="00701B06">
        <w:rPr>
          <w:rFonts w:ascii="Poppins" w:hAnsi="Poppins"/>
          <w:color w:val="auto"/>
          <w:rPrChange w:id="1359" w:author="Stuart McLarnon (NESO)" w:date="2024-11-18T11:41:00Z">
            <w:rPr>
              <w:color w:val="auto"/>
            </w:rPr>
          </w:rPrChange>
        </w:rPr>
        <w:t xml:space="preserve"> </w:t>
      </w:r>
      <w:r w:rsidRPr="00701B06">
        <w:rPr>
          <w:rFonts w:ascii="Poppins" w:hAnsi="Poppins"/>
          <w:color w:val="auto"/>
          <w:rPrChange w:id="1360" w:author="Stuart McLarnon (NESO)" w:date="2024-11-18T11:41:00Z">
            <w:rPr>
              <w:color w:val="auto"/>
            </w:rPr>
          </w:rPrChange>
        </w:rPr>
        <w:t>the GB National Electricity Transmission System Operator.</w:t>
      </w:r>
    </w:p>
    <w:p w14:paraId="2F92B945" w14:textId="0837DC25" w:rsidR="000923D5" w:rsidRPr="00701B06" w:rsidRDefault="000226A1" w:rsidP="00157370">
      <w:pPr>
        <w:jc w:val="both"/>
        <w:rPr>
          <w:rFonts w:ascii="Poppins" w:hAnsi="Poppins"/>
          <w:color w:val="auto"/>
          <w:rPrChange w:id="1361" w:author="Stuart McLarnon (NESO)" w:date="2024-11-18T11:41:00Z">
            <w:rPr>
              <w:color w:val="auto"/>
            </w:rPr>
          </w:rPrChange>
        </w:rPr>
      </w:pPr>
      <w:r w:rsidRPr="00701B06">
        <w:rPr>
          <w:rFonts w:ascii="Poppins" w:hAnsi="Poppins"/>
          <w:color w:val="auto"/>
          <w:rPrChange w:id="1362" w:author="Stuart McLarnon (NESO)" w:date="2024-11-18T11:41:00Z">
            <w:rPr>
              <w:color w:val="auto"/>
            </w:rPr>
          </w:rPrChange>
        </w:rPr>
        <w:t xml:space="preserve">As provided for in the </w:t>
      </w:r>
      <w:r w:rsidR="003C6529" w:rsidRPr="00701B06">
        <w:rPr>
          <w:rFonts w:ascii="Poppins" w:hAnsi="Poppins"/>
          <w:color w:val="auto"/>
          <w:rPrChange w:id="1363" w:author="Stuart McLarnon (NESO)" w:date="2024-11-18T11:41:00Z">
            <w:rPr>
              <w:color w:val="auto"/>
            </w:rPr>
          </w:rPrChange>
        </w:rPr>
        <w:t>EU NCER</w:t>
      </w:r>
      <w:r w:rsidRPr="00701B06">
        <w:rPr>
          <w:rFonts w:ascii="Poppins" w:hAnsi="Poppins"/>
          <w:color w:val="auto"/>
          <w:rPrChange w:id="1364" w:author="Stuart McLarnon (NESO)" w:date="2024-11-18T11:41:00Z">
            <w:rPr>
              <w:color w:val="auto"/>
            </w:rPr>
          </w:rPrChange>
        </w:rPr>
        <w:t xml:space="preserve"> Article 11, this System Defence Plan </w:t>
      </w:r>
      <w:r w:rsidR="005A53CF" w:rsidRPr="00701B06">
        <w:rPr>
          <w:rFonts w:ascii="Poppins" w:hAnsi="Poppins"/>
          <w:color w:val="auto"/>
          <w:rPrChange w:id="1365" w:author="Stuart McLarnon (NESO)" w:date="2024-11-18T11:41:00Z">
            <w:rPr>
              <w:color w:val="auto"/>
            </w:rPr>
          </w:rPrChange>
        </w:rPr>
        <w:t>has</w:t>
      </w:r>
      <w:r w:rsidRPr="00701B06">
        <w:rPr>
          <w:rFonts w:ascii="Poppins" w:hAnsi="Poppins"/>
          <w:color w:val="auto"/>
          <w:rPrChange w:id="1366" w:author="Stuart McLarnon (NESO)" w:date="2024-11-18T11:41:00Z">
            <w:rPr>
              <w:color w:val="auto"/>
            </w:rPr>
          </w:rPrChange>
        </w:rPr>
        <w:t xml:space="preserve"> be</w:t>
      </w:r>
      <w:r w:rsidR="005A53CF" w:rsidRPr="00701B06">
        <w:rPr>
          <w:rFonts w:ascii="Poppins" w:hAnsi="Poppins"/>
          <w:color w:val="auto"/>
          <w:rPrChange w:id="1367" w:author="Stuart McLarnon (NESO)" w:date="2024-11-18T11:41:00Z">
            <w:rPr>
              <w:color w:val="auto"/>
            </w:rPr>
          </w:rPrChange>
        </w:rPr>
        <w:t>en</w:t>
      </w:r>
      <w:r w:rsidRPr="00701B06">
        <w:rPr>
          <w:rFonts w:ascii="Poppins" w:hAnsi="Poppins"/>
          <w:color w:val="auto"/>
          <w:rPrChange w:id="1368" w:author="Stuart McLarnon (NESO)" w:date="2024-11-18T11:41:00Z">
            <w:rPr>
              <w:color w:val="auto"/>
            </w:rPr>
          </w:rPrChange>
        </w:rPr>
        <w:t xml:space="preserve"> designed in consultation with </w:t>
      </w:r>
      <w:r w:rsidR="00CA308F" w:rsidRPr="00701B06">
        <w:rPr>
          <w:rFonts w:ascii="Poppins" w:hAnsi="Poppins"/>
          <w:color w:val="auto"/>
          <w:rPrChange w:id="1369" w:author="Stuart McLarnon (NESO)" w:date="2024-11-18T11:41:00Z">
            <w:rPr>
              <w:color w:val="auto"/>
            </w:rPr>
          </w:rPrChange>
        </w:rPr>
        <w:t xml:space="preserve">Stakeholders </w:t>
      </w:r>
      <w:r w:rsidRPr="00701B06">
        <w:rPr>
          <w:rFonts w:ascii="Poppins" w:hAnsi="Poppins"/>
          <w:color w:val="auto"/>
          <w:rPrChange w:id="1370" w:author="Stuart McLarnon (NESO)" w:date="2024-11-18T11:41:00Z">
            <w:rPr>
              <w:color w:val="auto"/>
            </w:rPr>
          </w:rPrChange>
        </w:rPr>
        <w:t xml:space="preserve">in the GB synchronous area. </w:t>
      </w:r>
      <w:r w:rsidR="000923D5" w:rsidRPr="00701B06">
        <w:rPr>
          <w:rFonts w:ascii="Poppins" w:hAnsi="Poppins"/>
          <w:color w:val="auto"/>
          <w:rPrChange w:id="1371" w:author="Stuart McLarnon (NESO)" w:date="2024-11-18T11:41:00Z">
            <w:rPr>
              <w:color w:val="auto"/>
            </w:rPr>
          </w:rPrChange>
        </w:rPr>
        <w:t xml:space="preserve"> </w:t>
      </w:r>
      <w:r w:rsidR="002C1509" w:rsidRPr="00701B06">
        <w:rPr>
          <w:rFonts w:ascii="Poppins" w:hAnsi="Poppins"/>
          <w:color w:val="auto"/>
          <w:rPrChange w:id="1372" w:author="Stuart McLarnon (NESO)" w:date="2024-11-18T11:41:00Z">
            <w:rPr>
              <w:color w:val="auto"/>
            </w:rPr>
          </w:rPrChange>
        </w:rPr>
        <w:t>GB Parties</w:t>
      </w:r>
      <w:r w:rsidR="000923D5" w:rsidRPr="00701B06">
        <w:rPr>
          <w:rFonts w:ascii="Poppins" w:hAnsi="Poppins"/>
          <w:color w:val="auto"/>
          <w:rPrChange w:id="1373" w:author="Stuart McLarnon (NESO)" w:date="2024-11-18T11:41:00Z">
            <w:rPr>
              <w:color w:val="auto"/>
            </w:rPr>
          </w:rPrChange>
        </w:rPr>
        <w:t xml:space="preserve"> who will be required to comply with the requirements of the EU NCER </w:t>
      </w:r>
      <w:r w:rsidR="00A46108" w:rsidRPr="00701B06">
        <w:rPr>
          <w:rFonts w:ascii="Poppins" w:hAnsi="Poppins"/>
          <w:color w:val="auto"/>
          <w:rPrChange w:id="1374" w:author="Stuart McLarnon (NESO)" w:date="2024-11-18T11:41:00Z">
            <w:rPr>
              <w:color w:val="auto"/>
            </w:rPr>
          </w:rPrChange>
        </w:rPr>
        <w:t xml:space="preserve">and </w:t>
      </w:r>
      <w:r w:rsidR="007E1C0A" w:rsidRPr="00701B06">
        <w:rPr>
          <w:rFonts w:ascii="Poppins" w:hAnsi="Poppins"/>
          <w:color w:val="auto"/>
          <w:rPrChange w:id="1375" w:author="Stuart McLarnon (NESO)" w:date="2024-11-18T11:41:00Z">
            <w:rPr>
              <w:color w:val="auto"/>
            </w:rPr>
          </w:rPrChange>
        </w:rPr>
        <w:t xml:space="preserve">this System Defence Plan </w:t>
      </w:r>
      <w:r w:rsidR="000923D5" w:rsidRPr="00701B06">
        <w:rPr>
          <w:rFonts w:ascii="Poppins" w:hAnsi="Poppins"/>
          <w:color w:val="auto"/>
          <w:rPrChange w:id="1376" w:author="Stuart McLarnon (NESO)" w:date="2024-11-18T11:41:00Z">
            <w:rPr>
              <w:color w:val="auto"/>
            </w:rPr>
          </w:rPrChange>
        </w:rPr>
        <w:t>are detailed in Appendix A of this</w:t>
      </w:r>
      <w:r w:rsidR="007E1C0A" w:rsidRPr="00701B06">
        <w:rPr>
          <w:rFonts w:ascii="Poppins" w:hAnsi="Poppins"/>
          <w:color w:val="auto"/>
          <w:rPrChange w:id="1377" w:author="Stuart McLarnon (NESO)" w:date="2024-11-18T11:41:00Z">
            <w:rPr>
              <w:color w:val="auto"/>
            </w:rPr>
          </w:rPrChange>
        </w:rPr>
        <w:t xml:space="preserve"> document</w:t>
      </w:r>
      <w:r w:rsidR="000923D5" w:rsidRPr="00701B06">
        <w:rPr>
          <w:rFonts w:ascii="Poppins" w:hAnsi="Poppins"/>
          <w:color w:val="auto"/>
          <w:rPrChange w:id="1378" w:author="Stuart McLarnon (NESO)" w:date="2024-11-18T11:41:00Z">
            <w:rPr>
              <w:color w:val="auto"/>
            </w:rPr>
          </w:rPrChange>
        </w:rPr>
        <w:t xml:space="preserve">.  In </w:t>
      </w:r>
      <w:r w:rsidR="002C1509" w:rsidRPr="00701B06">
        <w:rPr>
          <w:rFonts w:ascii="Poppins" w:hAnsi="Poppins"/>
          <w:color w:val="auto"/>
          <w:rPrChange w:id="1379" w:author="Stuart McLarnon (NESO)" w:date="2024-11-18T11:41:00Z">
            <w:rPr>
              <w:color w:val="auto"/>
            </w:rPr>
          </w:rPrChange>
        </w:rPr>
        <w:t>general,</w:t>
      </w:r>
      <w:r w:rsidR="000923D5" w:rsidRPr="00701B06">
        <w:rPr>
          <w:rFonts w:ascii="Poppins" w:hAnsi="Poppins"/>
          <w:color w:val="auto"/>
          <w:rPrChange w:id="1380" w:author="Stuart McLarnon (NESO)" w:date="2024-11-18T11:41:00Z">
            <w:rPr>
              <w:color w:val="auto"/>
            </w:rPr>
          </w:rPrChange>
        </w:rPr>
        <w:t xml:space="preserve"> the </w:t>
      </w:r>
      <w:r w:rsidR="00A24699" w:rsidRPr="00701B06">
        <w:rPr>
          <w:rFonts w:ascii="Poppins" w:hAnsi="Poppins"/>
          <w:color w:val="auto"/>
          <w:rPrChange w:id="1381" w:author="Stuart McLarnon (NESO)" w:date="2024-11-18T11:41:00Z">
            <w:rPr>
              <w:color w:val="auto"/>
            </w:rPr>
          </w:rPrChange>
        </w:rPr>
        <w:t>System Defence Plan</w:t>
      </w:r>
      <w:r w:rsidR="000923D5" w:rsidRPr="00701B06">
        <w:rPr>
          <w:rFonts w:ascii="Poppins" w:hAnsi="Poppins"/>
          <w:color w:val="auto"/>
          <w:rPrChange w:id="1382" w:author="Stuart McLarnon (NESO)" w:date="2024-11-18T11:41:00Z">
            <w:rPr>
              <w:color w:val="auto"/>
            </w:rPr>
          </w:rPrChange>
        </w:rPr>
        <w:t xml:space="preserve"> will apply to the following parties in GB.</w:t>
      </w:r>
    </w:p>
    <w:p w14:paraId="141BC3BA" w14:textId="77777777" w:rsidR="00F2520E" w:rsidRPr="00D908B3" w:rsidRDefault="000923D5" w:rsidP="000923D5">
      <w:pPr>
        <w:ind w:left="720"/>
        <w:jc w:val="both"/>
        <w:rPr>
          <w:del w:id="1383" w:author="Stuart McLarnon (NESO)" w:date="2024-11-18T11:41:00Z"/>
          <w:color w:val="auto"/>
        </w:rPr>
      </w:pPr>
      <w:del w:id="1384" w:author="Stuart McLarnon (NESO)" w:date="2024-11-18T11:41:00Z">
        <w:r w:rsidRPr="00177CD1">
          <w:rPr>
            <w:color w:val="auto"/>
          </w:rPr>
          <w:tab/>
        </w:r>
        <w:r w:rsidRPr="00177CD1">
          <w:rPr>
            <w:rFonts w:ascii="Symbol" w:eastAsia="Symbol" w:hAnsi="Symbol" w:cs="Symbol"/>
            <w:color w:val="auto"/>
          </w:rPr>
          <w:delText></w:delText>
        </w:r>
        <w:r w:rsidRPr="00177CD1">
          <w:rPr>
            <w:color w:val="auto"/>
          </w:rPr>
          <w:delText xml:space="preserve"> </w:delText>
        </w:r>
        <w:r w:rsidR="00F2520E" w:rsidRPr="00177CD1">
          <w:rPr>
            <w:color w:val="auto"/>
          </w:rPr>
          <w:delText>National Grid ESO</w:delText>
        </w:r>
      </w:del>
    </w:p>
    <w:p w14:paraId="11EC220E" w14:textId="09C6448D" w:rsidR="00F2520E" w:rsidRPr="00731D4F" w:rsidRDefault="00F2520E" w:rsidP="00731D4F">
      <w:pPr>
        <w:pStyle w:val="ListParagraph"/>
        <w:numPr>
          <w:ilvl w:val="0"/>
          <w:numId w:val="128"/>
        </w:numPr>
        <w:jc w:val="both"/>
        <w:rPr>
          <w:ins w:id="1385" w:author="Stuart McLarnon (NESO)" w:date="2024-11-18T11:41:00Z"/>
          <w:rFonts w:ascii="Poppins" w:hAnsi="Poppins" w:cs="Poppins"/>
          <w:color w:val="auto"/>
        </w:rPr>
      </w:pPr>
      <w:del w:id="1386" w:author="Stuart McLarnon (NESO)" w:date="2024-11-18T11:41:00Z">
        <w:r w:rsidRPr="00D908B3">
          <w:rPr>
            <w:color w:val="auto"/>
          </w:rPr>
          <w:tab/>
        </w:r>
        <w:r w:rsidRPr="00D908B3">
          <w:rPr>
            <w:rFonts w:ascii="Symbol" w:eastAsia="Symbol" w:hAnsi="Symbol" w:cs="Symbol"/>
            <w:color w:val="auto"/>
          </w:rPr>
          <w:delText></w:delText>
        </w:r>
        <w:r w:rsidRPr="00D908B3">
          <w:rPr>
            <w:rFonts w:ascii="Symbol" w:eastAsia="Symbol" w:hAnsi="Symbol" w:cs="Symbol"/>
            <w:color w:val="auto"/>
          </w:rPr>
          <w:delText></w:delText>
        </w:r>
        <w:r w:rsidRPr="00D908B3">
          <w:rPr>
            <w:rFonts w:ascii="Symbol" w:eastAsia="Symbol" w:hAnsi="Symbol" w:cs="Symbol"/>
            <w:color w:val="auto"/>
          </w:rPr>
          <w:delText></w:delText>
        </w:r>
      </w:del>
      <w:proofErr w:type="gramStart"/>
      <w:ins w:id="1387" w:author="Stuart McLarnon (NESO)" w:date="2024-11-18T11:41:00Z">
        <w:r w:rsidR="007B4960" w:rsidRPr="00731D4F">
          <w:rPr>
            <w:rFonts w:ascii="Poppins" w:hAnsi="Poppins" w:cs="Poppins"/>
            <w:color w:val="auto"/>
          </w:rPr>
          <w:t>NESO</w:t>
        </w:r>
      </w:ins>
      <w:ins w:id="1388" w:author="Stuart McLarnon (NESO)" w:date="2025-01-22T13:22:00Z" w16du:dateUtc="2025-01-22T13:22:00Z">
        <w:r w:rsidR="005B5F23">
          <w:rPr>
            <w:rFonts w:ascii="Poppins" w:hAnsi="Poppins" w:cs="Poppins"/>
            <w:color w:val="auto"/>
          </w:rPr>
          <w:t>;</w:t>
        </w:r>
      </w:ins>
      <w:proofErr w:type="gramEnd"/>
    </w:p>
    <w:p w14:paraId="2ADA648F" w14:textId="4ED7C34F" w:rsidR="000923D5" w:rsidRPr="00731D4F" w:rsidRDefault="000923D5">
      <w:pPr>
        <w:pStyle w:val="ListParagraph"/>
        <w:numPr>
          <w:ilvl w:val="0"/>
          <w:numId w:val="128"/>
        </w:numPr>
        <w:tabs>
          <w:tab w:val="left" w:pos="1418"/>
        </w:tabs>
        <w:jc w:val="both"/>
        <w:rPr>
          <w:rFonts w:ascii="Poppins" w:hAnsi="Poppins"/>
          <w:color w:val="auto"/>
          <w:rPrChange w:id="1389" w:author="Stuart McLarnon (NESO)" w:date="2024-11-18T11:41:00Z">
            <w:rPr>
              <w:color w:val="auto"/>
            </w:rPr>
          </w:rPrChange>
        </w:rPr>
        <w:pPrChange w:id="1390" w:author="Stuart McLarnon (NESO)" w:date="2024-11-18T11:41:00Z">
          <w:pPr>
            <w:tabs>
              <w:tab w:val="left" w:pos="1418"/>
            </w:tabs>
            <w:ind w:left="720"/>
            <w:jc w:val="both"/>
          </w:pPr>
        </w:pPrChange>
      </w:pPr>
      <w:r w:rsidRPr="00731D4F">
        <w:rPr>
          <w:rFonts w:ascii="Poppins" w:hAnsi="Poppins"/>
          <w:color w:val="auto"/>
          <w:rPrChange w:id="1391" w:author="Stuart McLarnon (NESO)" w:date="2024-11-18T11:41:00Z">
            <w:rPr>
              <w:color w:val="auto"/>
            </w:rPr>
          </w:rPrChange>
        </w:rPr>
        <w:t xml:space="preserve">Any Party with a CUSC </w:t>
      </w:r>
      <w:proofErr w:type="gramStart"/>
      <w:r w:rsidRPr="00731D4F">
        <w:rPr>
          <w:rFonts w:ascii="Poppins" w:hAnsi="Poppins"/>
          <w:color w:val="auto"/>
          <w:rPrChange w:id="1392" w:author="Stuart McLarnon (NESO)" w:date="2024-11-18T11:41:00Z">
            <w:rPr>
              <w:color w:val="auto"/>
            </w:rPr>
          </w:rPrChange>
        </w:rPr>
        <w:t>Contract</w:t>
      </w:r>
      <w:r w:rsidR="00FA1855" w:rsidRPr="00731D4F">
        <w:rPr>
          <w:rFonts w:ascii="Poppins" w:hAnsi="Poppins"/>
          <w:color w:val="auto"/>
          <w:rPrChange w:id="1393" w:author="Stuart McLarnon (NESO)" w:date="2024-11-18T11:41:00Z">
            <w:rPr>
              <w:color w:val="auto"/>
            </w:rPr>
          </w:rPrChange>
        </w:rPr>
        <w:t>;</w:t>
      </w:r>
      <w:proofErr w:type="gramEnd"/>
    </w:p>
    <w:p w14:paraId="17508949" w14:textId="430B0F6C" w:rsidR="000923D5" w:rsidRPr="00731D4F" w:rsidRDefault="000923D5">
      <w:pPr>
        <w:pStyle w:val="ListParagraph"/>
        <w:numPr>
          <w:ilvl w:val="0"/>
          <w:numId w:val="128"/>
        </w:numPr>
        <w:jc w:val="both"/>
        <w:rPr>
          <w:rFonts w:ascii="Poppins" w:hAnsi="Poppins"/>
          <w:color w:val="auto"/>
          <w:rPrChange w:id="1394" w:author="Stuart McLarnon (NESO)" w:date="2024-11-18T11:41:00Z">
            <w:rPr>
              <w:color w:val="auto"/>
            </w:rPr>
          </w:rPrChange>
        </w:rPr>
        <w:pPrChange w:id="1395" w:author="Stuart McLarnon (NESO)" w:date="2024-11-18T11:41:00Z">
          <w:pPr>
            <w:ind w:left="720"/>
            <w:jc w:val="both"/>
          </w:pPr>
        </w:pPrChange>
      </w:pPr>
      <w:del w:id="1396" w:author="Stuart McLarnon (NESO)" w:date="2024-11-18T11:41:00Z">
        <w:r w:rsidRPr="00D908B3">
          <w:rPr>
            <w:color w:val="auto"/>
          </w:rPr>
          <w:tab/>
        </w:r>
        <w:r w:rsidRPr="00D908B3">
          <w:rPr>
            <w:rFonts w:ascii="Symbol" w:eastAsia="Symbol" w:hAnsi="Symbol" w:cs="Symbol"/>
            <w:color w:val="auto"/>
          </w:rPr>
          <w:delText></w:delText>
        </w:r>
        <w:r w:rsidRPr="00D908B3">
          <w:rPr>
            <w:color w:val="auto"/>
          </w:rPr>
          <w:delText xml:space="preserve"> </w:delText>
        </w:r>
      </w:del>
      <w:r w:rsidRPr="00731D4F">
        <w:rPr>
          <w:rFonts w:ascii="Poppins" w:hAnsi="Poppins"/>
          <w:color w:val="auto"/>
          <w:rPrChange w:id="1397" w:author="Stuart McLarnon (NESO)" w:date="2024-11-18T11:41:00Z">
            <w:rPr>
              <w:color w:val="auto"/>
            </w:rPr>
          </w:rPrChange>
        </w:rPr>
        <w:t xml:space="preserve">Transmission </w:t>
      </w:r>
      <w:proofErr w:type="gramStart"/>
      <w:r w:rsidRPr="00731D4F">
        <w:rPr>
          <w:rFonts w:ascii="Poppins" w:hAnsi="Poppins"/>
          <w:color w:val="auto"/>
          <w:rPrChange w:id="1398" w:author="Stuart McLarnon (NESO)" w:date="2024-11-18T11:41:00Z">
            <w:rPr>
              <w:color w:val="auto"/>
            </w:rPr>
          </w:rPrChange>
        </w:rPr>
        <w:t>Licensees</w:t>
      </w:r>
      <w:r w:rsidR="00FA1855" w:rsidRPr="00731D4F">
        <w:rPr>
          <w:rFonts w:ascii="Poppins" w:hAnsi="Poppins"/>
          <w:color w:val="auto"/>
          <w:rPrChange w:id="1399" w:author="Stuart McLarnon (NESO)" w:date="2024-11-18T11:41:00Z">
            <w:rPr>
              <w:color w:val="auto"/>
            </w:rPr>
          </w:rPrChange>
        </w:rPr>
        <w:t>;</w:t>
      </w:r>
      <w:proofErr w:type="gramEnd"/>
    </w:p>
    <w:p w14:paraId="20316117" w14:textId="3015E891" w:rsidR="00DC1063" w:rsidRPr="00731D4F" w:rsidRDefault="000923D5">
      <w:pPr>
        <w:pStyle w:val="ListParagraph"/>
        <w:numPr>
          <w:ilvl w:val="0"/>
          <w:numId w:val="128"/>
        </w:numPr>
        <w:jc w:val="both"/>
        <w:rPr>
          <w:rFonts w:ascii="Poppins" w:hAnsi="Poppins"/>
          <w:color w:val="auto"/>
          <w:rPrChange w:id="1400" w:author="Stuart McLarnon (NESO)" w:date="2024-11-18T11:41:00Z">
            <w:rPr>
              <w:color w:val="auto"/>
            </w:rPr>
          </w:rPrChange>
        </w:rPr>
        <w:pPrChange w:id="1401" w:author="Stuart McLarnon (NESO)" w:date="2024-11-18T11:41:00Z">
          <w:pPr>
            <w:pStyle w:val="ListParagraph"/>
            <w:numPr>
              <w:numId w:val="34"/>
            </w:numPr>
            <w:ind w:left="1560" w:hanging="142"/>
            <w:jc w:val="both"/>
          </w:pPr>
        </w:pPrChange>
      </w:pPr>
      <w:r w:rsidRPr="00731D4F">
        <w:rPr>
          <w:rFonts w:ascii="Poppins" w:hAnsi="Poppins"/>
          <w:color w:val="auto"/>
          <w:rPrChange w:id="1402" w:author="Stuart McLarnon (NESO)" w:date="2024-11-18T11:41:00Z">
            <w:rPr>
              <w:color w:val="auto"/>
            </w:rPr>
          </w:rPrChange>
        </w:rPr>
        <w:t xml:space="preserve">Network </w:t>
      </w:r>
      <w:proofErr w:type="gramStart"/>
      <w:r w:rsidRPr="00731D4F">
        <w:rPr>
          <w:rFonts w:ascii="Poppins" w:hAnsi="Poppins"/>
          <w:color w:val="auto"/>
          <w:rPrChange w:id="1403" w:author="Stuart McLarnon (NESO)" w:date="2024-11-18T11:41:00Z">
            <w:rPr>
              <w:color w:val="auto"/>
            </w:rPr>
          </w:rPrChange>
        </w:rPr>
        <w:t>Operators</w:t>
      </w:r>
      <w:r w:rsidR="00FA1855" w:rsidRPr="00731D4F">
        <w:rPr>
          <w:rFonts w:ascii="Poppins" w:hAnsi="Poppins"/>
          <w:color w:val="auto"/>
          <w:rPrChange w:id="1404" w:author="Stuart McLarnon (NESO)" w:date="2024-11-18T11:41:00Z">
            <w:rPr>
              <w:color w:val="auto"/>
            </w:rPr>
          </w:rPrChange>
        </w:rPr>
        <w:t>;</w:t>
      </w:r>
      <w:proofErr w:type="gramEnd"/>
    </w:p>
    <w:p w14:paraId="7781E883" w14:textId="1A5B734F" w:rsidR="0054129C" w:rsidRPr="00731D4F" w:rsidRDefault="0039095C">
      <w:pPr>
        <w:pStyle w:val="ListParagraph"/>
        <w:numPr>
          <w:ilvl w:val="0"/>
          <w:numId w:val="128"/>
        </w:numPr>
        <w:jc w:val="both"/>
        <w:rPr>
          <w:rFonts w:ascii="Poppins" w:hAnsi="Poppins"/>
          <w:color w:val="auto"/>
          <w:rPrChange w:id="1405" w:author="Stuart McLarnon (NESO)" w:date="2024-11-18T11:41:00Z">
            <w:rPr>
              <w:color w:val="auto"/>
            </w:rPr>
          </w:rPrChange>
        </w:rPr>
        <w:pPrChange w:id="1406" w:author="Stuart McLarnon (NESO)" w:date="2024-11-18T11:41:00Z">
          <w:pPr>
            <w:pStyle w:val="ListParagraph"/>
            <w:numPr>
              <w:numId w:val="34"/>
            </w:numPr>
            <w:ind w:left="1560" w:hanging="142"/>
            <w:jc w:val="both"/>
          </w:pPr>
        </w:pPrChange>
      </w:pPr>
      <w:r w:rsidRPr="00731D4F">
        <w:rPr>
          <w:rFonts w:ascii="Poppins" w:hAnsi="Poppins"/>
          <w:color w:val="auto"/>
          <w:rPrChange w:id="1407" w:author="Stuart McLarnon (NESO)" w:date="2024-11-18T11:41:00Z">
            <w:rPr>
              <w:color w:val="auto"/>
            </w:rPr>
          </w:rPrChange>
        </w:rPr>
        <w:t xml:space="preserve">Any </w:t>
      </w:r>
      <w:r w:rsidR="00D83BEA" w:rsidRPr="00731D4F">
        <w:rPr>
          <w:rFonts w:ascii="Poppins" w:hAnsi="Poppins"/>
          <w:color w:val="auto"/>
          <w:rPrChange w:id="1408" w:author="Stuart McLarnon (NESO)" w:date="2024-11-18T11:41:00Z">
            <w:rPr>
              <w:color w:val="auto"/>
            </w:rPr>
          </w:rPrChange>
        </w:rPr>
        <w:t xml:space="preserve">Non-CUSC </w:t>
      </w:r>
      <w:r w:rsidRPr="00731D4F">
        <w:rPr>
          <w:rFonts w:ascii="Poppins" w:hAnsi="Poppins"/>
          <w:color w:val="auto"/>
          <w:rPrChange w:id="1409" w:author="Stuart McLarnon (NESO)" w:date="2024-11-18T11:41:00Z">
            <w:rPr>
              <w:color w:val="auto"/>
            </w:rPr>
          </w:rPrChange>
        </w:rPr>
        <w:t xml:space="preserve">Party with a contract </w:t>
      </w:r>
      <w:r w:rsidR="00D83BEA" w:rsidRPr="00731D4F">
        <w:rPr>
          <w:rFonts w:ascii="Poppins" w:hAnsi="Poppins"/>
          <w:color w:val="auto"/>
          <w:rPrChange w:id="1410" w:author="Stuart McLarnon (NESO)" w:date="2024-11-18T11:41:00Z">
            <w:rPr>
              <w:color w:val="auto"/>
            </w:rPr>
          </w:rPrChange>
        </w:rPr>
        <w:t xml:space="preserve">with </w:t>
      </w:r>
      <w:del w:id="1411" w:author="Stuart McLarnon (NESO)" w:date="2024-11-18T11:41:00Z">
        <w:r w:rsidR="00D83BEA" w:rsidRPr="008871FE">
          <w:rPr>
            <w:color w:val="auto"/>
          </w:rPr>
          <w:delText>NGESO</w:delText>
        </w:r>
      </w:del>
      <w:ins w:id="1412" w:author="Stuart McLarnon (NESO)" w:date="2024-11-18T11:41:00Z">
        <w:r w:rsidR="007B4960" w:rsidRPr="00731D4F">
          <w:rPr>
            <w:rFonts w:ascii="Poppins" w:hAnsi="Poppins" w:cs="Poppins"/>
            <w:color w:val="auto"/>
          </w:rPr>
          <w:t>NESO</w:t>
        </w:r>
      </w:ins>
      <w:r w:rsidR="00D83BEA" w:rsidRPr="00731D4F">
        <w:rPr>
          <w:rFonts w:ascii="Poppins" w:hAnsi="Poppins"/>
          <w:color w:val="auto"/>
          <w:rPrChange w:id="1413" w:author="Stuart McLarnon (NESO)" w:date="2024-11-18T11:41:00Z">
            <w:rPr>
              <w:color w:val="auto"/>
            </w:rPr>
          </w:rPrChange>
        </w:rPr>
        <w:t xml:space="preserve"> </w:t>
      </w:r>
      <w:r w:rsidRPr="00731D4F">
        <w:rPr>
          <w:rFonts w:ascii="Poppins" w:hAnsi="Poppins"/>
          <w:color w:val="auto"/>
          <w:rPrChange w:id="1414" w:author="Stuart McLarnon (NESO)" w:date="2024-11-18T11:41:00Z">
            <w:rPr>
              <w:color w:val="auto"/>
            </w:rPr>
          </w:rPrChange>
        </w:rPr>
        <w:t>to provide a Defence Servic</w:t>
      </w:r>
      <w:r w:rsidR="003B3577" w:rsidRPr="00731D4F">
        <w:rPr>
          <w:rFonts w:ascii="Poppins" w:hAnsi="Poppins"/>
          <w:color w:val="auto"/>
          <w:rPrChange w:id="1415" w:author="Stuart McLarnon (NESO)" w:date="2024-11-18T11:41:00Z">
            <w:rPr>
              <w:color w:val="auto"/>
            </w:rPr>
          </w:rPrChange>
        </w:rPr>
        <w:t>e</w:t>
      </w:r>
      <w:r w:rsidR="00472EBD" w:rsidRPr="00731D4F">
        <w:rPr>
          <w:rFonts w:ascii="Poppins" w:hAnsi="Poppins"/>
          <w:color w:val="auto"/>
          <w:rPrChange w:id="1416" w:author="Stuart McLarnon (NESO)" w:date="2024-11-18T11:41:00Z">
            <w:rPr>
              <w:color w:val="auto"/>
            </w:rPr>
          </w:rPrChange>
        </w:rPr>
        <w:t>.</w:t>
      </w:r>
    </w:p>
    <w:p w14:paraId="416365B5" w14:textId="77777777" w:rsidR="0054129C" w:rsidRPr="00D908B3" w:rsidRDefault="0054129C" w:rsidP="00EC0C49">
      <w:pPr>
        <w:pStyle w:val="ListParagraph"/>
        <w:ind w:left="1560"/>
        <w:jc w:val="both"/>
        <w:rPr>
          <w:del w:id="1417" w:author="Stuart McLarnon (NESO)" w:date="2024-11-18T11:41:00Z"/>
          <w:color w:val="auto"/>
        </w:rPr>
      </w:pPr>
    </w:p>
    <w:p w14:paraId="53E2F245" w14:textId="1D419996" w:rsidR="000226A1" w:rsidRPr="00701B06" w:rsidRDefault="000226A1" w:rsidP="00157370">
      <w:pPr>
        <w:jc w:val="both"/>
        <w:rPr>
          <w:rFonts w:ascii="Poppins" w:hAnsi="Poppins"/>
          <w:color w:val="auto"/>
          <w:rPrChange w:id="1418" w:author="Stuart McLarnon (NESO)" w:date="2024-11-18T11:41:00Z">
            <w:rPr>
              <w:rFonts w:ascii="Arial" w:hAnsi="Arial"/>
              <w:color w:val="auto"/>
            </w:rPr>
          </w:rPrChange>
        </w:rPr>
      </w:pPr>
      <w:r w:rsidRPr="00701B06">
        <w:rPr>
          <w:rFonts w:ascii="Poppins" w:hAnsi="Poppins"/>
          <w:color w:val="auto"/>
          <w:rPrChange w:id="1419" w:author="Stuart McLarnon (NESO)" w:date="2024-11-18T11:41:00Z">
            <w:rPr>
              <w:color w:val="auto"/>
            </w:rPr>
          </w:rPrChange>
        </w:rPr>
        <w:t xml:space="preserve">This </w:t>
      </w:r>
      <w:r w:rsidR="00953837" w:rsidRPr="00701B06">
        <w:rPr>
          <w:rFonts w:ascii="Poppins" w:hAnsi="Poppins"/>
          <w:color w:val="auto"/>
          <w:rPrChange w:id="1420" w:author="Stuart McLarnon (NESO)" w:date="2024-11-18T11:41:00Z">
            <w:rPr>
              <w:color w:val="auto"/>
            </w:rPr>
          </w:rPrChange>
        </w:rPr>
        <w:t>p</w:t>
      </w:r>
      <w:r w:rsidRPr="00701B06">
        <w:rPr>
          <w:rFonts w:ascii="Poppins" w:hAnsi="Poppins"/>
          <w:color w:val="auto"/>
          <w:rPrChange w:id="1421" w:author="Stuart McLarnon (NESO)" w:date="2024-11-18T11:41:00Z">
            <w:rPr>
              <w:color w:val="auto"/>
            </w:rPr>
          </w:rPrChange>
        </w:rPr>
        <w:t xml:space="preserve">lan is not intended to replace any provisions currently in place in the GB </w:t>
      </w:r>
      <w:r w:rsidR="00BD3E06" w:rsidRPr="00701B06">
        <w:rPr>
          <w:rFonts w:ascii="Poppins" w:hAnsi="Poppins"/>
          <w:color w:val="auto"/>
          <w:rPrChange w:id="1422" w:author="Stuart McLarnon (NESO)" w:date="2024-11-18T11:41:00Z">
            <w:rPr>
              <w:color w:val="auto"/>
            </w:rPr>
          </w:rPrChange>
        </w:rPr>
        <w:t>i</w:t>
      </w:r>
      <w:r w:rsidR="009267F4" w:rsidRPr="00701B06">
        <w:rPr>
          <w:rFonts w:ascii="Poppins" w:hAnsi="Poppins"/>
          <w:color w:val="auto"/>
          <w:rPrChange w:id="1423" w:author="Stuart McLarnon (NESO)" w:date="2024-11-18T11:41:00Z">
            <w:rPr>
              <w:color w:val="auto"/>
            </w:rPr>
          </w:rPrChange>
        </w:rPr>
        <w:t xml:space="preserve">ndustry </w:t>
      </w:r>
      <w:r w:rsidR="00BD3E06" w:rsidRPr="00701B06">
        <w:rPr>
          <w:rFonts w:ascii="Poppins" w:hAnsi="Poppins"/>
          <w:color w:val="auto"/>
          <w:rPrChange w:id="1424" w:author="Stuart McLarnon (NESO)" w:date="2024-11-18T11:41:00Z">
            <w:rPr>
              <w:color w:val="auto"/>
            </w:rPr>
          </w:rPrChange>
        </w:rPr>
        <w:t>c</w:t>
      </w:r>
      <w:r w:rsidRPr="00701B06">
        <w:rPr>
          <w:rFonts w:ascii="Poppins" w:hAnsi="Poppins"/>
          <w:color w:val="auto"/>
          <w:rPrChange w:id="1425" w:author="Stuart McLarnon (NESO)" w:date="2024-11-18T11:41:00Z">
            <w:rPr>
              <w:color w:val="auto"/>
            </w:rPr>
          </w:rPrChange>
        </w:rPr>
        <w:t>odes nor to amend the Operational Security Limits</w:t>
      </w:r>
      <w:r w:rsidRPr="00701B06">
        <w:rPr>
          <w:rFonts w:ascii="Poppins" w:hAnsi="Poppins"/>
          <w:color w:val="auto"/>
          <w:vertAlign w:val="superscript"/>
          <w:rPrChange w:id="1426" w:author="Stuart McLarnon (NESO)" w:date="2024-11-18T11:41:00Z">
            <w:rPr>
              <w:color w:val="auto"/>
              <w:vertAlign w:val="superscript"/>
            </w:rPr>
          </w:rPrChange>
        </w:rPr>
        <w:footnoteReference w:id="3"/>
      </w:r>
      <w:r w:rsidRPr="00701B06">
        <w:rPr>
          <w:rFonts w:ascii="Poppins" w:hAnsi="Poppins"/>
          <w:color w:val="auto"/>
          <w:rPrChange w:id="1433" w:author="Stuart McLarnon (NESO)" w:date="2024-11-18T11:41:00Z">
            <w:rPr>
              <w:color w:val="auto"/>
            </w:rPr>
          </w:rPrChange>
        </w:rPr>
        <w:t xml:space="preserve">, it is a summary of how the requirements for System Defence specified in </w:t>
      </w:r>
      <w:r w:rsidR="003C6529" w:rsidRPr="00701B06">
        <w:rPr>
          <w:rFonts w:ascii="Poppins" w:hAnsi="Poppins"/>
          <w:color w:val="auto"/>
          <w:rPrChange w:id="1434" w:author="Stuart McLarnon (NESO)" w:date="2024-11-18T11:41:00Z">
            <w:rPr>
              <w:color w:val="auto"/>
            </w:rPr>
          </w:rPrChange>
        </w:rPr>
        <w:t>EU NCER</w:t>
      </w:r>
      <w:r w:rsidRPr="00701B06">
        <w:rPr>
          <w:rFonts w:ascii="Poppins" w:hAnsi="Poppins"/>
          <w:color w:val="auto"/>
          <w:rPrChange w:id="1435" w:author="Stuart McLarnon (NESO)" w:date="2024-11-18T11:41:00Z">
            <w:rPr>
              <w:color w:val="auto"/>
            </w:rPr>
          </w:rPrChange>
        </w:rPr>
        <w:t xml:space="preserve"> </w:t>
      </w:r>
      <w:r w:rsidR="007C4F64" w:rsidRPr="00701B06">
        <w:rPr>
          <w:rFonts w:ascii="Poppins" w:hAnsi="Poppins"/>
          <w:color w:val="auto"/>
          <w:rPrChange w:id="1436" w:author="Stuart McLarnon (NESO)" w:date="2024-11-18T11:41:00Z">
            <w:rPr>
              <w:color w:val="auto"/>
            </w:rPr>
          </w:rPrChange>
        </w:rPr>
        <w:t>are</w:t>
      </w:r>
      <w:r w:rsidRPr="00701B06">
        <w:rPr>
          <w:rFonts w:ascii="Poppins" w:hAnsi="Poppins"/>
          <w:color w:val="auto"/>
          <w:rPrChange w:id="1437" w:author="Stuart McLarnon (NESO)" w:date="2024-11-18T11:41:00Z">
            <w:rPr>
              <w:color w:val="auto"/>
            </w:rPr>
          </w:rPrChange>
        </w:rPr>
        <w:t xml:space="preserve"> satisfied</w:t>
      </w:r>
      <w:r w:rsidR="00467ACA" w:rsidRPr="00701B06">
        <w:rPr>
          <w:rFonts w:ascii="Poppins" w:hAnsi="Poppins"/>
          <w:color w:val="auto"/>
          <w:rPrChange w:id="1438" w:author="Stuart McLarnon (NESO)" w:date="2024-11-18T11:41:00Z">
            <w:rPr>
              <w:color w:val="auto"/>
            </w:rPr>
          </w:rPrChange>
        </w:rPr>
        <w:t xml:space="preserve"> in GB</w:t>
      </w:r>
      <w:r w:rsidRPr="00701B06">
        <w:rPr>
          <w:rFonts w:ascii="Poppins" w:hAnsi="Poppins"/>
          <w:color w:val="auto"/>
          <w:rPrChange w:id="1439" w:author="Stuart McLarnon (NESO)" w:date="2024-11-18T11:41:00Z">
            <w:rPr>
              <w:color w:val="auto"/>
            </w:rPr>
          </w:rPrChange>
        </w:rPr>
        <w:t>.</w:t>
      </w:r>
      <w:r w:rsidR="004162C6" w:rsidRPr="00701B06">
        <w:rPr>
          <w:rFonts w:ascii="Poppins" w:hAnsi="Poppins"/>
          <w:color w:val="auto"/>
          <w:rPrChange w:id="1440" w:author="Stuart McLarnon (NESO)" w:date="2024-11-18T11:41:00Z">
            <w:rPr>
              <w:color w:val="auto"/>
            </w:rPr>
          </w:rPrChange>
        </w:rPr>
        <w:t xml:space="preserve"> </w:t>
      </w:r>
      <w:r w:rsidR="00CC4BB1" w:rsidRPr="00701B06">
        <w:rPr>
          <w:rFonts w:ascii="Poppins" w:hAnsi="Poppins"/>
          <w:color w:val="auto"/>
          <w:rPrChange w:id="1441" w:author="Stuart McLarnon (NESO)" w:date="2024-11-18T11:41:00Z">
            <w:rPr>
              <w:color w:val="auto"/>
            </w:rPr>
          </w:rPrChange>
        </w:rPr>
        <w:t xml:space="preserve"> </w:t>
      </w:r>
      <w:r w:rsidR="00CA468B" w:rsidRPr="00701B06">
        <w:rPr>
          <w:rFonts w:ascii="Poppins" w:hAnsi="Poppins"/>
          <w:color w:val="auto"/>
          <w:rPrChange w:id="1442" w:author="Stuart McLarnon (NESO)" w:date="2024-11-18T11:41:00Z">
            <w:rPr>
              <w:color w:val="auto"/>
            </w:rPr>
          </w:rPrChange>
        </w:rPr>
        <w:t>All</w:t>
      </w:r>
      <w:r w:rsidRPr="00701B06">
        <w:rPr>
          <w:rFonts w:ascii="Poppins" w:hAnsi="Poppins"/>
          <w:color w:val="auto"/>
          <w:rPrChange w:id="1443" w:author="Stuart McLarnon (NESO)" w:date="2024-11-18T11:41:00Z">
            <w:rPr>
              <w:color w:val="auto"/>
            </w:rPr>
          </w:rPrChange>
        </w:rPr>
        <w:t xml:space="preserve"> the provisions contained within this System Defence Plan are already described in the GB </w:t>
      </w:r>
      <w:r w:rsidR="004743CC" w:rsidRPr="00701B06">
        <w:rPr>
          <w:rFonts w:ascii="Poppins" w:hAnsi="Poppins"/>
          <w:color w:val="auto"/>
          <w:rPrChange w:id="1444" w:author="Stuart McLarnon (NESO)" w:date="2024-11-18T11:41:00Z">
            <w:rPr>
              <w:color w:val="auto"/>
            </w:rPr>
          </w:rPrChange>
        </w:rPr>
        <w:t>i</w:t>
      </w:r>
      <w:r w:rsidR="009267F4" w:rsidRPr="00701B06">
        <w:rPr>
          <w:rFonts w:ascii="Poppins" w:hAnsi="Poppins"/>
          <w:color w:val="auto"/>
          <w:rPrChange w:id="1445" w:author="Stuart McLarnon (NESO)" w:date="2024-11-18T11:41:00Z">
            <w:rPr>
              <w:color w:val="auto"/>
            </w:rPr>
          </w:rPrChange>
        </w:rPr>
        <w:t>ndustry</w:t>
      </w:r>
      <w:r w:rsidR="003D64DE" w:rsidRPr="00701B06">
        <w:rPr>
          <w:rFonts w:ascii="Poppins" w:hAnsi="Poppins"/>
          <w:color w:val="auto"/>
          <w:rPrChange w:id="1446" w:author="Stuart McLarnon (NESO)" w:date="2024-11-18T11:41:00Z">
            <w:rPr>
              <w:color w:val="auto"/>
            </w:rPr>
          </w:rPrChange>
        </w:rPr>
        <w:t xml:space="preserve"> </w:t>
      </w:r>
      <w:r w:rsidRPr="00701B06">
        <w:rPr>
          <w:rFonts w:ascii="Poppins" w:hAnsi="Poppins"/>
          <w:color w:val="auto"/>
          <w:rPrChange w:id="1447" w:author="Stuart McLarnon (NESO)" w:date="2024-11-18T11:41:00Z">
            <w:rPr>
              <w:color w:val="auto"/>
            </w:rPr>
          </w:rPrChange>
        </w:rPr>
        <w:t>codes (</w:t>
      </w:r>
      <w:r w:rsidR="009E62F3" w:rsidRPr="00701B06">
        <w:rPr>
          <w:rFonts w:ascii="Poppins" w:hAnsi="Poppins"/>
          <w:color w:val="auto"/>
          <w:rPrChange w:id="1448" w:author="Stuart McLarnon (NESO)" w:date="2024-11-18T11:41:00Z">
            <w:rPr>
              <w:color w:val="auto"/>
            </w:rPr>
          </w:rPrChange>
        </w:rPr>
        <w:t>e.g.</w:t>
      </w:r>
      <w:r w:rsidR="00467ACA" w:rsidRPr="00701B06">
        <w:rPr>
          <w:rFonts w:ascii="Poppins" w:hAnsi="Poppins"/>
          <w:color w:val="auto"/>
          <w:rPrChange w:id="1449" w:author="Stuart McLarnon (NESO)" w:date="2024-11-18T11:41:00Z">
            <w:rPr>
              <w:color w:val="auto"/>
            </w:rPr>
          </w:rPrChange>
        </w:rPr>
        <w:t xml:space="preserve"> </w:t>
      </w:r>
      <w:r w:rsidR="00B6672E">
        <w:rPr>
          <w:rFonts w:ascii="Poppins" w:hAnsi="Poppins"/>
          <w:color w:val="auto"/>
          <w:rPrChange w:id="1450" w:author="Stuart McLarnon (NESO)" w:date="2024-11-18T11:41:00Z">
            <w:rPr>
              <w:color w:val="auto"/>
            </w:rPr>
          </w:rPrChange>
        </w:rPr>
        <w:t>Grid Code</w:t>
      </w:r>
      <w:r w:rsidR="006C6843" w:rsidRPr="00701B06">
        <w:rPr>
          <w:rStyle w:val="FootnoteReference"/>
          <w:rFonts w:ascii="Poppins" w:hAnsi="Poppins"/>
          <w:color w:val="auto"/>
          <w:rPrChange w:id="1451" w:author="Stuart McLarnon (NESO)" w:date="2024-11-18T11:41:00Z">
            <w:rPr>
              <w:rStyle w:val="FootnoteReference"/>
              <w:color w:val="auto"/>
            </w:rPr>
          </w:rPrChange>
        </w:rPr>
        <w:footnoteReference w:id="4"/>
      </w:r>
      <w:r w:rsidRPr="00701B06">
        <w:rPr>
          <w:rFonts w:ascii="Poppins" w:hAnsi="Poppins"/>
          <w:color w:val="auto"/>
          <w:rPrChange w:id="1469" w:author="Stuart McLarnon (NESO)" w:date="2024-11-18T11:41:00Z">
            <w:rPr>
              <w:color w:val="auto"/>
            </w:rPr>
          </w:rPrChange>
        </w:rPr>
        <w:t>, CUSC</w:t>
      </w:r>
      <w:r w:rsidR="00515757" w:rsidRPr="00701B06">
        <w:rPr>
          <w:rStyle w:val="FootnoteReference"/>
          <w:rFonts w:ascii="Poppins" w:hAnsi="Poppins"/>
          <w:color w:val="auto"/>
          <w:rPrChange w:id="1470" w:author="Stuart McLarnon (NESO)" w:date="2024-11-18T11:41:00Z">
            <w:rPr>
              <w:rStyle w:val="FootnoteReference"/>
              <w:color w:val="auto"/>
            </w:rPr>
          </w:rPrChange>
        </w:rPr>
        <w:footnoteReference w:id="5"/>
      </w:r>
      <w:r w:rsidRPr="00701B06">
        <w:rPr>
          <w:rFonts w:ascii="Poppins" w:hAnsi="Poppins"/>
          <w:color w:val="auto"/>
          <w:rPrChange w:id="1484" w:author="Stuart McLarnon (NESO)" w:date="2024-11-18T11:41:00Z">
            <w:rPr>
              <w:color w:val="auto"/>
            </w:rPr>
          </w:rPrChange>
        </w:rPr>
        <w:t xml:space="preserve">, </w:t>
      </w:r>
      <w:r w:rsidR="00467ACA" w:rsidRPr="00701B06">
        <w:rPr>
          <w:rFonts w:ascii="Poppins" w:hAnsi="Poppins"/>
          <w:color w:val="auto"/>
          <w:rPrChange w:id="1485" w:author="Stuart McLarnon (NESO)" w:date="2024-11-18T11:41:00Z">
            <w:rPr>
              <w:color w:val="auto"/>
            </w:rPr>
          </w:rPrChange>
        </w:rPr>
        <w:t>STC</w:t>
      </w:r>
      <w:r w:rsidR="00B163F7" w:rsidRPr="00701B06">
        <w:rPr>
          <w:rStyle w:val="FootnoteReference"/>
          <w:rFonts w:ascii="Poppins" w:hAnsi="Poppins"/>
          <w:color w:val="auto"/>
          <w:rPrChange w:id="1486" w:author="Stuart McLarnon (NESO)" w:date="2024-11-18T11:41:00Z">
            <w:rPr>
              <w:rStyle w:val="FootnoteReference"/>
              <w:color w:val="auto"/>
            </w:rPr>
          </w:rPrChange>
        </w:rPr>
        <w:footnoteReference w:id="6"/>
      </w:r>
      <w:r w:rsidRPr="00701B06">
        <w:rPr>
          <w:rFonts w:ascii="Poppins" w:hAnsi="Poppins"/>
          <w:color w:val="auto"/>
          <w:rPrChange w:id="1500" w:author="Stuart McLarnon (NESO)" w:date="2024-11-18T11:41:00Z">
            <w:rPr>
              <w:color w:val="auto"/>
            </w:rPr>
          </w:rPrChange>
        </w:rPr>
        <w:t>, etc.)</w:t>
      </w:r>
      <w:r w:rsidR="00035724" w:rsidRPr="00701B06">
        <w:rPr>
          <w:rFonts w:ascii="Poppins" w:hAnsi="Poppins"/>
          <w:color w:val="auto"/>
          <w:rPrChange w:id="1501" w:author="Stuart McLarnon (NESO)" w:date="2024-11-18T11:41:00Z">
            <w:rPr>
              <w:color w:val="auto"/>
            </w:rPr>
          </w:rPrChange>
        </w:rPr>
        <w:t xml:space="preserve"> and therefore obligations specified </w:t>
      </w:r>
      <w:r w:rsidR="00035724" w:rsidRPr="00701B06">
        <w:rPr>
          <w:rFonts w:ascii="Poppins" w:hAnsi="Poppins"/>
          <w:color w:val="auto"/>
          <w:rPrChange w:id="1502" w:author="Stuart McLarnon (NESO)" w:date="2024-11-18T11:41:00Z">
            <w:rPr>
              <w:color w:val="auto"/>
            </w:rPr>
          </w:rPrChange>
        </w:rPr>
        <w:lastRenderedPageBreak/>
        <w:t xml:space="preserve">upon parties be they User’s or Transmission Licensees </w:t>
      </w:r>
      <w:r w:rsidR="009512D2" w:rsidRPr="00701B06">
        <w:rPr>
          <w:rFonts w:ascii="Poppins" w:hAnsi="Poppins"/>
          <w:color w:val="auto"/>
          <w:rPrChange w:id="1503" w:author="Stuart McLarnon (NESO)" w:date="2024-11-18T11:41:00Z">
            <w:rPr>
              <w:color w:val="auto"/>
            </w:rPr>
          </w:rPrChange>
        </w:rPr>
        <w:t xml:space="preserve">as well as </w:t>
      </w:r>
      <w:del w:id="1504" w:author="Stuart McLarnon (NESO)" w:date="2024-11-18T11:41:00Z">
        <w:r w:rsidR="009512D2" w:rsidRPr="0015171D">
          <w:rPr>
            <w:color w:val="auto"/>
          </w:rPr>
          <w:delText>N</w:delText>
        </w:r>
        <w:r w:rsidR="000F402E" w:rsidRPr="0015171D">
          <w:rPr>
            <w:color w:val="auto"/>
          </w:rPr>
          <w:delText>G</w:delText>
        </w:r>
        <w:r w:rsidR="009512D2" w:rsidRPr="0015171D">
          <w:rPr>
            <w:color w:val="auto"/>
          </w:rPr>
          <w:delText>ESO</w:delText>
        </w:r>
      </w:del>
      <w:ins w:id="1505" w:author="Stuart McLarnon (NESO)" w:date="2024-11-18T11:41:00Z">
        <w:r w:rsidR="007B4960">
          <w:rPr>
            <w:rFonts w:ascii="Poppins" w:hAnsi="Poppins" w:cs="Poppins"/>
            <w:color w:val="auto"/>
          </w:rPr>
          <w:t>NESO</w:t>
        </w:r>
      </w:ins>
      <w:r w:rsidR="009512D2" w:rsidRPr="00701B06">
        <w:rPr>
          <w:rFonts w:ascii="Poppins" w:hAnsi="Poppins"/>
          <w:color w:val="auto"/>
          <w:rPrChange w:id="1506" w:author="Stuart McLarnon (NESO)" w:date="2024-11-18T11:41:00Z">
            <w:rPr>
              <w:color w:val="auto"/>
            </w:rPr>
          </w:rPrChange>
        </w:rPr>
        <w:t xml:space="preserve"> </w:t>
      </w:r>
      <w:r w:rsidR="0036544C" w:rsidRPr="00701B06">
        <w:rPr>
          <w:rFonts w:ascii="Poppins" w:hAnsi="Poppins"/>
          <w:color w:val="auto"/>
          <w:rPrChange w:id="1507" w:author="Stuart McLarnon (NESO)" w:date="2024-11-18T11:41:00Z">
            <w:rPr>
              <w:color w:val="auto"/>
            </w:rPr>
          </w:rPrChange>
        </w:rPr>
        <w:t>will be specified in the industry codes and not this System Defence Plan</w:t>
      </w:r>
      <w:r w:rsidR="002C292F" w:rsidRPr="00701B06">
        <w:rPr>
          <w:rFonts w:ascii="Poppins" w:hAnsi="Poppins"/>
          <w:color w:val="auto"/>
          <w:rPrChange w:id="1508" w:author="Stuart McLarnon (NESO)" w:date="2024-11-18T11:41:00Z">
            <w:rPr>
              <w:color w:val="auto"/>
            </w:rPr>
          </w:rPrChange>
        </w:rPr>
        <w:t>.</w:t>
      </w:r>
      <w:r w:rsidRPr="00701B06">
        <w:rPr>
          <w:rFonts w:ascii="Poppins" w:hAnsi="Poppins"/>
          <w:color w:val="auto"/>
          <w:rPrChange w:id="1509" w:author="Stuart McLarnon (NESO)" w:date="2024-11-18T11:41:00Z">
            <w:rPr>
              <w:color w:val="auto"/>
            </w:rPr>
          </w:rPrChange>
        </w:rPr>
        <w:t xml:space="preserve"> </w:t>
      </w:r>
      <w:r w:rsidR="00FA1855" w:rsidRPr="00701B06">
        <w:rPr>
          <w:rFonts w:ascii="Poppins" w:hAnsi="Poppins"/>
          <w:color w:val="auto"/>
          <w:rPrChange w:id="1510" w:author="Stuart McLarnon (NESO)" w:date="2024-11-18T11:41:00Z">
            <w:rPr>
              <w:color w:val="auto"/>
            </w:rPr>
          </w:rPrChange>
        </w:rPr>
        <w:t xml:space="preserve"> </w:t>
      </w:r>
      <w:r w:rsidRPr="00701B06">
        <w:rPr>
          <w:rFonts w:ascii="Poppins" w:hAnsi="Poppins"/>
          <w:color w:val="auto"/>
          <w:rPrChange w:id="1511" w:author="Stuart McLarnon (NESO)" w:date="2024-11-18T11:41:00Z">
            <w:rPr>
              <w:color w:val="auto"/>
            </w:rPr>
          </w:rPrChange>
        </w:rPr>
        <w:t xml:space="preserve">Where there are new mandatory requirements for GB Parties then these will be included in </w:t>
      </w:r>
      <w:r w:rsidR="009267F4" w:rsidRPr="00701B06">
        <w:rPr>
          <w:rFonts w:ascii="Poppins" w:hAnsi="Poppins"/>
          <w:color w:val="auto"/>
          <w:rPrChange w:id="1512" w:author="Stuart McLarnon (NESO)" w:date="2024-11-18T11:41:00Z">
            <w:rPr>
              <w:color w:val="auto"/>
            </w:rPr>
          </w:rPrChange>
        </w:rPr>
        <w:t xml:space="preserve">the </w:t>
      </w:r>
      <w:r w:rsidRPr="00701B06">
        <w:rPr>
          <w:rFonts w:ascii="Poppins" w:hAnsi="Poppins"/>
          <w:color w:val="auto"/>
          <w:rPrChange w:id="1513" w:author="Stuart McLarnon (NESO)" w:date="2024-11-18T11:41:00Z">
            <w:rPr>
              <w:color w:val="auto"/>
            </w:rPr>
          </w:rPrChange>
        </w:rPr>
        <w:t>relevant GB Codes as appropriate</w:t>
      </w:r>
      <w:r w:rsidR="005C473B" w:rsidRPr="00701B06">
        <w:rPr>
          <w:rFonts w:ascii="Poppins" w:hAnsi="Poppins"/>
          <w:color w:val="auto"/>
          <w:rPrChange w:id="1514" w:author="Stuart McLarnon (NESO)" w:date="2024-11-18T11:41:00Z">
            <w:rPr>
              <w:color w:val="auto"/>
            </w:rPr>
          </w:rPrChange>
        </w:rPr>
        <w:t xml:space="preserve"> and subject to the full </w:t>
      </w:r>
      <w:r w:rsidR="00557D7F" w:rsidRPr="00701B06">
        <w:rPr>
          <w:rFonts w:ascii="Poppins" w:hAnsi="Poppins"/>
          <w:color w:val="auto"/>
          <w:rPrChange w:id="1515" w:author="Stuart McLarnon (NESO)" w:date="2024-11-18T11:41:00Z">
            <w:rPr>
              <w:color w:val="auto"/>
            </w:rPr>
          </w:rPrChange>
        </w:rPr>
        <w:t>g</w:t>
      </w:r>
      <w:r w:rsidR="005C473B" w:rsidRPr="00701B06">
        <w:rPr>
          <w:rFonts w:ascii="Poppins" w:hAnsi="Poppins"/>
          <w:color w:val="auto"/>
          <w:rPrChange w:id="1516" w:author="Stuart McLarnon (NESO)" w:date="2024-11-18T11:41:00Z">
            <w:rPr>
              <w:color w:val="auto"/>
            </w:rPr>
          </w:rPrChange>
        </w:rPr>
        <w:t xml:space="preserve">overnance </w:t>
      </w:r>
      <w:r w:rsidR="00557D7F" w:rsidRPr="00701B06">
        <w:rPr>
          <w:rFonts w:ascii="Poppins" w:hAnsi="Poppins"/>
          <w:color w:val="auto"/>
          <w:rPrChange w:id="1517" w:author="Stuart McLarnon (NESO)" w:date="2024-11-18T11:41:00Z">
            <w:rPr>
              <w:color w:val="auto"/>
            </w:rPr>
          </w:rPrChange>
        </w:rPr>
        <w:t>process</w:t>
      </w:r>
      <w:r w:rsidRPr="00701B06">
        <w:rPr>
          <w:rFonts w:ascii="Poppins" w:hAnsi="Poppins"/>
          <w:color w:val="auto"/>
          <w:rPrChange w:id="1518" w:author="Stuart McLarnon (NESO)" w:date="2024-11-18T11:41:00Z">
            <w:rPr>
              <w:color w:val="auto"/>
            </w:rPr>
          </w:rPrChange>
        </w:rPr>
        <w:t xml:space="preserve">. </w:t>
      </w:r>
      <w:r w:rsidR="002C292F" w:rsidRPr="00701B06">
        <w:rPr>
          <w:rFonts w:ascii="Poppins" w:hAnsi="Poppins"/>
          <w:color w:val="auto"/>
          <w:rPrChange w:id="1519" w:author="Stuart McLarnon (NESO)" w:date="2024-11-18T11:41:00Z">
            <w:rPr>
              <w:color w:val="auto"/>
            </w:rPr>
          </w:rPrChange>
        </w:rPr>
        <w:t xml:space="preserve"> </w:t>
      </w:r>
      <w:r w:rsidR="00A2732A" w:rsidRPr="00701B06">
        <w:rPr>
          <w:rFonts w:ascii="Poppins" w:hAnsi="Poppins"/>
          <w:color w:val="auto"/>
          <w:rPrChange w:id="1520" w:author="Stuart McLarnon (NESO)" w:date="2024-11-18T11:41:00Z">
            <w:rPr>
              <w:color w:val="auto"/>
            </w:rPr>
          </w:rPrChange>
        </w:rPr>
        <w:t xml:space="preserve">For the avoidance of doubt, the mandatory requirements placed on </w:t>
      </w:r>
      <w:r w:rsidR="009A1481" w:rsidRPr="00701B06">
        <w:rPr>
          <w:rFonts w:ascii="Poppins" w:hAnsi="Poppins"/>
          <w:color w:val="auto"/>
          <w:rPrChange w:id="1521" w:author="Stuart McLarnon (NESO)" w:date="2024-11-18T11:41:00Z">
            <w:rPr>
              <w:color w:val="auto"/>
            </w:rPr>
          </w:rPrChange>
        </w:rPr>
        <w:t>p</w:t>
      </w:r>
      <w:r w:rsidR="00A2732A" w:rsidRPr="00701B06">
        <w:rPr>
          <w:rFonts w:ascii="Poppins" w:hAnsi="Poppins"/>
          <w:color w:val="auto"/>
          <w:rPrChange w:id="1522" w:author="Stuart McLarnon (NESO)" w:date="2024-11-18T11:41:00Z">
            <w:rPr>
              <w:color w:val="auto"/>
            </w:rPr>
          </w:rPrChange>
        </w:rPr>
        <w:t xml:space="preserve">arties are defined in the industry codes through the </w:t>
      </w:r>
      <w:r w:rsidR="00373949" w:rsidRPr="00701B06">
        <w:rPr>
          <w:rFonts w:ascii="Poppins" w:hAnsi="Poppins"/>
          <w:color w:val="auto"/>
          <w:rPrChange w:id="1523" w:author="Stuart McLarnon (NESO)" w:date="2024-11-18T11:41:00Z">
            <w:rPr>
              <w:color w:val="auto"/>
            </w:rPr>
          </w:rPrChange>
        </w:rPr>
        <w:t>industry code governance process and not through th</w:t>
      </w:r>
      <w:r w:rsidR="006B3AE0" w:rsidRPr="00701B06">
        <w:rPr>
          <w:rFonts w:ascii="Poppins" w:hAnsi="Poppins"/>
          <w:color w:val="auto"/>
          <w:rPrChange w:id="1524" w:author="Stuart McLarnon (NESO)" w:date="2024-11-18T11:41:00Z">
            <w:rPr>
              <w:color w:val="auto"/>
            </w:rPr>
          </w:rPrChange>
        </w:rPr>
        <w:t>is System Defence Plan.</w:t>
      </w:r>
      <w:r w:rsidRPr="00701B06">
        <w:rPr>
          <w:rFonts w:ascii="Poppins" w:hAnsi="Poppins"/>
          <w:color w:val="auto"/>
          <w:rPrChange w:id="1525" w:author="Stuart McLarnon (NESO)" w:date="2024-11-18T11:41:00Z">
            <w:rPr>
              <w:color w:val="auto"/>
            </w:rPr>
          </w:rPrChange>
        </w:rPr>
        <w:t xml:space="preserve"> </w:t>
      </w:r>
      <w:r w:rsidR="00FA1855" w:rsidRPr="00701B06">
        <w:rPr>
          <w:rFonts w:ascii="Poppins" w:hAnsi="Poppins"/>
          <w:color w:val="auto"/>
          <w:rPrChange w:id="1526" w:author="Stuart McLarnon (NESO)" w:date="2024-11-18T11:41:00Z">
            <w:rPr>
              <w:color w:val="auto"/>
            </w:rPr>
          </w:rPrChange>
        </w:rPr>
        <w:t xml:space="preserve"> </w:t>
      </w:r>
      <w:r w:rsidR="005A5D4E" w:rsidRPr="00701B06">
        <w:rPr>
          <w:rFonts w:ascii="Poppins" w:hAnsi="Poppins"/>
          <w:color w:val="auto"/>
          <w:rPrChange w:id="1527" w:author="Stuart McLarnon (NESO)" w:date="2024-11-18T11:41:00Z">
            <w:rPr>
              <w:color w:val="auto"/>
            </w:rPr>
          </w:rPrChange>
        </w:rPr>
        <w:t xml:space="preserve">The </w:t>
      </w:r>
      <w:r w:rsidR="00FA1855" w:rsidRPr="00701B06">
        <w:rPr>
          <w:rFonts w:ascii="Poppins" w:hAnsi="Poppins"/>
          <w:color w:val="auto"/>
          <w:rPrChange w:id="1528" w:author="Stuart McLarnon (NESO)" w:date="2024-11-18T11:41:00Z">
            <w:rPr>
              <w:color w:val="auto"/>
            </w:rPr>
          </w:rPrChange>
        </w:rPr>
        <w:t>g</w:t>
      </w:r>
      <w:r w:rsidR="005A5D4E" w:rsidRPr="00701B06">
        <w:rPr>
          <w:rFonts w:ascii="Poppins" w:hAnsi="Poppins"/>
          <w:color w:val="auto"/>
          <w:rPrChange w:id="1529" w:author="Stuart McLarnon (NESO)" w:date="2024-11-18T11:41:00Z">
            <w:rPr>
              <w:color w:val="auto"/>
            </w:rPr>
          </w:rPrChange>
        </w:rPr>
        <w:t xml:space="preserve">overnance of this System Defence Plan will be managed through GC16 of the </w:t>
      </w:r>
      <w:r w:rsidR="00B6672E">
        <w:rPr>
          <w:rFonts w:ascii="Poppins" w:hAnsi="Poppins"/>
          <w:color w:val="auto"/>
          <w:rPrChange w:id="1530" w:author="Stuart McLarnon (NESO)" w:date="2024-11-18T11:41:00Z">
            <w:rPr>
              <w:color w:val="auto"/>
            </w:rPr>
          </w:rPrChange>
        </w:rPr>
        <w:t>Grid Code</w:t>
      </w:r>
      <w:r w:rsidR="005A5D4E" w:rsidRPr="00701B06">
        <w:rPr>
          <w:rFonts w:ascii="Poppins" w:hAnsi="Poppins"/>
          <w:color w:val="auto"/>
          <w:rPrChange w:id="1531" w:author="Stuart McLarnon (NESO)" w:date="2024-11-18T11:41:00Z">
            <w:rPr>
              <w:color w:val="auto"/>
            </w:rPr>
          </w:rPrChange>
        </w:rPr>
        <w:t xml:space="preserve"> General Conditions which provides for a governance framework </w:t>
      </w:r>
      <w:proofErr w:type="gramStart"/>
      <w:r w:rsidR="005A5D4E" w:rsidRPr="00701B06">
        <w:rPr>
          <w:rFonts w:ascii="Poppins" w:hAnsi="Poppins"/>
          <w:color w:val="auto"/>
          <w:rPrChange w:id="1532" w:author="Stuart McLarnon (NESO)" w:date="2024-11-18T11:41:00Z">
            <w:rPr>
              <w:color w:val="auto"/>
            </w:rPr>
          </w:rPrChange>
        </w:rPr>
        <w:t>similar to</w:t>
      </w:r>
      <w:proofErr w:type="gramEnd"/>
      <w:r w:rsidR="005A5D4E" w:rsidRPr="00701B06">
        <w:rPr>
          <w:rFonts w:ascii="Poppins" w:hAnsi="Poppins"/>
          <w:color w:val="auto"/>
          <w:rPrChange w:id="1533" w:author="Stuart McLarnon (NESO)" w:date="2024-11-18T11:41:00Z">
            <w:rPr>
              <w:color w:val="auto"/>
            </w:rPr>
          </w:rPrChange>
        </w:rPr>
        <w:t xml:space="preserve"> that of the Relevant Electrical Standards.</w:t>
      </w:r>
    </w:p>
    <w:p w14:paraId="44751B0E" w14:textId="77777777" w:rsidR="000226A1" w:rsidRPr="00701B06" w:rsidRDefault="000226A1" w:rsidP="000226A1">
      <w:pPr>
        <w:jc w:val="both"/>
        <w:rPr>
          <w:rFonts w:ascii="Poppins" w:hAnsi="Poppins"/>
          <w:color w:val="auto"/>
          <w:rPrChange w:id="1534" w:author="Stuart McLarnon (NESO)" w:date="2024-11-18T11:41:00Z">
            <w:rPr>
              <w:color w:val="auto"/>
            </w:rPr>
          </w:rPrChange>
        </w:rPr>
      </w:pPr>
    </w:p>
    <w:p w14:paraId="5B9BC7B1" w14:textId="63EB1534" w:rsidR="000226A1" w:rsidRPr="00701B06" w:rsidRDefault="000226A1" w:rsidP="00157370">
      <w:pPr>
        <w:jc w:val="both"/>
        <w:rPr>
          <w:rFonts w:ascii="Poppins" w:hAnsi="Poppins"/>
          <w:rPrChange w:id="1535" w:author="Stuart McLarnon (NESO)" w:date="2024-11-18T11:41:00Z">
            <w:rPr/>
          </w:rPrChange>
        </w:rPr>
      </w:pPr>
      <w:r w:rsidRPr="00701B06">
        <w:rPr>
          <w:rFonts w:ascii="Poppins" w:hAnsi="Poppins"/>
          <w:color w:val="auto"/>
          <w:rPrChange w:id="1536" w:author="Stuart McLarnon (NESO)" w:date="2024-11-18T11:41:00Z">
            <w:rPr>
              <w:color w:val="auto"/>
            </w:rPr>
          </w:rPrChange>
        </w:rPr>
        <w:t xml:space="preserve">This System Defence Plan will </w:t>
      </w:r>
      <w:r w:rsidR="00A838DA" w:rsidRPr="00701B06">
        <w:rPr>
          <w:rFonts w:ascii="Poppins" w:hAnsi="Poppins"/>
          <w:color w:val="auto"/>
          <w:rPrChange w:id="1537" w:author="Stuart McLarnon (NESO)" w:date="2024-11-18T11:41:00Z">
            <w:rPr>
              <w:color w:val="auto"/>
            </w:rPr>
          </w:rPrChange>
        </w:rPr>
        <w:t xml:space="preserve">be of interest </w:t>
      </w:r>
      <w:r w:rsidR="00165525" w:rsidRPr="00701B06">
        <w:rPr>
          <w:rFonts w:ascii="Poppins" w:hAnsi="Poppins"/>
          <w:color w:val="auto"/>
          <w:rPrChange w:id="1538" w:author="Stuart McLarnon (NESO)" w:date="2024-11-18T11:41:00Z">
            <w:rPr>
              <w:color w:val="auto"/>
            </w:rPr>
          </w:rPrChange>
        </w:rPr>
        <w:t>to a</w:t>
      </w:r>
      <w:r w:rsidR="002C1509" w:rsidRPr="00701B06">
        <w:rPr>
          <w:rFonts w:ascii="Poppins" w:hAnsi="Poppins"/>
          <w:color w:val="auto"/>
          <w:rPrChange w:id="1539" w:author="Stuart McLarnon (NESO)" w:date="2024-11-18T11:41:00Z">
            <w:rPr>
              <w:color w:val="auto"/>
            </w:rPr>
          </w:rPrChange>
        </w:rPr>
        <w:t>ll parties</w:t>
      </w:r>
      <w:r w:rsidR="00467ACA" w:rsidRPr="00701B06">
        <w:rPr>
          <w:rFonts w:ascii="Poppins" w:hAnsi="Poppins"/>
          <w:color w:val="auto"/>
          <w:rPrChange w:id="1540" w:author="Stuart McLarnon (NESO)" w:date="2024-11-18T11:41:00Z">
            <w:rPr>
              <w:color w:val="auto"/>
            </w:rPr>
          </w:rPrChange>
        </w:rPr>
        <w:t xml:space="preserve"> </w:t>
      </w:r>
      <w:r w:rsidRPr="00701B06">
        <w:rPr>
          <w:rFonts w:ascii="Poppins" w:hAnsi="Poppins"/>
          <w:color w:val="auto"/>
          <w:rPrChange w:id="1541" w:author="Stuart McLarnon (NESO)" w:date="2024-11-18T11:41:00Z">
            <w:rPr>
              <w:color w:val="auto"/>
            </w:rPr>
          </w:rPrChange>
        </w:rPr>
        <w:t>identified in Appendi</w:t>
      </w:r>
      <w:r w:rsidR="00467ACA" w:rsidRPr="00701B06">
        <w:rPr>
          <w:rFonts w:ascii="Poppins" w:hAnsi="Poppins"/>
          <w:color w:val="auto"/>
          <w:rPrChange w:id="1542" w:author="Stuart McLarnon (NESO)" w:date="2024-11-18T11:41:00Z">
            <w:rPr>
              <w:color w:val="auto"/>
            </w:rPr>
          </w:rPrChange>
        </w:rPr>
        <w:t>x</w:t>
      </w:r>
      <w:r w:rsidRPr="00701B06">
        <w:rPr>
          <w:rFonts w:ascii="Poppins" w:hAnsi="Poppins"/>
          <w:color w:val="auto"/>
          <w:rPrChange w:id="1543" w:author="Stuart McLarnon (NESO)" w:date="2024-11-18T11:41:00Z">
            <w:rPr>
              <w:color w:val="auto"/>
            </w:rPr>
          </w:rPrChange>
        </w:rPr>
        <w:t xml:space="preserve"> </w:t>
      </w:r>
      <w:r w:rsidR="00467ACA" w:rsidRPr="00701B06">
        <w:rPr>
          <w:rFonts w:ascii="Poppins" w:hAnsi="Poppins"/>
          <w:color w:val="auto"/>
          <w:rPrChange w:id="1544" w:author="Stuart McLarnon (NESO)" w:date="2024-11-18T11:41:00Z">
            <w:rPr>
              <w:color w:val="auto"/>
            </w:rPr>
          </w:rPrChange>
        </w:rPr>
        <w:t>A</w:t>
      </w:r>
      <w:r w:rsidR="00C658C0" w:rsidRPr="00701B06">
        <w:rPr>
          <w:rFonts w:ascii="Poppins" w:hAnsi="Poppins"/>
          <w:color w:val="auto"/>
          <w:rPrChange w:id="1545" w:author="Stuart McLarnon (NESO)" w:date="2024-11-18T11:41:00Z">
            <w:rPr>
              <w:color w:val="auto"/>
            </w:rPr>
          </w:rPrChange>
        </w:rPr>
        <w:t xml:space="preserve"> of this document</w:t>
      </w:r>
      <w:r w:rsidRPr="00701B06">
        <w:rPr>
          <w:rFonts w:ascii="Poppins" w:hAnsi="Poppins"/>
          <w:rPrChange w:id="1546" w:author="Stuart McLarnon (NESO)" w:date="2024-11-18T11:41:00Z">
            <w:rPr/>
          </w:rPrChange>
        </w:rPr>
        <w:t xml:space="preserve">. </w:t>
      </w:r>
    </w:p>
    <w:p w14:paraId="58586B40" w14:textId="78ADD83F" w:rsidR="008F1374" w:rsidRPr="00701B06" w:rsidRDefault="00AC7BC8" w:rsidP="00157370">
      <w:pPr>
        <w:tabs>
          <w:tab w:val="right" w:pos="709"/>
        </w:tabs>
        <w:ind w:left="-28" w:hanging="709"/>
        <w:jc w:val="both"/>
        <w:rPr>
          <w:rFonts w:ascii="Poppins" w:hAnsi="Poppins"/>
          <w:color w:val="auto"/>
          <w:rPrChange w:id="1547" w:author="Stuart McLarnon (NESO)" w:date="2024-11-18T11:41:00Z">
            <w:rPr>
              <w:rFonts w:ascii="Arial" w:hAnsi="Arial"/>
              <w:color w:val="auto"/>
            </w:rPr>
          </w:rPrChange>
        </w:rPr>
      </w:pPr>
      <w:r w:rsidRPr="00701B06">
        <w:rPr>
          <w:rFonts w:ascii="Poppins" w:hAnsi="Poppins"/>
          <w:rPrChange w:id="1548" w:author="Stuart McLarnon (NESO)" w:date="2024-11-18T11:41:00Z">
            <w:rPr/>
          </w:rPrChange>
        </w:rPr>
        <w:tab/>
      </w:r>
      <w:r w:rsidRPr="00701B06">
        <w:rPr>
          <w:rFonts w:ascii="Poppins" w:hAnsi="Poppins"/>
          <w:rPrChange w:id="1549" w:author="Stuart McLarnon (NESO)" w:date="2024-11-18T11:41:00Z">
            <w:rPr/>
          </w:rPrChange>
        </w:rPr>
        <w:tab/>
      </w:r>
      <w:r w:rsidR="00FE6457" w:rsidRPr="00701B06">
        <w:rPr>
          <w:rFonts w:ascii="Poppins" w:hAnsi="Poppins"/>
          <w:color w:val="auto"/>
          <w:rPrChange w:id="1550" w:author="Stuart McLarnon (NESO)" w:date="2024-11-18T11:41:00Z">
            <w:rPr>
              <w:rFonts w:ascii="Arial" w:hAnsi="Arial"/>
              <w:color w:val="auto"/>
            </w:rPr>
          </w:rPrChange>
        </w:rPr>
        <w:t xml:space="preserve">In complying with the requirements of the </w:t>
      </w:r>
      <w:r w:rsidR="00B6672E">
        <w:rPr>
          <w:rFonts w:ascii="Poppins" w:hAnsi="Poppins"/>
          <w:color w:val="auto"/>
          <w:rPrChange w:id="1551" w:author="Stuart McLarnon (NESO)" w:date="2024-11-18T11:41:00Z">
            <w:rPr>
              <w:rFonts w:ascii="Arial" w:hAnsi="Arial"/>
              <w:color w:val="auto"/>
            </w:rPr>
          </w:rPrChange>
        </w:rPr>
        <w:t>Grid Code</w:t>
      </w:r>
      <w:r w:rsidR="00FE6457" w:rsidRPr="00701B06">
        <w:rPr>
          <w:rFonts w:ascii="Poppins" w:hAnsi="Poppins"/>
          <w:color w:val="auto"/>
          <w:rPrChange w:id="1552" w:author="Stuart McLarnon (NESO)" w:date="2024-11-18T11:41:00Z">
            <w:rPr>
              <w:rFonts w:ascii="Arial" w:hAnsi="Arial"/>
              <w:color w:val="auto"/>
            </w:rPr>
          </w:rPrChange>
        </w:rPr>
        <w:t>, System Operator Transmission Owner Code (STC), Distribution</w:t>
      </w:r>
      <w:r w:rsidR="003D64DE" w:rsidRPr="00701B06">
        <w:rPr>
          <w:rFonts w:ascii="Poppins" w:hAnsi="Poppins"/>
          <w:color w:val="auto"/>
          <w:rPrChange w:id="1553" w:author="Stuart McLarnon (NESO)" w:date="2024-11-18T11:41:00Z">
            <w:rPr>
              <w:rFonts w:ascii="Arial" w:hAnsi="Arial"/>
              <w:color w:val="auto"/>
            </w:rPr>
          </w:rPrChange>
        </w:rPr>
        <w:t xml:space="preserve"> </w:t>
      </w:r>
      <w:r w:rsidR="00FE6457" w:rsidRPr="00701B06">
        <w:rPr>
          <w:rFonts w:ascii="Poppins" w:hAnsi="Poppins"/>
          <w:color w:val="auto"/>
          <w:rPrChange w:id="1554" w:author="Stuart McLarnon (NESO)" w:date="2024-11-18T11:41:00Z">
            <w:rPr>
              <w:rFonts w:ascii="Arial" w:hAnsi="Arial"/>
              <w:color w:val="auto"/>
            </w:rPr>
          </w:rPrChange>
        </w:rPr>
        <w:t xml:space="preserve">Code and Balancing and Settlement Code (BSC) (as applicable), </w:t>
      </w:r>
      <w:del w:id="1555" w:author="Stuart McLarnon (NESO)" w:date="2024-11-18T11:41:00Z">
        <w:r w:rsidR="00FE6457" w:rsidRPr="00E23E2A">
          <w:rPr>
            <w:rFonts w:ascii="Arial" w:hAnsi="Arial"/>
            <w:color w:val="auto"/>
          </w:rPr>
          <w:delText>NGESO</w:delText>
        </w:r>
      </w:del>
      <w:ins w:id="1556" w:author="Stuart McLarnon (NESO)" w:date="2024-11-18T11:41:00Z">
        <w:r w:rsidR="007B4960">
          <w:rPr>
            <w:rFonts w:ascii="Poppins" w:hAnsi="Poppins" w:cs="Poppins"/>
            <w:color w:val="auto"/>
          </w:rPr>
          <w:t>NESO</w:t>
        </w:r>
      </w:ins>
      <w:r w:rsidR="00FE6457" w:rsidRPr="00701B06">
        <w:rPr>
          <w:rFonts w:ascii="Poppins" w:hAnsi="Poppins"/>
          <w:color w:val="auto"/>
          <w:rPrChange w:id="1557" w:author="Stuart McLarnon (NESO)" w:date="2024-11-18T11:41:00Z">
            <w:rPr>
              <w:rFonts w:ascii="Arial" w:hAnsi="Arial"/>
              <w:color w:val="auto"/>
            </w:rPr>
          </w:rPrChange>
        </w:rPr>
        <w:t xml:space="preserve">, Transmission Licensees, Network Operators and CUSC Parties </w:t>
      </w:r>
      <w:r w:rsidR="000F57C8" w:rsidRPr="00701B06">
        <w:rPr>
          <w:rFonts w:ascii="Poppins" w:hAnsi="Poppins"/>
          <w:color w:val="auto"/>
          <w:rPrChange w:id="1558" w:author="Stuart McLarnon (NESO)" w:date="2024-11-18T11:41:00Z">
            <w:rPr>
              <w:rFonts w:ascii="Arial" w:hAnsi="Arial"/>
              <w:color w:val="auto"/>
            </w:rPr>
          </w:rPrChange>
        </w:rPr>
        <w:t>and</w:t>
      </w:r>
      <w:r w:rsidR="006301DF" w:rsidRPr="00701B06">
        <w:rPr>
          <w:rFonts w:ascii="Poppins" w:hAnsi="Poppins"/>
          <w:color w:val="auto"/>
          <w:rPrChange w:id="1559" w:author="Stuart McLarnon (NESO)" w:date="2024-11-18T11:41:00Z">
            <w:rPr>
              <w:rFonts w:ascii="Arial" w:hAnsi="Arial"/>
              <w:color w:val="auto"/>
            </w:rPr>
          </w:rPrChange>
        </w:rPr>
        <w:t xml:space="preserve"> </w:t>
      </w:r>
      <w:r w:rsidR="00FB0A71" w:rsidRPr="00701B06">
        <w:rPr>
          <w:rFonts w:ascii="Poppins" w:hAnsi="Poppins"/>
          <w:color w:val="auto"/>
          <w:rPrChange w:id="1560" w:author="Stuart McLarnon (NESO)" w:date="2024-11-18T11:41:00Z">
            <w:rPr>
              <w:rFonts w:ascii="Arial" w:hAnsi="Arial"/>
              <w:color w:val="auto"/>
            </w:rPr>
          </w:rPrChange>
        </w:rPr>
        <w:t>Defence</w:t>
      </w:r>
      <w:r w:rsidR="000F57C8" w:rsidRPr="00701B06">
        <w:rPr>
          <w:rFonts w:ascii="Poppins" w:hAnsi="Poppins"/>
          <w:color w:val="auto"/>
          <w:rPrChange w:id="1561" w:author="Stuart McLarnon (NESO)" w:date="2024-11-18T11:41:00Z">
            <w:rPr>
              <w:rFonts w:ascii="Arial" w:hAnsi="Arial"/>
              <w:color w:val="auto"/>
            </w:rPr>
          </w:rPrChange>
        </w:rPr>
        <w:t xml:space="preserve"> Service Providers </w:t>
      </w:r>
      <w:r w:rsidR="00FE6457" w:rsidRPr="00701B06">
        <w:rPr>
          <w:rFonts w:ascii="Poppins" w:hAnsi="Poppins"/>
          <w:color w:val="auto"/>
          <w:rPrChange w:id="1562" w:author="Stuart McLarnon (NESO)" w:date="2024-11-18T11:41:00Z">
            <w:rPr>
              <w:rFonts w:ascii="Arial" w:hAnsi="Arial"/>
              <w:color w:val="auto"/>
            </w:rPr>
          </w:rPrChange>
        </w:rPr>
        <w:t xml:space="preserve">will be satisfying the requirements of EU NCER.  It should be noted that the EU NCER applies both to GB Code Users and EU Code Users as defined in Appendix A of this document. </w:t>
      </w:r>
    </w:p>
    <w:p w14:paraId="0248C8D1" w14:textId="77777777" w:rsidR="000226A1" w:rsidRPr="00701B06" w:rsidRDefault="000226A1" w:rsidP="00157370">
      <w:pPr>
        <w:jc w:val="both"/>
        <w:rPr>
          <w:rFonts w:ascii="Poppins" w:hAnsi="Poppins"/>
          <w:rPrChange w:id="1563" w:author="Stuart McLarnon (NESO)" w:date="2024-11-18T11:41:00Z">
            <w:rPr/>
          </w:rPrChange>
        </w:rPr>
      </w:pPr>
    </w:p>
    <w:p w14:paraId="3D4CA28A" w14:textId="69644762" w:rsidR="000226A1" w:rsidRPr="00701B06" w:rsidRDefault="000226A1" w:rsidP="00157370">
      <w:pPr>
        <w:jc w:val="both"/>
        <w:rPr>
          <w:rFonts w:ascii="Poppins" w:hAnsi="Poppins"/>
          <w:color w:val="auto"/>
          <w:rPrChange w:id="1564" w:author="Stuart McLarnon (NESO)" w:date="2024-11-18T11:41:00Z">
            <w:rPr>
              <w:color w:val="auto"/>
            </w:rPr>
          </w:rPrChange>
        </w:rPr>
      </w:pPr>
      <w:r w:rsidRPr="00701B06">
        <w:rPr>
          <w:rFonts w:ascii="Poppins" w:hAnsi="Poppins"/>
          <w:color w:val="auto"/>
          <w:rPrChange w:id="1565" w:author="Stuart McLarnon (NESO)" w:date="2024-11-18T11:41:00Z">
            <w:rPr>
              <w:color w:val="auto"/>
            </w:rPr>
          </w:rPrChange>
        </w:rPr>
        <w:t>This System Defence Plan has been developed taking the following into account</w:t>
      </w:r>
      <w:r w:rsidR="002962A6" w:rsidRPr="00701B06">
        <w:rPr>
          <w:rFonts w:ascii="Poppins" w:hAnsi="Poppins"/>
          <w:color w:val="auto"/>
          <w:rPrChange w:id="1566" w:author="Stuart McLarnon (NESO)" w:date="2024-11-18T11:41:00Z">
            <w:rPr>
              <w:color w:val="auto"/>
            </w:rPr>
          </w:rPrChange>
        </w:rPr>
        <w:t>:</w:t>
      </w:r>
      <w:r w:rsidRPr="00701B06">
        <w:rPr>
          <w:rFonts w:ascii="Poppins" w:hAnsi="Poppins"/>
          <w:color w:val="auto"/>
          <w:rPrChange w:id="1567" w:author="Stuart McLarnon (NESO)" w:date="2024-11-18T11:41:00Z">
            <w:rPr>
              <w:color w:val="auto"/>
            </w:rPr>
          </w:rPrChange>
        </w:rPr>
        <w:t xml:space="preserve"> </w:t>
      </w:r>
    </w:p>
    <w:p w14:paraId="40044CD8" w14:textId="77777777" w:rsidR="000226A1" w:rsidRPr="00701B06" w:rsidRDefault="000226A1" w:rsidP="00913EDD">
      <w:pPr>
        <w:numPr>
          <w:ilvl w:val="0"/>
          <w:numId w:val="28"/>
        </w:numPr>
        <w:spacing w:after="0" w:line="264" w:lineRule="auto"/>
        <w:jc w:val="both"/>
        <w:rPr>
          <w:rFonts w:ascii="Poppins" w:hAnsi="Poppins"/>
          <w:color w:val="auto"/>
          <w:rPrChange w:id="1568" w:author="Stuart McLarnon (NESO)" w:date="2024-11-18T11:41:00Z">
            <w:rPr>
              <w:color w:val="auto"/>
            </w:rPr>
          </w:rPrChange>
        </w:rPr>
      </w:pPr>
      <w:r w:rsidRPr="00701B06">
        <w:rPr>
          <w:rFonts w:ascii="Poppins" w:hAnsi="Poppins"/>
          <w:color w:val="auto"/>
          <w:rPrChange w:id="1569" w:author="Stuart McLarnon (NESO)" w:date="2024-11-18T11:41:00Z">
            <w:rPr>
              <w:color w:val="auto"/>
            </w:rPr>
          </w:rPrChange>
        </w:rPr>
        <w:t>the operational security limits set out in accordance with Article 25 of Regulation (EU) 2017/1485 {SOGL</w:t>
      </w:r>
      <w:proofErr w:type="gramStart"/>
      <w:r w:rsidRPr="00701B06">
        <w:rPr>
          <w:rFonts w:ascii="Poppins" w:hAnsi="Poppins"/>
          <w:color w:val="auto"/>
          <w:rPrChange w:id="1570" w:author="Stuart McLarnon (NESO)" w:date="2024-11-18T11:41:00Z">
            <w:rPr>
              <w:color w:val="auto"/>
            </w:rPr>
          </w:rPrChange>
        </w:rPr>
        <w:t>};</w:t>
      </w:r>
      <w:proofErr w:type="gramEnd"/>
    </w:p>
    <w:p w14:paraId="0004DA9B" w14:textId="47136E4A" w:rsidR="000226A1" w:rsidRPr="00701B06" w:rsidRDefault="000226A1">
      <w:pPr>
        <w:numPr>
          <w:ilvl w:val="0"/>
          <w:numId w:val="28"/>
        </w:numPr>
        <w:spacing w:after="0" w:line="264" w:lineRule="auto"/>
        <w:jc w:val="both"/>
        <w:rPr>
          <w:rFonts w:ascii="Poppins" w:hAnsi="Poppins"/>
          <w:color w:val="auto"/>
          <w:rPrChange w:id="1571" w:author="Stuart McLarnon (NESO)" w:date="2024-11-18T11:41:00Z">
            <w:rPr>
              <w:color w:val="auto"/>
            </w:rPr>
          </w:rPrChange>
        </w:rPr>
      </w:pPr>
      <w:r w:rsidRPr="00701B06">
        <w:rPr>
          <w:rFonts w:ascii="Poppins" w:hAnsi="Poppins"/>
          <w:color w:val="auto"/>
          <w:rPrChange w:id="1572" w:author="Stuart McLarnon (NESO)" w:date="2024-11-18T11:41:00Z">
            <w:rPr>
              <w:color w:val="auto"/>
            </w:rPr>
          </w:rPrChange>
        </w:rPr>
        <w:t xml:space="preserve">the behaviour and capabilities of load and generation within the </w:t>
      </w:r>
      <w:r w:rsidR="00FC7739" w:rsidRPr="00701B06">
        <w:rPr>
          <w:rFonts w:ascii="Poppins" w:hAnsi="Poppins"/>
          <w:color w:val="auto"/>
          <w:rPrChange w:id="1573" w:author="Stuart McLarnon (NESO)" w:date="2024-11-18T11:41:00Z">
            <w:rPr>
              <w:color w:val="auto"/>
            </w:rPr>
          </w:rPrChange>
        </w:rPr>
        <w:t>S</w:t>
      </w:r>
      <w:r w:rsidRPr="00701B06">
        <w:rPr>
          <w:rFonts w:ascii="Poppins" w:hAnsi="Poppins"/>
          <w:color w:val="auto"/>
          <w:rPrChange w:id="1574" w:author="Stuart McLarnon (NESO)" w:date="2024-11-18T11:41:00Z">
            <w:rPr>
              <w:color w:val="auto"/>
            </w:rPr>
          </w:rPrChange>
        </w:rPr>
        <w:t xml:space="preserve">ynchronous </w:t>
      </w:r>
      <w:proofErr w:type="gramStart"/>
      <w:r w:rsidR="00FC7739" w:rsidRPr="00701B06">
        <w:rPr>
          <w:rFonts w:ascii="Poppins" w:hAnsi="Poppins"/>
          <w:color w:val="auto"/>
          <w:rPrChange w:id="1575" w:author="Stuart McLarnon (NESO)" w:date="2024-11-18T11:41:00Z">
            <w:rPr>
              <w:color w:val="auto"/>
            </w:rPr>
          </w:rPrChange>
        </w:rPr>
        <w:t>A</w:t>
      </w:r>
      <w:r w:rsidRPr="00701B06">
        <w:rPr>
          <w:rFonts w:ascii="Poppins" w:hAnsi="Poppins"/>
          <w:color w:val="auto"/>
          <w:rPrChange w:id="1576" w:author="Stuart McLarnon (NESO)" w:date="2024-11-18T11:41:00Z">
            <w:rPr>
              <w:color w:val="auto"/>
            </w:rPr>
          </w:rPrChange>
        </w:rPr>
        <w:t>rea;</w:t>
      </w:r>
      <w:proofErr w:type="gramEnd"/>
    </w:p>
    <w:p w14:paraId="55432182" w14:textId="631E7393" w:rsidR="000226A1" w:rsidRPr="00701B06" w:rsidRDefault="000226A1">
      <w:pPr>
        <w:numPr>
          <w:ilvl w:val="0"/>
          <w:numId w:val="28"/>
        </w:numPr>
        <w:spacing w:after="0" w:line="264" w:lineRule="auto"/>
        <w:jc w:val="both"/>
        <w:rPr>
          <w:rFonts w:ascii="Poppins" w:hAnsi="Poppins"/>
          <w:color w:val="auto"/>
          <w:rPrChange w:id="1577" w:author="Stuart McLarnon (NESO)" w:date="2024-11-18T11:41:00Z">
            <w:rPr>
              <w:color w:val="auto"/>
            </w:rPr>
          </w:rPrChange>
        </w:rPr>
      </w:pPr>
      <w:r w:rsidRPr="00701B06">
        <w:rPr>
          <w:rFonts w:ascii="Poppins" w:hAnsi="Poppins"/>
          <w:color w:val="auto"/>
          <w:rPrChange w:id="1578" w:author="Stuart McLarnon (NESO)" w:date="2024-11-18T11:41:00Z">
            <w:rPr>
              <w:color w:val="auto"/>
            </w:rPr>
          </w:rPrChange>
        </w:rPr>
        <w:t xml:space="preserve">the specific needs of the </w:t>
      </w:r>
      <w:r w:rsidR="00FC7739" w:rsidRPr="00701B06">
        <w:rPr>
          <w:rFonts w:ascii="Poppins" w:hAnsi="Poppins"/>
          <w:color w:val="auto"/>
          <w:rPrChange w:id="1579" w:author="Stuart McLarnon (NESO)" w:date="2024-11-18T11:41:00Z">
            <w:rPr>
              <w:color w:val="auto"/>
            </w:rPr>
          </w:rPrChange>
        </w:rPr>
        <w:t>H</w:t>
      </w:r>
      <w:r w:rsidRPr="00701B06">
        <w:rPr>
          <w:rFonts w:ascii="Poppins" w:hAnsi="Poppins"/>
          <w:color w:val="auto"/>
          <w:rPrChange w:id="1580" w:author="Stuart McLarnon (NESO)" w:date="2024-11-18T11:41:00Z">
            <w:rPr>
              <w:color w:val="auto"/>
            </w:rPr>
          </w:rPrChange>
        </w:rPr>
        <w:t xml:space="preserve">igh </w:t>
      </w:r>
      <w:r w:rsidR="00FC7739" w:rsidRPr="00701B06">
        <w:rPr>
          <w:rFonts w:ascii="Poppins" w:hAnsi="Poppins"/>
          <w:color w:val="auto"/>
          <w:rPrChange w:id="1581" w:author="Stuart McLarnon (NESO)" w:date="2024-11-18T11:41:00Z">
            <w:rPr>
              <w:color w:val="auto"/>
            </w:rPr>
          </w:rPrChange>
        </w:rPr>
        <w:t>P</w:t>
      </w:r>
      <w:r w:rsidRPr="00701B06">
        <w:rPr>
          <w:rFonts w:ascii="Poppins" w:hAnsi="Poppins"/>
          <w:color w:val="auto"/>
          <w:rPrChange w:id="1582" w:author="Stuart McLarnon (NESO)" w:date="2024-11-18T11:41:00Z">
            <w:rPr>
              <w:color w:val="auto"/>
            </w:rPr>
          </w:rPrChange>
        </w:rPr>
        <w:t xml:space="preserve">riority </w:t>
      </w:r>
      <w:r w:rsidR="00FC7739" w:rsidRPr="00701B06">
        <w:rPr>
          <w:rFonts w:ascii="Poppins" w:hAnsi="Poppins"/>
          <w:color w:val="auto"/>
          <w:rPrChange w:id="1583" w:author="Stuart McLarnon (NESO)" w:date="2024-11-18T11:41:00Z">
            <w:rPr>
              <w:color w:val="auto"/>
            </w:rPr>
          </w:rPrChange>
        </w:rPr>
        <w:t xml:space="preserve">Significant </w:t>
      </w:r>
      <w:r w:rsidR="007F1BBF">
        <w:rPr>
          <w:rFonts w:ascii="Poppins" w:hAnsi="Poppins"/>
          <w:color w:val="auto"/>
          <w:rPrChange w:id="1584" w:author="Stuart McLarnon (NESO)" w:date="2024-11-18T11:41:00Z">
            <w:rPr>
              <w:color w:val="auto"/>
            </w:rPr>
          </w:rPrChange>
        </w:rPr>
        <w:t>Grid</w:t>
      </w:r>
      <w:r w:rsidR="00FC7739" w:rsidRPr="00701B06">
        <w:rPr>
          <w:rFonts w:ascii="Poppins" w:hAnsi="Poppins"/>
          <w:color w:val="auto"/>
          <w:rPrChange w:id="1585" w:author="Stuart McLarnon (NESO)" w:date="2024-11-18T11:41:00Z">
            <w:rPr>
              <w:color w:val="auto"/>
            </w:rPr>
          </w:rPrChange>
        </w:rPr>
        <w:t xml:space="preserve"> </w:t>
      </w:r>
      <w:r w:rsidRPr="00701B06">
        <w:rPr>
          <w:rFonts w:ascii="Poppins" w:hAnsi="Poppins"/>
          <w:color w:val="auto"/>
          <w:rPrChange w:id="1586" w:author="Stuart McLarnon (NESO)" w:date="2024-11-18T11:41:00Z">
            <w:rPr>
              <w:color w:val="auto"/>
            </w:rPr>
          </w:rPrChange>
        </w:rPr>
        <w:t xml:space="preserve">Users listed in Appendix </w:t>
      </w:r>
      <w:r w:rsidR="005249ED" w:rsidRPr="00701B06">
        <w:rPr>
          <w:rFonts w:ascii="Poppins" w:hAnsi="Poppins"/>
          <w:color w:val="auto"/>
          <w:rPrChange w:id="1587" w:author="Stuart McLarnon (NESO)" w:date="2024-11-18T11:41:00Z">
            <w:rPr>
              <w:color w:val="auto"/>
            </w:rPr>
          </w:rPrChange>
        </w:rPr>
        <w:t>B</w:t>
      </w:r>
      <w:r w:rsidRPr="00701B06">
        <w:rPr>
          <w:rFonts w:ascii="Poppins" w:hAnsi="Poppins"/>
          <w:color w:val="auto"/>
          <w:rPrChange w:id="1588" w:author="Stuart McLarnon (NESO)" w:date="2024-11-18T11:41:00Z">
            <w:rPr>
              <w:color w:val="auto"/>
            </w:rPr>
          </w:rPrChange>
        </w:rPr>
        <w:t>;</w:t>
      </w:r>
      <w:r w:rsidR="00FA1855" w:rsidRPr="00701B06">
        <w:rPr>
          <w:rFonts w:ascii="Poppins" w:hAnsi="Poppins"/>
          <w:color w:val="auto"/>
          <w:rPrChange w:id="1589" w:author="Stuart McLarnon (NESO)" w:date="2024-11-18T11:41:00Z">
            <w:rPr>
              <w:color w:val="auto"/>
            </w:rPr>
          </w:rPrChange>
        </w:rPr>
        <w:t xml:space="preserve"> and</w:t>
      </w:r>
    </w:p>
    <w:p w14:paraId="0B6950B9" w14:textId="2A813FC3" w:rsidR="000226A1" w:rsidRPr="00701B06" w:rsidRDefault="000226A1">
      <w:pPr>
        <w:numPr>
          <w:ilvl w:val="0"/>
          <w:numId w:val="28"/>
        </w:numPr>
        <w:spacing w:after="0" w:line="264" w:lineRule="auto"/>
        <w:jc w:val="both"/>
        <w:rPr>
          <w:rFonts w:ascii="Poppins" w:hAnsi="Poppins"/>
          <w:color w:val="auto"/>
          <w:rPrChange w:id="1590" w:author="Stuart McLarnon (NESO)" w:date="2024-11-18T11:41:00Z">
            <w:rPr>
              <w:color w:val="auto"/>
            </w:rPr>
          </w:rPrChange>
        </w:rPr>
      </w:pPr>
      <w:r w:rsidRPr="00701B06">
        <w:rPr>
          <w:rFonts w:ascii="Poppins" w:hAnsi="Poppins"/>
          <w:color w:val="auto"/>
          <w:rPrChange w:id="1591" w:author="Stuart McLarnon (NESO)" w:date="2024-11-18T11:41:00Z">
            <w:rPr>
              <w:color w:val="auto"/>
            </w:rPr>
          </w:rPrChange>
        </w:rPr>
        <w:t xml:space="preserve">the characteristics of the National Electricity Transmission System and </w:t>
      </w:r>
      <w:r w:rsidR="008217B3" w:rsidRPr="00701B06">
        <w:rPr>
          <w:rFonts w:ascii="Poppins" w:hAnsi="Poppins"/>
          <w:color w:val="auto"/>
          <w:rPrChange w:id="1592" w:author="Stuart McLarnon (NESO)" w:date="2024-11-18T11:41:00Z">
            <w:rPr>
              <w:color w:val="auto"/>
            </w:rPr>
          </w:rPrChange>
        </w:rPr>
        <w:t>Network Operator</w:t>
      </w:r>
      <w:r w:rsidR="001406A7" w:rsidRPr="00701B06">
        <w:rPr>
          <w:rFonts w:ascii="Poppins" w:hAnsi="Poppins"/>
          <w:color w:val="auto"/>
          <w:rPrChange w:id="1593" w:author="Stuart McLarnon (NESO)" w:date="2024-11-18T11:41:00Z">
            <w:rPr>
              <w:color w:val="auto"/>
            </w:rPr>
          </w:rPrChange>
        </w:rPr>
        <w:t>’</w:t>
      </w:r>
      <w:r w:rsidR="008217B3" w:rsidRPr="00701B06">
        <w:rPr>
          <w:rFonts w:ascii="Poppins" w:hAnsi="Poppins"/>
          <w:color w:val="auto"/>
          <w:rPrChange w:id="1594" w:author="Stuart McLarnon (NESO)" w:date="2024-11-18T11:41:00Z">
            <w:rPr>
              <w:color w:val="auto"/>
            </w:rPr>
          </w:rPrChange>
        </w:rPr>
        <w:t>s (DNO)</w:t>
      </w:r>
      <w:r w:rsidR="004266CD" w:rsidRPr="00701B06">
        <w:rPr>
          <w:rFonts w:ascii="Poppins" w:hAnsi="Poppins"/>
          <w:color w:val="auto"/>
          <w:rPrChange w:id="1595" w:author="Stuart McLarnon (NESO)" w:date="2024-11-18T11:41:00Z">
            <w:rPr>
              <w:color w:val="auto"/>
            </w:rPr>
          </w:rPrChange>
        </w:rPr>
        <w:t xml:space="preserve"> </w:t>
      </w:r>
      <w:r w:rsidRPr="00701B06">
        <w:rPr>
          <w:rFonts w:ascii="Poppins" w:hAnsi="Poppins"/>
          <w:color w:val="auto"/>
          <w:rPrChange w:id="1596" w:author="Stuart McLarnon (NESO)" w:date="2024-11-18T11:41:00Z">
            <w:rPr>
              <w:color w:val="auto"/>
            </w:rPr>
          </w:rPrChange>
        </w:rPr>
        <w:t>systems.</w:t>
      </w:r>
    </w:p>
    <w:p w14:paraId="4292D3E8" w14:textId="045932B2" w:rsidR="0003709B" w:rsidRPr="00701B06" w:rsidRDefault="000226A1" w:rsidP="00157370">
      <w:pPr>
        <w:jc w:val="both"/>
        <w:rPr>
          <w:rFonts w:ascii="Poppins" w:hAnsi="Poppins"/>
          <w:color w:val="auto"/>
          <w:rPrChange w:id="1597" w:author="Stuart McLarnon (NESO)" w:date="2024-11-18T11:41:00Z">
            <w:rPr>
              <w:color w:val="auto"/>
            </w:rPr>
          </w:rPrChange>
        </w:rPr>
      </w:pPr>
      <w:r w:rsidRPr="00701B06">
        <w:rPr>
          <w:rFonts w:ascii="Poppins" w:hAnsi="Poppins"/>
          <w:color w:val="auto"/>
          <w:rPrChange w:id="1598" w:author="Stuart McLarnon (NESO)" w:date="2024-11-18T11:41:00Z">
            <w:rPr>
              <w:color w:val="auto"/>
            </w:rPr>
          </w:rPrChange>
        </w:rPr>
        <w:t>This has been achieved by developing this GB System Defence Plan collaboratively with affected parties through the Energy Emergencies Executive Committee</w:t>
      </w:r>
      <w:r w:rsidR="00447065" w:rsidRPr="00701B06">
        <w:rPr>
          <w:rFonts w:ascii="Poppins" w:hAnsi="Poppins"/>
          <w:color w:val="auto"/>
          <w:rPrChange w:id="1599" w:author="Stuart McLarnon (NESO)" w:date="2024-11-18T11:41:00Z">
            <w:rPr>
              <w:color w:val="auto"/>
            </w:rPr>
          </w:rPrChange>
        </w:rPr>
        <w:t xml:space="preserve"> (E3C)</w:t>
      </w:r>
      <w:r w:rsidRPr="00701B06">
        <w:rPr>
          <w:rFonts w:ascii="Poppins" w:hAnsi="Poppins"/>
          <w:color w:val="auto"/>
          <w:rPrChange w:id="1600" w:author="Stuart McLarnon (NESO)" w:date="2024-11-18T11:41:00Z">
            <w:rPr>
              <w:color w:val="auto"/>
            </w:rPr>
          </w:rPrChange>
        </w:rPr>
        <w:t>, Electricity Task Group (ETG), and by collecting feedback during public consultation</w:t>
      </w:r>
      <w:r w:rsidR="0028516B" w:rsidRPr="00701B06">
        <w:rPr>
          <w:rFonts w:ascii="Poppins" w:hAnsi="Poppins"/>
          <w:color w:val="auto"/>
          <w:rPrChange w:id="1601" w:author="Stuart McLarnon (NESO)" w:date="2024-11-18T11:41:00Z">
            <w:rPr>
              <w:color w:val="auto"/>
            </w:rPr>
          </w:rPrChange>
        </w:rPr>
        <w:t>s</w:t>
      </w:r>
      <w:r w:rsidR="0001256F" w:rsidRPr="00701B06">
        <w:rPr>
          <w:rFonts w:ascii="Poppins" w:hAnsi="Poppins"/>
          <w:color w:val="auto"/>
          <w:rPrChange w:id="1602" w:author="Stuart McLarnon (NESO)" w:date="2024-11-18T11:41:00Z">
            <w:rPr>
              <w:color w:val="auto"/>
            </w:rPr>
          </w:rPrChange>
        </w:rPr>
        <w:t>.</w:t>
      </w:r>
      <w:r w:rsidR="009A137D" w:rsidRPr="00701B06">
        <w:rPr>
          <w:rFonts w:ascii="Poppins" w:hAnsi="Poppins"/>
          <w:color w:val="auto"/>
          <w:rPrChange w:id="1603" w:author="Stuart McLarnon (NESO)" w:date="2024-11-18T11:41:00Z">
            <w:rPr>
              <w:color w:val="auto"/>
            </w:rPr>
          </w:rPrChange>
        </w:rPr>
        <w:t xml:space="preserve"> </w:t>
      </w:r>
      <w:r w:rsidR="00FA1855" w:rsidRPr="00701B06">
        <w:rPr>
          <w:rFonts w:ascii="Poppins" w:hAnsi="Poppins"/>
          <w:color w:val="auto"/>
          <w:rPrChange w:id="1604" w:author="Stuart McLarnon (NESO)" w:date="2024-11-18T11:41:00Z">
            <w:rPr>
              <w:color w:val="auto"/>
            </w:rPr>
          </w:rPrChange>
        </w:rPr>
        <w:t xml:space="preserve"> </w:t>
      </w:r>
      <w:r w:rsidR="009A137D" w:rsidRPr="00701B06">
        <w:rPr>
          <w:rFonts w:ascii="Poppins" w:hAnsi="Poppins"/>
          <w:color w:val="auto"/>
          <w:rPrChange w:id="1605" w:author="Stuart McLarnon (NESO)" w:date="2024-11-18T11:41:00Z">
            <w:rPr>
              <w:color w:val="auto"/>
            </w:rPr>
          </w:rPrChange>
        </w:rPr>
        <w:t>A requirement of</w:t>
      </w:r>
      <w:r w:rsidR="00BF06A0" w:rsidRPr="00701B06">
        <w:rPr>
          <w:rFonts w:ascii="Poppins" w:hAnsi="Poppins"/>
          <w:color w:val="auto"/>
          <w:rPrChange w:id="1606" w:author="Stuart McLarnon (NESO)" w:date="2024-11-18T11:41:00Z">
            <w:rPr>
              <w:color w:val="auto"/>
            </w:rPr>
          </w:rPrChange>
        </w:rPr>
        <w:t xml:space="preserve"> Article </w:t>
      </w:r>
      <w:r w:rsidR="00705F02" w:rsidRPr="00701B06">
        <w:rPr>
          <w:rFonts w:ascii="Poppins" w:hAnsi="Poppins"/>
          <w:color w:val="auto"/>
          <w:rPrChange w:id="1607" w:author="Stuart McLarnon (NESO)" w:date="2024-11-18T11:41:00Z">
            <w:rPr>
              <w:color w:val="auto"/>
            </w:rPr>
          </w:rPrChange>
        </w:rPr>
        <w:t>50 (</w:t>
      </w:r>
      <w:r w:rsidR="00150DA4" w:rsidRPr="00701B06">
        <w:rPr>
          <w:rFonts w:ascii="Poppins" w:hAnsi="Poppins"/>
          <w:color w:val="auto"/>
          <w:rPrChange w:id="1608" w:author="Stuart McLarnon (NESO)" w:date="2024-11-18T11:41:00Z">
            <w:rPr>
              <w:color w:val="auto"/>
            </w:rPr>
          </w:rPrChange>
        </w:rPr>
        <w:t xml:space="preserve">3) </w:t>
      </w:r>
      <w:r w:rsidR="0003567B" w:rsidRPr="00701B06">
        <w:rPr>
          <w:rFonts w:ascii="Poppins" w:hAnsi="Poppins"/>
          <w:color w:val="auto"/>
          <w:rPrChange w:id="1609" w:author="Stuart McLarnon (NESO)" w:date="2024-11-18T11:41:00Z">
            <w:rPr>
              <w:color w:val="auto"/>
            </w:rPr>
          </w:rPrChange>
        </w:rPr>
        <w:t xml:space="preserve">of the EU NCER </w:t>
      </w:r>
      <w:r w:rsidR="00150DA4" w:rsidRPr="00701B06">
        <w:rPr>
          <w:rFonts w:ascii="Poppins" w:hAnsi="Poppins"/>
          <w:color w:val="auto"/>
          <w:rPrChange w:id="1610" w:author="Stuart McLarnon (NESO)" w:date="2024-11-18T11:41:00Z">
            <w:rPr>
              <w:color w:val="auto"/>
            </w:rPr>
          </w:rPrChange>
        </w:rPr>
        <w:t>is to</w:t>
      </w:r>
      <w:del w:id="1611" w:author="Stuart McLarnon (NESO)" w:date="2024-11-18T11:41:00Z">
        <w:r w:rsidR="00150DA4" w:rsidRPr="00285045">
          <w:rPr>
            <w:color w:val="auto"/>
          </w:rPr>
          <w:delText xml:space="preserve"> </w:delText>
        </w:r>
      </w:del>
      <w:r w:rsidR="00150DA4" w:rsidRPr="00701B06">
        <w:rPr>
          <w:rFonts w:ascii="Poppins" w:hAnsi="Poppins"/>
          <w:color w:val="auto"/>
          <w:rPrChange w:id="1612" w:author="Stuart McLarnon (NESO)" w:date="2024-11-18T11:41:00Z">
            <w:rPr>
              <w:color w:val="auto"/>
            </w:rPr>
          </w:rPrChange>
        </w:rPr>
        <w:t xml:space="preserve"> review the System Defence Plan</w:t>
      </w:r>
      <w:r w:rsidR="008F79B1" w:rsidRPr="00701B06">
        <w:rPr>
          <w:rFonts w:ascii="Poppins" w:hAnsi="Poppins"/>
          <w:color w:val="auto"/>
          <w:rPrChange w:id="1613" w:author="Stuart McLarnon (NESO)" w:date="2024-11-18T11:41:00Z">
            <w:rPr>
              <w:color w:val="auto"/>
            </w:rPr>
          </w:rPrChange>
        </w:rPr>
        <w:t xml:space="preserve"> </w:t>
      </w:r>
      <w:r w:rsidR="007A206D" w:rsidRPr="00701B06">
        <w:rPr>
          <w:rFonts w:ascii="Poppins" w:hAnsi="Poppins"/>
          <w:color w:val="auto"/>
          <w:rPrChange w:id="1614" w:author="Stuart McLarnon (NESO)" w:date="2024-11-18T11:41:00Z">
            <w:rPr>
              <w:color w:val="auto"/>
            </w:rPr>
          </w:rPrChange>
        </w:rPr>
        <w:t xml:space="preserve">at </w:t>
      </w:r>
      <w:r w:rsidR="007A206D" w:rsidRPr="00701B06">
        <w:rPr>
          <w:rFonts w:ascii="Poppins" w:hAnsi="Poppins"/>
          <w:color w:val="auto"/>
          <w:rPrChange w:id="1615" w:author="Stuart McLarnon (NESO)" w:date="2024-11-18T11:41:00Z">
            <w:rPr>
              <w:color w:val="auto"/>
            </w:rPr>
          </w:rPrChange>
        </w:rPr>
        <w:lastRenderedPageBreak/>
        <w:t xml:space="preserve">least every five years </w:t>
      </w:r>
      <w:r w:rsidR="008F79B1" w:rsidRPr="00701B06">
        <w:rPr>
          <w:rFonts w:ascii="Poppins" w:hAnsi="Poppins"/>
          <w:color w:val="auto"/>
          <w:rPrChange w:id="1616" w:author="Stuart McLarnon (NESO)" w:date="2024-11-18T11:41:00Z">
            <w:rPr>
              <w:color w:val="auto"/>
            </w:rPr>
          </w:rPrChange>
        </w:rPr>
        <w:t>to assess its effectiveness</w:t>
      </w:r>
      <w:r w:rsidR="0001256F" w:rsidRPr="00701B06">
        <w:rPr>
          <w:rFonts w:ascii="Poppins" w:hAnsi="Poppins"/>
          <w:color w:val="auto"/>
          <w:rPrChange w:id="1617" w:author="Stuart McLarnon (NESO)" w:date="2024-11-18T11:41:00Z">
            <w:rPr>
              <w:color w:val="auto"/>
            </w:rPr>
          </w:rPrChange>
        </w:rPr>
        <w:t xml:space="preserve">.  This process will be managed by </w:t>
      </w:r>
      <w:del w:id="1618" w:author="Stuart McLarnon (NESO)" w:date="2024-11-18T11:41:00Z">
        <w:r w:rsidR="00D8074C" w:rsidRPr="00285045">
          <w:rPr>
            <w:color w:val="auto"/>
          </w:rPr>
          <w:delText>NG</w:delText>
        </w:r>
        <w:r w:rsidR="0001256F" w:rsidRPr="00285045">
          <w:rPr>
            <w:color w:val="auto"/>
          </w:rPr>
          <w:delText>ESO</w:delText>
        </w:r>
      </w:del>
      <w:ins w:id="1619" w:author="Stuart McLarnon (NESO)" w:date="2024-11-18T11:41:00Z">
        <w:r w:rsidR="007B4960">
          <w:rPr>
            <w:rFonts w:ascii="Poppins" w:hAnsi="Poppins" w:cs="Poppins"/>
            <w:color w:val="auto"/>
          </w:rPr>
          <w:t>NESO</w:t>
        </w:r>
      </w:ins>
      <w:r w:rsidR="0001256F" w:rsidRPr="00701B06">
        <w:rPr>
          <w:rFonts w:ascii="Poppins" w:hAnsi="Poppins"/>
          <w:color w:val="auto"/>
          <w:rPrChange w:id="1620" w:author="Stuart McLarnon (NESO)" w:date="2024-11-18T11:41:00Z">
            <w:rPr>
              <w:color w:val="auto"/>
            </w:rPr>
          </w:rPrChange>
        </w:rPr>
        <w:t xml:space="preserve"> through </w:t>
      </w:r>
      <w:r w:rsidR="00A32DE6" w:rsidRPr="00701B06">
        <w:rPr>
          <w:rFonts w:ascii="Poppins" w:hAnsi="Poppins"/>
          <w:color w:val="auto"/>
          <w:rPrChange w:id="1621" w:author="Stuart McLarnon (NESO)" w:date="2024-11-18T11:41:00Z">
            <w:rPr>
              <w:color w:val="auto"/>
            </w:rPr>
          </w:rPrChange>
        </w:rPr>
        <w:t xml:space="preserve">the governance </w:t>
      </w:r>
      <w:r w:rsidR="0001256F" w:rsidRPr="00701B06">
        <w:rPr>
          <w:rFonts w:ascii="Poppins" w:hAnsi="Poppins"/>
          <w:color w:val="auto"/>
          <w:rPrChange w:id="1622" w:author="Stuart McLarnon (NESO)" w:date="2024-11-18T11:41:00Z">
            <w:rPr>
              <w:color w:val="auto"/>
            </w:rPr>
          </w:rPrChange>
        </w:rPr>
        <w:t xml:space="preserve">process as provided for in </w:t>
      </w:r>
      <w:r w:rsidR="00A32DE6" w:rsidRPr="00701B06">
        <w:rPr>
          <w:rFonts w:ascii="Poppins" w:hAnsi="Poppins"/>
          <w:color w:val="auto"/>
          <w:rPrChange w:id="1623" w:author="Stuart McLarnon (NESO)" w:date="2024-11-18T11:41:00Z">
            <w:rPr>
              <w:color w:val="auto"/>
            </w:rPr>
          </w:rPrChange>
        </w:rPr>
        <w:t xml:space="preserve">GC16 of the </w:t>
      </w:r>
      <w:r w:rsidR="00B6672E">
        <w:rPr>
          <w:rFonts w:ascii="Poppins" w:hAnsi="Poppins"/>
          <w:color w:val="auto"/>
          <w:rPrChange w:id="1624" w:author="Stuart McLarnon (NESO)" w:date="2024-11-18T11:41:00Z">
            <w:rPr>
              <w:color w:val="auto"/>
            </w:rPr>
          </w:rPrChange>
        </w:rPr>
        <w:t>Grid Code</w:t>
      </w:r>
      <w:r w:rsidR="00A32DE6" w:rsidRPr="00701B06">
        <w:rPr>
          <w:rFonts w:ascii="Poppins" w:hAnsi="Poppins"/>
          <w:color w:val="auto"/>
          <w:rPrChange w:id="1625" w:author="Stuart McLarnon (NESO)" w:date="2024-11-18T11:41:00Z">
            <w:rPr>
              <w:color w:val="auto"/>
            </w:rPr>
          </w:rPrChange>
        </w:rPr>
        <w:t xml:space="preserve"> General Conditions</w:t>
      </w:r>
      <w:r w:rsidR="0001256F" w:rsidRPr="00701B06">
        <w:rPr>
          <w:rFonts w:ascii="Poppins" w:hAnsi="Poppins"/>
          <w:color w:val="auto"/>
          <w:rPrChange w:id="1626" w:author="Stuart McLarnon (NESO)" w:date="2024-11-18T11:41:00Z">
            <w:rPr>
              <w:color w:val="auto"/>
            </w:rPr>
          </w:rPrChange>
        </w:rPr>
        <w:t>.</w:t>
      </w:r>
      <w:r w:rsidR="00A32DE6" w:rsidRPr="00701B06">
        <w:rPr>
          <w:rFonts w:ascii="Poppins" w:hAnsi="Poppins"/>
          <w:color w:val="auto"/>
          <w:rPrChange w:id="1627" w:author="Stuart McLarnon (NESO)" w:date="2024-11-18T11:41:00Z">
            <w:rPr>
              <w:color w:val="auto"/>
            </w:rPr>
          </w:rPrChange>
        </w:rPr>
        <w:t xml:space="preserve"> </w:t>
      </w:r>
    </w:p>
    <w:p w14:paraId="09422922" w14:textId="6CFA83C5" w:rsidR="00534900" w:rsidRPr="00701B06" w:rsidRDefault="00534900" w:rsidP="000D588B">
      <w:pPr>
        <w:jc w:val="both"/>
        <w:rPr>
          <w:rFonts w:ascii="Poppins" w:hAnsi="Poppins"/>
          <w:color w:val="auto"/>
          <w:rPrChange w:id="1628" w:author="Stuart McLarnon (NESO)" w:date="2024-11-18T11:41:00Z">
            <w:rPr>
              <w:color w:val="auto"/>
            </w:rPr>
          </w:rPrChange>
        </w:rPr>
      </w:pPr>
      <w:r w:rsidRPr="00701B06">
        <w:rPr>
          <w:rFonts w:ascii="Poppins" w:hAnsi="Poppins"/>
          <w:color w:val="auto"/>
          <w:rPrChange w:id="1629" w:author="Stuart McLarnon (NESO)" w:date="2024-11-18T11:41:00Z">
            <w:rPr>
              <w:color w:val="auto"/>
            </w:rPr>
          </w:rPrChange>
        </w:rPr>
        <w:t>For the avoidance of doubt there is a separate document –</w:t>
      </w:r>
      <w:r w:rsidR="002962A6" w:rsidRPr="00701B06">
        <w:rPr>
          <w:rFonts w:ascii="Poppins" w:hAnsi="Poppins"/>
          <w:color w:val="auto"/>
          <w:rPrChange w:id="1630" w:author="Stuart McLarnon (NESO)" w:date="2024-11-18T11:41:00Z">
            <w:rPr>
              <w:color w:val="auto"/>
            </w:rPr>
          </w:rPrChange>
        </w:rPr>
        <w:t xml:space="preserve"> </w:t>
      </w:r>
      <w:r w:rsidRPr="00701B06">
        <w:rPr>
          <w:rFonts w:ascii="Poppins" w:hAnsi="Poppins"/>
          <w:color w:val="auto"/>
          <w:rPrChange w:id="1631" w:author="Stuart McLarnon (NESO)" w:date="2024-11-18T11:41:00Z">
            <w:rPr>
              <w:color w:val="auto"/>
            </w:rPr>
          </w:rPrChange>
        </w:rPr>
        <w:t xml:space="preserve">the System Restoration Plan in respect of Restoration </w:t>
      </w:r>
      <w:r w:rsidR="007670DA" w:rsidRPr="00701B06">
        <w:rPr>
          <w:rFonts w:ascii="Poppins" w:hAnsi="Poppins"/>
          <w:color w:val="auto"/>
          <w:rPrChange w:id="1632" w:author="Stuart McLarnon (NESO)" w:date="2024-11-18T11:41:00Z">
            <w:rPr>
              <w:color w:val="auto"/>
            </w:rPr>
          </w:rPrChange>
        </w:rPr>
        <w:t xml:space="preserve">activities </w:t>
      </w:r>
      <w:r w:rsidRPr="00701B06">
        <w:rPr>
          <w:rFonts w:ascii="Poppins" w:hAnsi="Poppins"/>
          <w:color w:val="auto"/>
          <w:rPrChange w:id="1633" w:author="Stuart McLarnon (NESO)" w:date="2024-11-18T11:41:00Z">
            <w:rPr>
              <w:color w:val="auto"/>
            </w:rPr>
          </w:rPrChange>
        </w:rPr>
        <w:t>which is available</w:t>
      </w:r>
      <w:r w:rsidR="005713C3">
        <w:rPr>
          <w:rFonts w:ascii="Poppins" w:hAnsi="Poppins"/>
          <w:color w:val="auto"/>
          <w:rPrChange w:id="1634" w:author="Stuart McLarnon (NESO)" w:date="2024-11-18T11:41:00Z">
            <w:rPr>
              <w:color w:val="auto"/>
            </w:rPr>
          </w:rPrChange>
        </w:rPr>
        <w:t xml:space="preserve"> </w:t>
      </w:r>
      <w:del w:id="1635" w:author="Stuart McLarnon (NESO)" w:date="2024-11-18T11:41:00Z">
        <w:r w:rsidRPr="00CD6B51">
          <w:rPr>
            <w:color w:val="7030A0"/>
            <w:rPrChange w:id="1636" w:author="Stuart McLarnon (NESO)" w:date="2025-03-12T10:00:00Z" w16du:dateUtc="2025-03-12T10:00:00Z">
              <w:rPr>
                <w:color w:val="auto"/>
              </w:rPr>
            </w:rPrChange>
          </w:rPr>
          <w:delText>from t</w:delText>
        </w:r>
        <w:r w:rsidR="00342506" w:rsidRPr="00CD6B51">
          <w:rPr>
            <w:color w:val="7030A0"/>
            <w:rPrChange w:id="1637" w:author="Stuart McLarnon (NESO)" w:date="2025-03-12T10:00:00Z" w16du:dateUtc="2025-03-12T10:00:00Z">
              <w:rPr>
                <w:color w:val="auto"/>
              </w:rPr>
            </w:rPrChange>
          </w:rPr>
          <w:delText>he following link.</w:delText>
        </w:r>
      </w:del>
      <w:ins w:id="1638" w:author="Stuart McLarnon (NESO)" w:date="2024-11-18T11:41:00Z">
        <w:r w:rsidR="00EF4DC3" w:rsidRPr="00CD6B51">
          <w:rPr>
            <w:color w:val="7030A0"/>
            <w:rPrChange w:id="1639" w:author="Stuart McLarnon (NESO)" w:date="2025-03-12T10:00:00Z" w16du:dateUtc="2025-03-12T10:00:00Z">
              <w:rPr/>
            </w:rPrChange>
          </w:rPr>
          <w:fldChar w:fldCharType="begin"/>
        </w:r>
        <w:r w:rsidR="00EF4DC3" w:rsidRPr="00CD6B51">
          <w:rPr>
            <w:color w:val="7030A0"/>
            <w:rPrChange w:id="1640" w:author="Stuart McLarnon (NESO)" w:date="2025-03-12T10:00:00Z" w16du:dateUtc="2025-03-12T10:00:00Z">
              <w:rPr/>
            </w:rPrChange>
          </w:rPr>
          <w:instrText>HYPERLINK "https://neso.energy/industry-information/codes/grid-code-gc/electrical-standards-documents"</w:instrText>
        </w:r>
        <w:r w:rsidR="00EF4DC3" w:rsidRPr="00CD6B51">
          <w:rPr>
            <w:color w:val="7030A0"/>
            <w:rPrChange w:id="1641" w:author="Stuart McLarnon (NESO)" w:date="2025-03-12T10:00:00Z" w16du:dateUtc="2025-03-12T10:00:00Z">
              <w:rPr/>
            </w:rPrChange>
          </w:rPr>
        </w:r>
        <w:r w:rsidR="00EF4DC3" w:rsidRPr="00CD6B51">
          <w:rPr>
            <w:color w:val="7030A0"/>
            <w:rPrChange w:id="1642" w:author="Stuart McLarnon (NESO)" w:date="2025-03-12T10:00:00Z" w16du:dateUtc="2025-03-12T10:00:00Z">
              <w:rPr/>
            </w:rPrChange>
          </w:rPr>
          <w:fldChar w:fldCharType="separate"/>
        </w:r>
        <w:r w:rsidR="005713C3" w:rsidRPr="00CD6B51">
          <w:rPr>
            <w:rStyle w:val="Hyperlink"/>
            <w:rFonts w:ascii="Poppins" w:hAnsi="Poppins" w:cs="Poppins"/>
            <w:color w:val="7030A0"/>
            <w:rPrChange w:id="1643" w:author="Stuart McLarnon (NESO)" w:date="2025-03-12T10:00:00Z" w16du:dateUtc="2025-03-12T10:00:00Z">
              <w:rPr>
                <w:rStyle w:val="Hyperlink"/>
                <w:rFonts w:ascii="Poppins" w:hAnsi="Poppins" w:cs="Poppins"/>
              </w:rPr>
            </w:rPrChange>
          </w:rPr>
          <w:t>here</w:t>
        </w:r>
        <w:r w:rsidR="00EF4DC3" w:rsidRPr="00CD6B51">
          <w:rPr>
            <w:rStyle w:val="Hyperlink"/>
            <w:rFonts w:ascii="Poppins" w:hAnsi="Poppins" w:cs="Poppins"/>
            <w:color w:val="7030A0"/>
            <w:rPrChange w:id="1644" w:author="Stuart McLarnon (NESO)" w:date="2025-03-12T10:00:00Z" w16du:dateUtc="2025-03-12T10:00:00Z">
              <w:rPr>
                <w:rStyle w:val="Hyperlink"/>
                <w:rFonts w:ascii="Poppins" w:hAnsi="Poppins" w:cs="Poppins"/>
              </w:rPr>
            </w:rPrChange>
          </w:rPr>
          <w:fldChar w:fldCharType="end"/>
        </w:r>
        <w:r w:rsidR="005713C3">
          <w:rPr>
            <w:rFonts w:ascii="Poppins" w:hAnsi="Poppins" w:cs="Poppins"/>
            <w:color w:val="auto"/>
          </w:rPr>
          <w:t>.</w:t>
        </w:r>
      </w:ins>
    </w:p>
    <w:p w14:paraId="726C4F0E" w14:textId="5B8D351D" w:rsidR="006B3336" w:rsidRPr="00D70D71" w:rsidRDefault="009E5E15" w:rsidP="00EC0C49">
      <w:pPr>
        <w:pStyle w:val="Heading1"/>
        <w:rPr>
          <w:rFonts w:ascii="Poppins Medium" w:hAnsi="Poppins Medium"/>
          <w:color w:val="3F0731"/>
          <w:sz w:val="32"/>
          <w:rPrChange w:id="1645" w:author="Stuart McLarnon (NESO)" w:date="2024-11-18T11:41:00Z">
            <w:rPr/>
          </w:rPrChange>
        </w:rPr>
      </w:pPr>
      <w:bookmarkStart w:id="1646" w:name="_Toc128731897"/>
      <w:bookmarkStart w:id="1647" w:name="_Toc188439566"/>
      <w:r w:rsidRPr="00D70D71">
        <w:rPr>
          <w:rFonts w:ascii="Poppins Medium" w:hAnsi="Poppins Medium"/>
          <w:color w:val="3F0731"/>
          <w:sz w:val="32"/>
          <w:rPrChange w:id="1648" w:author="Stuart McLarnon (NESO)" w:date="2024-11-18T11:41:00Z">
            <w:rPr/>
          </w:rPrChange>
        </w:rPr>
        <w:t>System Defence Plan</w:t>
      </w:r>
      <w:bookmarkEnd w:id="1646"/>
      <w:bookmarkEnd w:id="1647"/>
    </w:p>
    <w:p w14:paraId="031774B1" w14:textId="508C2C81" w:rsidR="005B19BA" w:rsidRPr="00D70D71" w:rsidRDefault="005B19BA" w:rsidP="008E53B3">
      <w:pPr>
        <w:pStyle w:val="Heading2"/>
        <w:rPr>
          <w:rStyle w:val="Highlight3"/>
          <w:rFonts w:ascii="Poppins Medium" w:hAnsi="Poppins Medium"/>
          <w:color w:val="3F0731"/>
          <w:sz w:val="32"/>
          <w:rPrChange w:id="1649" w:author="Stuart McLarnon (NESO)" w:date="2024-11-18T11:41:00Z">
            <w:rPr>
              <w:rStyle w:val="Highlight3"/>
              <w:b/>
              <w:szCs w:val="28"/>
            </w:rPr>
          </w:rPrChange>
        </w:rPr>
      </w:pPr>
      <w:bookmarkStart w:id="1650" w:name="_Toc128731898"/>
      <w:bookmarkStart w:id="1651" w:name="_Toc188439567"/>
      <w:r w:rsidRPr="00D70D71">
        <w:rPr>
          <w:rStyle w:val="Highlight3"/>
          <w:rFonts w:ascii="Poppins Medium" w:hAnsi="Poppins Medium"/>
          <w:color w:val="3F0731"/>
          <w:sz w:val="32"/>
          <w:rPrChange w:id="1652" w:author="Stuart McLarnon (NESO)" w:date="2024-11-18T11:41:00Z">
            <w:rPr>
              <w:rStyle w:val="Highlight3"/>
            </w:rPr>
          </w:rPrChange>
        </w:rPr>
        <w:t>Plan Overview</w:t>
      </w:r>
      <w:bookmarkEnd w:id="1650"/>
      <w:bookmarkEnd w:id="1651"/>
    </w:p>
    <w:p w14:paraId="73AB0369" w14:textId="2FBDCD12" w:rsidR="004D3E5B" w:rsidRPr="00701B06" w:rsidRDefault="000226A1" w:rsidP="00D662D9">
      <w:pPr>
        <w:jc w:val="both"/>
        <w:rPr>
          <w:rFonts w:ascii="Poppins" w:hAnsi="Poppins"/>
          <w:color w:val="auto"/>
          <w:rPrChange w:id="1653" w:author="Stuart McLarnon (NESO)" w:date="2024-11-18T11:41:00Z">
            <w:rPr>
              <w:color w:val="auto"/>
            </w:rPr>
          </w:rPrChange>
        </w:rPr>
      </w:pPr>
      <w:r w:rsidRPr="00701B06">
        <w:rPr>
          <w:rFonts w:ascii="Poppins" w:hAnsi="Poppins"/>
          <w:color w:val="auto"/>
          <w:rPrChange w:id="1654" w:author="Stuart McLarnon (NESO)" w:date="2024-11-18T11:41:00Z">
            <w:rPr>
              <w:color w:val="auto"/>
            </w:rPr>
          </w:rPrChange>
        </w:rPr>
        <w:t>This System Defence Plan (</w:t>
      </w:r>
      <w:r w:rsidRPr="00D7636A">
        <w:rPr>
          <w:rFonts w:ascii="Poppins" w:hAnsi="Poppins"/>
          <w:bCs/>
          <w:color w:val="auto"/>
          <w:rPrChange w:id="1655" w:author="Stuart McLarnon (NESO)" w:date="2025-01-22T13:22:00Z" w16du:dateUtc="2025-01-22T13:22:00Z">
            <w:rPr>
              <w:b/>
              <w:color w:val="auto"/>
            </w:rPr>
          </w:rPrChange>
        </w:rPr>
        <w:t>SDP</w:t>
      </w:r>
      <w:r w:rsidRPr="00701B06">
        <w:rPr>
          <w:rFonts w:ascii="Poppins" w:hAnsi="Poppins"/>
          <w:color w:val="auto"/>
          <w:rPrChange w:id="1656" w:author="Stuart McLarnon (NESO)" w:date="2024-11-18T11:41:00Z">
            <w:rPr>
              <w:color w:val="auto"/>
            </w:rPr>
          </w:rPrChange>
        </w:rPr>
        <w:t xml:space="preserve">) is drafted to conform to </w:t>
      </w:r>
      <w:r w:rsidR="003C6529" w:rsidRPr="00701B06">
        <w:rPr>
          <w:rFonts w:ascii="Poppins" w:hAnsi="Poppins"/>
          <w:i/>
          <w:color w:val="auto"/>
          <w:rPrChange w:id="1657" w:author="Stuart McLarnon (NESO)" w:date="2024-11-18T11:41:00Z">
            <w:rPr>
              <w:i/>
              <w:color w:val="auto"/>
            </w:rPr>
          </w:rPrChange>
        </w:rPr>
        <w:t>EU NCER</w:t>
      </w:r>
      <w:r w:rsidRPr="00701B06">
        <w:rPr>
          <w:rFonts w:ascii="Poppins" w:hAnsi="Poppins"/>
          <w:color w:val="auto"/>
          <w:rPrChange w:id="1658" w:author="Stuart McLarnon (NESO)" w:date="2024-11-18T11:41:00Z">
            <w:rPr>
              <w:color w:val="auto"/>
            </w:rPr>
          </w:rPrChange>
        </w:rPr>
        <w:t xml:space="preserve"> Articles 11 to 22.  It serve</w:t>
      </w:r>
      <w:r w:rsidR="000D4C38" w:rsidRPr="00701B06">
        <w:rPr>
          <w:rFonts w:ascii="Poppins" w:hAnsi="Poppins"/>
          <w:color w:val="auto"/>
          <w:rPrChange w:id="1659" w:author="Stuart McLarnon (NESO)" w:date="2024-11-18T11:41:00Z">
            <w:rPr>
              <w:color w:val="auto"/>
            </w:rPr>
          </w:rPrChange>
        </w:rPr>
        <w:t>s</w:t>
      </w:r>
      <w:r w:rsidRPr="00701B06">
        <w:rPr>
          <w:rFonts w:ascii="Poppins" w:hAnsi="Poppins"/>
          <w:color w:val="auto"/>
          <w:rPrChange w:id="1660" w:author="Stuart McLarnon (NESO)" w:date="2024-11-18T11:41:00Z">
            <w:rPr>
              <w:color w:val="auto"/>
            </w:rPr>
          </w:rPrChange>
        </w:rPr>
        <w:t xml:space="preserve"> as an umbrella document referencing more detailed</w:t>
      </w:r>
      <w:r w:rsidR="00E52204" w:rsidRPr="00701B06">
        <w:rPr>
          <w:rFonts w:ascii="Poppins" w:hAnsi="Poppins"/>
          <w:color w:val="auto"/>
          <w:rPrChange w:id="1661" w:author="Stuart McLarnon (NESO)" w:date="2024-11-18T11:41:00Z">
            <w:rPr>
              <w:color w:val="auto"/>
            </w:rPr>
          </w:rPrChange>
        </w:rPr>
        <w:t xml:space="preserve"> systems and procedures.</w:t>
      </w:r>
      <w:r w:rsidRPr="00701B06">
        <w:rPr>
          <w:rFonts w:ascii="Poppins" w:hAnsi="Poppins"/>
          <w:color w:val="auto"/>
          <w:rPrChange w:id="1662" w:author="Stuart McLarnon (NESO)" w:date="2024-11-18T11:41:00Z">
            <w:rPr>
              <w:color w:val="auto"/>
            </w:rPr>
          </w:rPrChange>
        </w:rPr>
        <w:t xml:space="preserve"> </w:t>
      </w:r>
    </w:p>
    <w:p w14:paraId="6512C602" w14:textId="05EF53EB" w:rsidR="004923A1" w:rsidRPr="00701B06" w:rsidRDefault="004923A1" w:rsidP="00D662D9">
      <w:pPr>
        <w:jc w:val="both"/>
        <w:rPr>
          <w:rStyle w:val="normaltextrun"/>
          <w:rFonts w:ascii="Poppins" w:hAnsi="Poppins"/>
          <w:color w:val="auto"/>
          <w:shd w:val="clear" w:color="auto" w:fill="FFFFFF"/>
          <w:rPrChange w:id="1663" w:author="Stuart McLarnon (NESO)" w:date="2024-11-18T11:41:00Z">
            <w:rPr>
              <w:rStyle w:val="normaltextrun"/>
              <w:rFonts w:ascii="Arial" w:hAnsi="Arial"/>
              <w:color w:val="auto"/>
              <w:shd w:val="clear" w:color="auto" w:fill="FFFFFF"/>
            </w:rPr>
          </w:rPrChange>
        </w:rPr>
      </w:pPr>
      <w:r w:rsidRPr="00701B06">
        <w:rPr>
          <w:rStyle w:val="normaltextrun"/>
          <w:rFonts w:ascii="Poppins" w:hAnsi="Poppins"/>
          <w:color w:val="auto"/>
          <w:shd w:val="clear" w:color="auto" w:fill="FFFFFF"/>
          <w:rPrChange w:id="1664" w:author="Stuart McLarnon (NESO)" w:date="2024-11-18T11:41:00Z">
            <w:rPr>
              <w:rStyle w:val="normaltextrun"/>
              <w:rFonts w:ascii="Arial" w:hAnsi="Arial"/>
              <w:color w:val="auto"/>
              <w:shd w:val="clear" w:color="auto" w:fill="FFFFFF"/>
            </w:rPr>
          </w:rPrChange>
        </w:rPr>
        <w:t xml:space="preserve">Although the UK has departed from the EU, </w:t>
      </w:r>
      <w:proofErr w:type="gramStart"/>
      <w:r w:rsidRPr="00701B06">
        <w:rPr>
          <w:rStyle w:val="normaltextrun"/>
          <w:rFonts w:ascii="Poppins" w:hAnsi="Poppins"/>
          <w:color w:val="auto"/>
          <w:shd w:val="clear" w:color="auto" w:fill="FFFFFF"/>
          <w:rPrChange w:id="1665" w:author="Stuart McLarnon (NESO)" w:date="2024-11-18T11:41:00Z">
            <w:rPr>
              <w:rStyle w:val="normaltextrun"/>
              <w:rFonts w:ascii="Arial" w:hAnsi="Arial"/>
              <w:color w:val="auto"/>
              <w:shd w:val="clear" w:color="auto" w:fill="FFFFFF"/>
            </w:rPr>
          </w:rPrChange>
        </w:rPr>
        <w:t>the majority of</w:t>
      </w:r>
      <w:proofErr w:type="gramEnd"/>
      <w:r w:rsidRPr="00701B06">
        <w:rPr>
          <w:rStyle w:val="normaltextrun"/>
          <w:rFonts w:ascii="Poppins" w:hAnsi="Poppins"/>
          <w:color w:val="auto"/>
          <w:shd w:val="clear" w:color="auto" w:fill="FFFFFF"/>
          <w:rPrChange w:id="1666" w:author="Stuart McLarnon (NESO)" w:date="2024-11-18T11:41:00Z">
            <w:rPr>
              <w:rStyle w:val="normaltextrun"/>
              <w:rFonts w:ascii="Arial" w:hAnsi="Arial"/>
              <w:color w:val="auto"/>
              <w:shd w:val="clear" w:color="auto" w:fill="FFFFFF"/>
            </w:rPr>
          </w:rPrChange>
        </w:rPr>
        <w:t xml:space="preserve"> the requirements in the EU NCER have been retained in GB law via Statutory Instrument (SI 533 2019).  Therefore, unless provided for by exception in SI 533 2019, the requirements of the EU NCER will apply unchanged.</w:t>
      </w:r>
    </w:p>
    <w:p w14:paraId="5FA238E8" w14:textId="375933FC" w:rsidR="00C4382B" w:rsidRPr="00701B06" w:rsidRDefault="00C4382B" w:rsidP="00C4382B">
      <w:pPr>
        <w:jc w:val="both"/>
        <w:rPr>
          <w:rFonts w:ascii="Poppins" w:hAnsi="Poppins"/>
          <w:color w:val="auto"/>
          <w:rPrChange w:id="1667" w:author="Stuart McLarnon (NESO)" w:date="2024-11-18T11:41:00Z">
            <w:rPr>
              <w:rFonts w:ascii="Arial" w:hAnsi="Arial"/>
              <w:color w:val="auto"/>
            </w:rPr>
          </w:rPrChange>
        </w:rPr>
      </w:pPr>
      <w:r w:rsidRPr="00701B06">
        <w:rPr>
          <w:rFonts w:ascii="Poppins" w:hAnsi="Poppins"/>
          <w:color w:val="auto"/>
          <w:rPrChange w:id="1668" w:author="Stuart McLarnon (NESO)" w:date="2024-11-18T11:41:00Z">
            <w:rPr>
              <w:rFonts w:ascii="Arial" w:hAnsi="Arial"/>
              <w:color w:val="auto"/>
            </w:rPr>
          </w:rPrChange>
        </w:rPr>
        <w:t>EU NCER sits alongside the Transmission System Operation Guideline</w:t>
      </w:r>
      <w:r w:rsidRPr="00701B06">
        <w:rPr>
          <w:rFonts w:ascii="Poppins" w:hAnsi="Poppins"/>
          <w:color w:val="auto"/>
          <w:vertAlign w:val="superscript"/>
          <w:rPrChange w:id="1669" w:author="Stuart McLarnon (NESO)" w:date="2024-11-18T11:41:00Z">
            <w:rPr>
              <w:rFonts w:ascii="Arial" w:hAnsi="Arial"/>
              <w:color w:val="auto"/>
              <w:vertAlign w:val="superscript"/>
            </w:rPr>
          </w:rPrChange>
        </w:rPr>
        <w:footnoteReference w:id="7"/>
      </w:r>
      <w:r w:rsidRPr="00701B06">
        <w:rPr>
          <w:rFonts w:ascii="Poppins" w:hAnsi="Poppins"/>
          <w:color w:val="auto"/>
          <w:vertAlign w:val="superscript"/>
          <w:rPrChange w:id="1673" w:author="Stuart McLarnon (NESO)" w:date="2024-11-18T11:41:00Z">
            <w:rPr>
              <w:rFonts w:ascii="Arial" w:hAnsi="Arial"/>
              <w:color w:val="auto"/>
              <w:vertAlign w:val="superscript"/>
            </w:rPr>
          </w:rPrChange>
        </w:rPr>
        <w:t xml:space="preserve"> </w:t>
      </w:r>
      <w:r w:rsidRPr="00701B06">
        <w:rPr>
          <w:rFonts w:ascii="Poppins" w:hAnsi="Poppins"/>
          <w:color w:val="auto"/>
          <w:rPrChange w:id="1674" w:author="Stuart McLarnon (NESO)" w:date="2024-11-18T11:41:00Z">
            <w:rPr>
              <w:rFonts w:ascii="Arial" w:hAnsi="Arial"/>
              <w:color w:val="auto"/>
            </w:rPr>
          </w:rPrChange>
        </w:rPr>
        <w:t>(SOGL) which sets out harmonised rules on system operation and identifies different critical system states (Normal State, Alert State, Emergency State, Blackout State and Restoration State)</w:t>
      </w:r>
      <w:r w:rsidR="00D662D9" w:rsidRPr="00701B06">
        <w:rPr>
          <w:rFonts w:ascii="Poppins" w:hAnsi="Poppins"/>
          <w:color w:val="auto"/>
          <w:rPrChange w:id="1675" w:author="Stuart McLarnon (NESO)" w:date="2024-11-18T11:41:00Z">
            <w:rPr>
              <w:rFonts w:ascii="Arial" w:hAnsi="Arial"/>
              <w:color w:val="auto"/>
            </w:rPr>
          </w:rPrChange>
        </w:rPr>
        <w:t>.</w:t>
      </w:r>
    </w:p>
    <w:p w14:paraId="724B37B6" w14:textId="507781AA" w:rsidR="0091458F" w:rsidRPr="00701B06" w:rsidRDefault="00C4382B" w:rsidP="00D662D9">
      <w:pPr>
        <w:jc w:val="both"/>
        <w:rPr>
          <w:rFonts w:ascii="Poppins" w:hAnsi="Poppins"/>
          <w:color w:val="auto"/>
          <w:rPrChange w:id="1676" w:author="Stuart McLarnon (NESO)" w:date="2024-11-18T11:41:00Z">
            <w:rPr>
              <w:rFonts w:ascii="Arial" w:hAnsi="Arial"/>
              <w:color w:val="auto"/>
            </w:rPr>
          </w:rPrChange>
        </w:rPr>
      </w:pPr>
      <w:r w:rsidRPr="00701B06">
        <w:rPr>
          <w:rFonts w:ascii="Poppins" w:hAnsi="Poppins"/>
          <w:color w:val="auto"/>
          <w:rPrChange w:id="1677" w:author="Stuart McLarnon (NESO)" w:date="2024-11-18T11:41:00Z">
            <w:rPr>
              <w:rFonts w:ascii="Arial" w:hAnsi="Arial"/>
              <w:color w:val="auto"/>
            </w:rPr>
          </w:rPrChange>
        </w:rPr>
        <w:t xml:space="preserve">This System Defence Plan consists of the technical and organisational measures necessary for the defence and resilience of the electricity system in Great Britain </w:t>
      </w:r>
      <w:proofErr w:type="gramStart"/>
      <w:r w:rsidRPr="00701B06">
        <w:rPr>
          <w:rFonts w:ascii="Poppins" w:hAnsi="Poppins"/>
          <w:color w:val="auto"/>
          <w:rPrChange w:id="1678" w:author="Stuart McLarnon (NESO)" w:date="2024-11-18T11:41:00Z">
            <w:rPr>
              <w:rFonts w:ascii="Arial" w:hAnsi="Arial"/>
              <w:color w:val="auto"/>
            </w:rPr>
          </w:rPrChange>
        </w:rPr>
        <w:t>taking into account</w:t>
      </w:r>
      <w:proofErr w:type="gramEnd"/>
      <w:r w:rsidRPr="00701B06">
        <w:rPr>
          <w:rFonts w:ascii="Poppins" w:hAnsi="Poppins"/>
          <w:color w:val="auto"/>
          <w:rPrChange w:id="1679" w:author="Stuart McLarnon (NESO)" w:date="2024-11-18T11:41:00Z">
            <w:rPr>
              <w:rFonts w:ascii="Arial" w:hAnsi="Arial"/>
              <w:color w:val="auto"/>
            </w:rPr>
          </w:rPrChange>
        </w:rPr>
        <w:t xml:space="preserve"> the capabilities of the GB parties listed in Table 1 of Appendix A of this document and the operational constraints of the Total System.</w:t>
      </w:r>
    </w:p>
    <w:p w14:paraId="7157C6CF" w14:textId="619E03BE" w:rsidR="00C4382B" w:rsidRPr="00701B06" w:rsidRDefault="00C4382B" w:rsidP="00157370">
      <w:pPr>
        <w:pStyle w:val="ListParagraph"/>
        <w:ind w:left="0"/>
        <w:jc w:val="both"/>
        <w:rPr>
          <w:rFonts w:ascii="Poppins" w:hAnsi="Poppins"/>
          <w:color w:val="auto"/>
          <w:rPrChange w:id="1680" w:author="Stuart McLarnon (NESO)" w:date="2024-11-18T11:41:00Z">
            <w:rPr>
              <w:rFonts w:ascii="Arial" w:hAnsi="Arial"/>
              <w:color w:val="auto"/>
            </w:rPr>
          </w:rPrChange>
        </w:rPr>
      </w:pPr>
      <w:r w:rsidRPr="00701B06">
        <w:rPr>
          <w:rFonts w:ascii="Poppins" w:hAnsi="Poppins"/>
          <w:color w:val="auto"/>
          <w:rPrChange w:id="1681" w:author="Stuart McLarnon (NESO)" w:date="2024-11-18T11:41:00Z">
            <w:rPr>
              <w:rFonts w:ascii="Arial" w:hAnsi="Arial"/>
              <w:color w:val="auto"/>
            </w:rPr>
          </w:rPrChange>
        </w:rPr>
        <w:t>The main objectives of this p</w:t>
      </w:r>
      <w:r w:rsidR="003F5429" w:rsidRPr="00701B06">
        <w:rPr>
          <w:rFonts w:ascii="Poppins" w:hAnsi="Poppins"/>
          <w:color w:val="auto"/>
          <w:rPrChange w:id="1682" w:author="Stuart McLarnon (NESO)" w:date="2024-11-18T11:41:00Z">
            <w:rPr>
              <w:rFonts w:ascii="Arial" w:hAnsi="Arial"/>
              <w:color w:val="auto"/>
            </w:rPr>
          </w:rPrChange>
        </w:rPr>
        <w:t xml:space="preserve">lan are to </w:t>
      </w:r>
      <w:r w:rsidR="00261549" w:rsidRPr="00701B06">
        <w:rPr>
          <w:rFonts w:ascii="Poppins" w:hAnsi="Poppins"/>
          <w:color w:val="auto"/>
          <w:rPrChange w:id="1683" w:author="Stuart McLarnon (NESO)" w:date="2024-11-18T11:41:00Z">
            <w:rPr>
              <w:rFonts w:ascii="Arial" w:hAnsi="Arial"/>
              <w:color w:val="auto"/>
            </w:rPr>
          </w:rPrChange>
        </w:rPr>
        <w:t>describe how</w:t>
      </w:r>
      <w:r w:rsidR="0091458F" w:rsidRPr="00701B06">
        <w:rPr>
          <w:rFonts w:ascii="Poppins" w:hAnsi="Poppins"/>
          <w:color w:val="auto"/>
          <w:rPrChange w:id="1684" w:author="Stuart McLarnon (NESO)" w:date="2024-11-18T11:41:00Z">
            <w:rPr>
              <w:rFonts w:ascii="Arial" w:hAnsi="Arial"/>
              <w:color w:val="auto"/>
            </w:rPr>
          </w:rPrChange>
        </w:rPr>
        <w:t xml:space="preserve"> </w:t>
      </w:r>
      <w:del w:id="1685" w:author="Stuart McLarnon (NESO)" w:date="2024-11-18T11:41:00Z">
        <w:r w:rsidR="0091458F" w:rsidRPr="007C0D99">
          <w:rPr>
            <w:rFonts w:ascii="Arial" w:hAnsi="Arial"/>
            <w:color w:val="auto"/>
          </w:rPr>
          <w:delText>NGESO</w:delText>
        </w:r>
      </w:del>
      <w:ins w:id="1686" w:author="Stuart McLarnon (NESO)" w:date="2024-11-18T11:41:00Z">
        <w:r w:rsidR="007B4960">
          <w:rPr>
            <w:rFonts w:ascii="Poppins" w:hAnsi="Poppins" w:cs="Poppins"/>
            <w:color w:val="auto"/>
          </w:rPr>
          <w:t>NESO</w:t>
        </w:r>
      </w:ins>
      <w:r w:rsidR="0091458F" w:rsidRPr="00701B06">
        <w:rPr>
          <w:rFonts w:ascii="Poppins" w:hAnsi="Poppins"/>
          <w:color w:val="auto"/>
          <w:rPrChange w:id="1687" w:author="Stuart McLarnon (NESO)" w:date="2024-11-18T11:41:00Z">
            <w:rPr>
              <w:rFonts w:ascii="Arial" w:hAnsi="Arial"/>
              <w:color w:val="auto"/>
            </w:rPr>
          </w:rPrChange>
        </w:rPr>
        <w:t xml:space="preserve">, Transmission Licensee’s, Network Operators and those parties listed in Appendix A of this document </w:t>
      </w:r>
      <w:r w:rsidR="00CB4BFC" w:rsidRPr="00701B06">
        <w:rPr>
          <w:rFonts w:ascii="Poppins" w:hAnsi="Poppins"/>
          <w:color w:val="auto"/>
          <w:rPrChange w:id="1688" w:author="Stuart McLarnon (NESO)" w:date="2024-11-18T11:41:00Z">
            <w:rPr>
              <w:rFonts w:ascii="Arial" w:hAnsi="Arial"/>
              <w:color w:val="auto"/>
            </w:rPr>
          </w:rPrChange>
        </w:rPr>
        <w:t>as required in the industry codes (</w:t>
      </w:r>
      <w:r w:rsidR="00B6672E">
        <w:rPr>
          <w:rFonts w:ascii="Poppins" w:hAnsi="Poppins"/>
          <w:color w:val="auto"/>
          <w:rPrChange w:id="1689" w:author="Stuart McLarnon (NESO)" w:date="2024-11-18T11:41:00Z">
            <w:rPr>
              <w:rFonts w:ascii="Arial" w:hAnsi="Arial"/>
              <w:color w:val="auto"/>
            </w:rPr>
          </w:rPrChange>
        </w:rPr>
        <w:t>Grid Code</w:t>
      </w:r>
      <w:r w:rsidR="002232D0" w:rsidRPr="00701B06">
        <w:rPr>
          <w:rFonts w:ascii="Poppins" w:hAnsi="Poppins"/>
          <w:color w:val="auto"/>
          <w:rPrChange w:id="1690" w:author="Stuart McLarnon (NESO)" w:date="2024-11-18T11:41:00Z">
            <w:rPr>
              <w:rFonts w:ascii="Arial" w:hAnsi="Arial"/>
              <w:color w:val="auto"/>
            </w:rPr>
          </w:rPrChange>
        </w:rPr>
        <w:t>,</w:t>
      </w:r>
      <w:r w:rsidR="009476CE" w:rsidRPr="00701B06">
        <w:rPr>
          <w:rFonts w:ascii="Poppins" w:hAnsi="Poppins"/>
          <w:color w:val="auto"/>
          <w:rPrChange w:id="1691" w:author="Stuart McLarnon (NESO)" w:date="2024-11-18T11:41:00Z">
            <w:rPr>
              <w:rFonts w:ascii="Arial" w:hAnsi="Arial"/>
              <w:color w:val="auto"/>
            </w:rPr>
          </w:rPrChange>
        </w:rPr>
        <w:t xml:space="preserve"> System Operator Transmission Owner Code</w:t>
      </w:r>
      <w:r w:rsidR="00AE5D56" w:rsidRPr="00701B06">
        <w:rPr>
          <w:rFonts w:ascii="Poppins" w:hAnsi="Poppins"/>
          <w:color w:val="auto"/>
          <w:rPrChange w:id="1692" w:author="Stuart McLarnon (NESO)" w:date="2024-11-18T11:41:00Z">
            <w:rPr>
              <w:rFonts w:ascii="Arial" w:hAnsi="Arial"/>
              <w:color w:val="auto"/>
            </w:rPr>
          </w:rPrChange>
        </w:rPr>
        <w:t xml:space="preserve"> (STC) </w:t>
      </w:r>
      <w:r w:rsidR="002232D0" w:rsidRPr="00701B06">
        <w:rPr>
          <w:rFonts w:ascii="Poppins" w:hAnsi="Poppins"/>
          <w:color w:val="auto"/>
          <w:rPrChange w:id="1693" w:author="Stuart McLarnon (NESO)" w:date="2024-11-18T11:41:00Z">
            <w:rPr>
              <w:rFonts w:ascii="Arial" w:hAnsi="Arial"/>
              <w:color w:val="auto"/>
            </w:rPr>
          </w:rPrChange>
        </w:rPr>
        <w:t xml:space="preserve">and Distribution Code </w:t>
      </w:r>
      <w:r w:rsidR="0091458F" w:rsidRPr="00701B06">
        <w:rPr>
          <w:rFonts w:ascii="Poppins" w:hAnsi="Poppins"/>
          <w:color w:val="auto"/>
          <w:rPrChange w:id="1694" w:author="Stuart McLarnon (NESO)" w:date="2024-11-18T11:41:00Z">
            <w:rPr>
              <w:rFonts w:ascii="Arial" w:hAnsi="Arial"/>
              <w:color w:val="auto"/>
            </w:rPr>
          </w:rPrChange>
        </w:rPr>
        <w:t>have the necessary</w:t>
      </w:r>
      <w:r w:rsidR="00131651" w:rsidRPr="00701B06">
        <w:rPr>
          <w:rFonts w:ascii="Poppins" w:hAnsi="Poppins"/>
          <w:color w:val="auto"/>
          <w:rPrChange w:id="1695" w:author="Stuart McLarnon (NESO)" w:date="2024-11-18T11:41:00Z">
            <w:rPr>
              <w:rFonts w:ascii="Arial" w:hAnsi="Arial"/>
              <w:color w:val="auto"/>
            </w:rPr>
          </w:rPrChange>
        </w:rPr>
        <w:t xml:space="preserve"> requirements in place to</w:t>
      </w:r>
      <w:r w:rsidR="009B2399" w:rsidRPr="00701B06">
        <w:rPr>
          <w:rFonts w:ascii="Poppins" w:hAnsi="Poppins"/>
          <w:color w:val="auto"/>
          <w:rPrChange w:id="1696" w:author="Stuart McLarnon (NESO)" w:date="2024-11-18T11:41:00Z">
            <w:rPr>
              <w:rFonts w:ascii="Arial" w:hAnsi="Arial"/>
              <w:color w:val="auto"/>
            </w:rPr>
          </w:rPrChange>
        </w:rPr>
        <w:t xml:space="preserve"> </w:t>
      </w:r>
      <w:r w:rsidR="004013D7" w:rsidRPr="00701B06">
        <w:rPr>
          <w:rFonts w:ascii="Poppins" w:hAnsi="Poppins"/>
          <w:color w:val="auto"/>
          <w:rPrChange w:id="1697" w:author="Stuart McLarnon (NESO)" w:date="2024-11-18T11:41:00Z">
            <w:rPr>
              <w:rFonts w:ascii="Arial" w:hAnsi="Arial"/>
              <w:color w:val="auto"/>
            </w:rPr>
          </w:rPrChange>
        </w:rPr>
        <w:t>provide as much resilience to the System</w:t>
      </w:r>
      <w:r w:rsidR="00781C79" w:rsidRPr="00701B06">
        <w:rPr>
          <w:rFonts w:ascii="Poppins" w:hAnsi="Poppins"/>
          <w:color w:val="auto"/>
          <w:rPrChange w:id="1698" w:author="Stuart McLarnon (NESO)" w:date="2024-11-18T11:41:00Z">
            <w:rPr>
              <w:rFonts w:ascii="Arial" w:hAnsi="Arial"/>
              <w:color w:val="auto"/>
            </w:rPr>
          </w:rPrChange>
        </w:rPr>
        <w:t xml:space="preserve"> as possible to prevent a </w:t>
      </w:r>
      <w:r w:rsidR="00FA1855" w:rsidRPr="00701B06">
        <w:rPr>
          <w:rFonts w:ascii="Poppins" w:hAnsi="Poppins"/>
          <w:color w:val="auto"/>
          <w:rPrChange w:id="1699" w:author="Stuart McLarnon (NESO)" w:date="2024-11-18T11:41:00Z">
            <w:rPr>
              <w:rFonts w:ascii="Arial" w:hAnsi="Arial"/>
              <w:color w:val="auto"/>
            </w:rPr>
          </w:rPrChange>
        </w:rPr>
        <w:t>T</w:t>
      </w:r>
      <w:r w:rsidR="00781C79" w:rsidRPr="00701B06">
        <w:rPr>
          <w:rFonts w:ascii="Poppins" w:hAnsi="Poppins"/>
          <w:color w:val="auto"/>
          <w:rPrChange w:id="1700" w:author="Stuart McLarnon (NESO)" w:date="2024-11-18T11:41:00Z">
            <w:rPr>
              <w:rFonts w:ascii="Arial" w:hAnsi="Arial"/>
              <w:color w:val="auto"/>
            </w:rPr>
          </w:rPrChange>
        </w:rPr>
        <w:t xml:space="preserve">otal or </w:t>
      </w:r>
      <w:r w:rsidR="00FA1855" w:rsidRPr="00701B06">
        <w:rPr>
          <w:rFonts w:ascii="Poppins" w:hAnsi="Poppins"/>
          <w:color w:val="auto"/>
          <w:rPrChange w:id="1701" w:author="Stuart McLarnon (NESO)" w:date="2024-11-18T11:41:00Z">
            <w:rPr>
              <w:rFonts w:ascii="Arial" w:hAnsi="Arial"/>
              <w:color w:val="auto"/>
            </w:rPr>
          </w:rPrChange>
        </w:rPr>
        <w:t>P</w:t>
      </w:r>
      <w:r w:rsidR="00781C79" w:rsidRPr="00701B06">
        <w:rPr>
          <w:rFonts w:ascii="Poppins" w:hAnsi="Poppins"/>
          <w:color w:val="auto"/>
          <w:rPrChange w:id="1702" w:author="Stuart McLarnon (NESO)" w:date="2024-11-18T11:41:00Z">
            <w:rPr>
              <w:rFonts w:ascii="Arial" w:hAnsi="Arial"/>
              <w:color w:val="auto"/>
            </w:rPr>
          </w:rPrChange>
        </w:rPr>
        <w:t xml:space="preserve">artial </w:t>
      </w:r>
      <w:r w:rsidR="0007761B" w:rsidRPr="00701B06">
        <w:rPr>
          <w:rFonts w:ascii="Poppins" w:hAnsi="Poppins"/>
          <w:color w:val="auto"/>
          <w:rPrChange w:id="1703" w:author="Stuart McLarnon (NESO)" w:date="2024-11-18T11:41:00Z">
            <w:rPr>
              <w:rFonts w:ascii="Arial" w:hAnsi="Arial"/>
              <w:color w:val="auto"/>
            </w:rPr>
          </w:rPrChange>
        </w:rPr>
        <w:t>S</w:t>
      </w:r>
      <w:r w:rsidR="00781C79" w:rsidRPr="00701B06">
        <w:rPr>
          <w:rFonts w:ascii="Poppins" w:hAnsi="Poppins"/>
          <w:color w:val="auto"/>
          <w:rPrChange w:id="1704" w:author="Stuart McLarnon (NESO)" w:date="2024-11-18T11:41:00Z">
            <w:rPr>
              <w:rFonts w:ascii="Arial" w:hAnsi="Arial"/>
              <w:color w:val="auto"/>
            </w:rPr>
          </w:rPrChange>
        </w:rPr>
        <w:t>ys</w:t>
      </w:r>
      <w:r w:rsidR="0007761B" w:rsidRPr="00701B06">
        <w:rPr>
          <w:rFonts w:ascii="Poppins" w:hAnsi="Poppins"/>
          <w:color w:val="auto"/>
          <w:rPrChange w:id="1705" w:author="Stuart McLarnon (NESO)" w:date="2024-11-18T11:41:00Z">
            <w:rPr>
              <w:rFonts w:ascii="Arial" w:hAnsi="Arial"/>
              <w:color w:val="auto"/>
            </w:rPr>
          </w:rPrChange>
        </w:rPr>
        <w:t>tem shutdown.</w:t>
      </w:r>
    </w:p>
    <w:p w14:paraId="09F1F4BD" w14:textId="77777777" w:rsidR="00B03F39" w:rsidRPr="00701B06" w:rsidRDefault="00B03F39" w:rsidP="00157370">
      <w:pPr>
        <w:jc w:val="both"/>
        <w:rPr>
          <w:rFonts w:ascii="Poppins" w:hAnsi="Poppins"/>
          <w:color w:val="auto"/>
          <w:rPrChange w:id="1706" w:author="Stuart McLarnon (NESO)" w:date="2024-11-18T11:41:00Z">
            <w:rPr>
              <w:rFonts w:ascii="Arial" w:hAnsi="Arial"/>
              <w:color w:val="auto"/>
            </w:rPr>
          </w:rPrChange>
        </w:rPr>
      </w:pPr>
    </w:p>
    <w:p w14:paraId="350FB2D1" w14:textId="77777777" w:rsidR="000226A1" w:rsidRPr="00D70D71" w:rsidRDefault="000226A1" w:rsidP="00157370">
      <w:pPr>
        <w:pStyle w:val="Heading2"/>
        <w:numPr>
          <w:ilvl w:val="1"/>
          <w:numId w:val="59"/>
        </w:numPr>
        <w:rPr>
          <w:rFonts w:ascii="Poppins Medium" w:hAnsi="Poppins Medium"/>
          <w:color w:val="3F0731"/>
          <w:sz w:val="32"/>
          <w:rPrChange w:id="1707" w:author="Stuart McLarnon (NESO)" w:date="2024-11-18T11:41:00Z">
            <w:rPr/>
          </w:rPrChange>
        </w:rPr>
      </w:pPr>
      <w:bookmarkStart w:id="1708" w:name="_Toc532811313"/>
      <w:bookmarkStart w:id="1709" w:name="_Toc16863234"/>
      <w:bookmarkStart w:id="1710" w:name="_Toc128731899"/>
      <w:bookmarkStart w:id="1711" w:name="_Toc188439568"/>
      <w:r w:rsidRPr="00D70D71">
        <w:rPr>
          <w:rFonts w:ascii="Poppins Medium" w:hAnsi="Poppins Medium"/>
          <w:color w:val="3F0731"/>
          <w:sz w:val="32"/>
          <w:rPrChange w:id="1712" w:author="Stuart McLarnon (NESO)" w:date="2024-11-18T11:41:00Z">
            <w:rPr/>
          </w:rPrChange>
        </w:rPr>
        <w:lastRenderedPageBreak/>
        <w:t>Activation of System Defence Plan Procedures</w:t>
      </w:r>
      <w:bookmarkEnd w:id="1708"/>
      <w:bookmarkEnd w:id="1709"/>
      <w:bookmarkEnd w:id="1710"/>
      <w:bookmarkEnd w:id="1711"/>
      <w:r w:rsidRPr="00D70D71">
        <w:rPr>
          <w:rFonts w:ascii="Poppins Medium" w:hAnsi="Poppins Medium"/>
          <w:color w:val="3F0731"/>
          <w:sz w:val="32"/>
          <w:rPrChange w:id="1713" w:author="Stuart McLarnon (NESO)" w:date="2024-11-18T11:41:00Z">
            <w:rPr/>
          </w:rPrChange>
        </w:rPr>
        <w:t xml:space="preserve"> </w:t>
      </w:r>
    </w:p>
    <w:p w14:paraId="173A8788" w14:textId="387FCE8E" w:rsidR="000226A1" w:rsidRPr="00701B06" w:rsidRDefault="000226A1" w:rsidP="008F2821">
      <w:pPr>
        <w:jc w:val="both"/>
        <w:rPr>
          <w:rFonts w:ascii="Poppins" w:hAnsi="Poppins"/>
          <w:rPrChange w:id="1714" w:author="Stuart McLarnon (NESO)" w:date="2024-11-18T11:41:00Z">
            <w:rPr/>
          </w:rPrChange>
        </w:rPr>
      </w:pPr>
      <w:r w:rsidRPr="00701B06">
        <w:rPr>
          <w:rFonts w:ascii="Poppins" w:hAnsi="Poppins"/>
          <w:rPrChange w:id="1715" w:author="Stuart McLarnon (NESO)" w:date="2024-11-18T11:41:00Z">
            <w:rPr/>
          </w:rPrChange>
        </w:rPr>
        <w:tab/>
      </w:r>
    </w:p>
    <w:p w14:paraId="3B6E2F05" w14:textId="06026E83" w:rsidR="000226A1" w:rsidRPr="00646B9F" w:rsidRDefault="00F74048" w:rsidP="008F2821">
      <w:pPr>
        <w:ind w:left="720" w:hanging="720"/>
        <w:jc w:val="both"/>
        <w:rPr>
          <w:rFonts w:ascii="Poppins" w:hAnsi="Poppins"/>
          <w:color w:val="auto"/>
          <w:rPrChange w:id="1716" w:author="Stuart McLarnon (NESO)" w:date="2024-11-18T11:41:00Z">
            <w:rPr/>
          </w:rPrChange>
        </w:rPr>
      </w:pPr>
      <w:r w:rsidRPr="00646B9F">
        <w:rPr>
          <w:rFonts w:ascii="Poppins" w:hAnsi="Poppins"/>
          <w:color w:val="auto"/>
          <w:rPrChange w:id="1717" w:author="Stuart McLarnon (NESO)" w:date="2024-11-18T11:41:00Z">
            <w:rPr/>
          </w:rPrChange>
        </w:rPr>
        <w:t>3</w:t>
      </w:r>
      <w:r w:rsidR="000226A1" w:rsidRPr="00646B9F">
        <w:rPr>
          <w:rFonts w:ascii="Poppins" w:hAnsi="Poppins"/>
          <w:color w:val="auto"/>
          <w:rPrChange w:id="1718" w:author="Stuart McLarnon (NESO)" w:date="2024-11-18T11:41:00Z">
            <w:rPr/>
          </w:rPrChange>
        </w:rPr>
        <w:t>.</w:t>
      </w:r>
      <w:r w:rsidR="0017617E" w:rsidRPr="00646B9F">
        <w:rPr>
          <w:rFonts w:ascii="Poppins" w:hAnsi="Poppins"/>
          <w:color w:val="auto"/>
          <w:rPrChange w:id="1719" w:author="Stuart McLarnon (NESO)" w:date="2024-11-18T11:41:00Z">
            <w:rPr/>
          </w:rPrChange>
        </w:rPr>
        <w:t>2</w:t>
      </w:r>
      <w:r w:rsidR="000226A1" w:rsidRPr="00646B9F">
        <w:rPr>
          <w:rFonts w:ascii="Poppins" w:hAnsi="Poppins"/>
          <w:color w:val="auto"/>
          <w:rPrChange w:id="1720" w:author="Stuart McLarnon (NESO)" w:date="2024-11-18T11:41:00Z">
            <w:rPr/>
          </w:rPrChange>
        </w:rPr>
        <w:t>.1</w:t>
      </w:r>
      <w:r w:rsidR="000226A1" w:rsidRPr="00646B9F">
        <w:rPr>
          <w:rFonts w:ascii="Poppins" w:hAnsi="Poppins"/>
          <w:color w:val="auto"/>
          <w:rPrChange w:id="1721" w:author="Stuart McLarnon (NESO)" w:date="2024-11-18T11:41:00Z">
            <w:rPr/>
          </w:rPrChange>
        </w:rPr>
        <w:tab/>
      </w:r>
      <w:r w:rsidR="00376093" w:rsidRPr="00646B9F">
        <w:rPr>
          <w:rFonts w:ascii="Poppins" w:hAnsi="Poppins"/>
          <w:color w:val="auto"/>
          <w:rPrChange w:id="1722" w:author="Stuart McLarnon (NESO)" w:date="2024-11-18T11:41:00Z">
            <w:rPr>
              <w:color w:val="auto"/>
            </w:rPr>
          </w:rPrChange>
        </w:rPr>
        <w:t>T</w:t>
      </w:r>
      <w:r w:rsidR="000226A1" w:rsidRPr="00646B9F">
        <w:rPr>
          <w:rFonts w:ascii="Poppins" w:hAnsi="Poppins"/>
          <w:color w:val="auto"/>
          <w:rPrChange w:id="1723" w:author="Stuart McLarnon (NESO)" w:date="2024-11-18T11:41:00Z">
            <w:rPr>
              <w:color w:val="auto"/>
            </w:rPr>
          </w:rPrChange>
        </w:rPr>
        <w:t xml:space="preserve">his System Defence Plan </w:t>
      </w:r>
      <w:r w:rsidR="00376093" w:rsidRPr="00646B9F">
        <w:rPr>
          <w:rFonts w:ascii="Poppins" w:hAnsi="Poppins"/>
          <w:color w:val="auto"/>
          <w:rPrChange w:id="1724" w:author="Stuart McLarnon (NESO)" w:date="2024-11-18T11:41:00Z">
            <w:rPr>
              <w:color w:val="auto"/>
            </w:rPr>
          </w:rPrChange>
        </w:rPr>
        <w:t xml:space="preserve">contains </w:t>
      </w:r>
      <w:r w:rsidR="006B0A62" w:rsidRPr="00646B9F">
        <w:rPr>
          <w:rFonts w:ascii="Poppins" w:hAnsi="Poppins"/>
          <w:color w:val="auto"/>
          <w:rPrChange w:id="1725" w:author="Stuart McLarnon (NESO)" w:date="2024-11-18T11:41:00Z">
            <w:rPr>
              <w:color w:val="auto"/>
            </w:rPr>
          </w:rPrChange>
        </w:rPr>
        <w:t xml:space="preserve">the processes </w:t>
      </w:r>
      <w:r w:rsidR="00376093" w:rsidRPr="00646B9F">
        <w:rPr>
          <w:rFonts w:ascii="Poppins" w:hAnsi="Poppins"/>
          <w:color w:val="auto"/>
          <w:rPrChange w:id="1726" w:author="Stuart McLarnon (NESO)" w:date="2024-11-18T11:41:00Z">
            <w:rPr>
              <w:color w:val="auto"/>
            </w:rPr>
          </w:rPrChange>
        </w:rPr>
        <w:t xml:space="preserve">and automatic actions available to </w:t>
      </w:r>
      <w:del w:id="1727" w:author="Stuart McLarnon (NESO)" w:date="2024-11-18T11:41:00Z">
        <w:r w:rsidR="002C1509" w:rsidRPr="00F71257">
          <w:rPr>
            <w:color w:val="auto"/>
          </w:rPr>
          <w:delText>NGESO</w:delText>
        </w:r>
      </w:del>
      <w:ins w:id="1728" w:author="Stuart McLarnon (NESO)" w:date="2024-11-18T11:41:00Z">
        <w:r w:rsidR="007B4960">
          <w:rPr>
            <w:rFonts w:ascii="Poppins" w:hAnsi="Poppins" w:cs="Poppins"/>
            <w:color w:val="auto"/>
          </w:rPr>
          <w:t>NESO</w:t>
        </w:r>
      </w:ins>
      <w:r w:rsidR="002C1509" w:rsidRPr="00646B9F">
        <w:rPr>
          <w:rFonts w:ascii="Poppins" w:hAnsi="Poppins"/>
          <w:color w:val="auto"/>
          <w:rPrChange w:id="1729" w:author="Stuart McLarnon (NESO)" w:date="2024-11-18T11:41:00Z">
            <w:rPr>
              <w:color w:val="auto"/>
            </w:rPr>
          </w:rPrChange>
        </w:rPr>
        <w:t xml:space="preserve"> </w:t>
      </w:r>
      <w:r w:rsidR="00AF3D3B" w:rsidRPr="00646B9F">
        <w:rPr>
          <w:rFonts w:ascii="Poppins" w:hAnsi="Poppins"/>
          <w:color w:val="auto"/>
          <w:rPrChange w:id="1730" w:author="Stuart McLarnon (NESO)" w:date="2024-11-18T11:41:00Z">
            <w:rPr>
              <w:color w:val="auto"/>
            </w:rPr>
          </w:rPrChange>
        </w:rPr>
        <w:t xml:space="preserve">(as provided for in the </w:t>
      </w:r>
      <w:r w:rsidR="00B6672E">
        <w:rPr>
          <w:rFonts w:ascii="Poppins" w:hAnsi="Poppins"/>
          <w:color w:val="auto"/>
          <w:rPrChange w:id="1731" w:author="Stuart McLarnon (NESO)" w:date="2024-11-18T11:41:00Z">
            <w:rPr>
              <w:color w:val="auto"/>
            </w:rPr>
          </w:rPrChange>
        </w:rPr>
        <w:t>Grid Code</w:t>
      </w:r>
      <w:r w:rsidR="00AF3D3B" w:rsidRPr="00646B9F">
        <w:rPr>
          <w:rFonts w:ascii="Poppins" w:hAnsi="Poppins"/>
          <w:color w:val="auto"/>
          <w:rPrChange w:id="1732" w:author="Stuart McLarnon (NESO)" w:date="2024-11-18T11:41:00Z">
            <w:rPr>
              <w:color w:val="auto"/>
            </w:rPr>
          </w:rPrChange>
        </w:rPr>
        <w:t xml:space="preserve">) </w:t>
      </w:r>
      <w:r w:rsidR="002C1509" w:rsidRPr="00646B9F">
        <w:rPr>
          <w:rFonts w:ascii="Poppins" w:hAnsi="Poppins"/>
          <w:color w:val="auto"/>
          <w:rPrChange w:id="1733" w:author="Stuart McLarnon (NESO)" w:date="2024-11-18T11:41:00Z">
            <w:rPr>
              <w:color w:val="auto"/>
            </w:rPr>
          </w:rPrChange>
        </w:rPr>
        <w:t>to</w:t>
      </w:r>
      <w:r w:rsidR="00376093" w:rsidRPr="00646B9F">
        <w:rPr>
          <w:rFonts w:ascii="Poppins" w:hAnsi="Poppins"/>
          <w:color w:val="auto"/>
          <w:rPrChange w:id="1734" w:author="Stuart McLarnon (NESO)" w:date="2024-11-18T11:41:00Z">
            <w:rPr>
              <w:color w:val="auto"/>
            </w:rPr>
          </w:rPrChange>
        </w:rPr>
        <w:t xml:space="preserve"> prevent </w:t>
      </w:r>
      <w:r w:rsidR="00F724DB" w:rsidRPr="00646B9F">
        <w:rPr>
          <w:rFonts w:ascii="Poppins" w:hAnsi="Poppins"/>
          <w:color w:val="auto"/>
          <w:rPrChange w:id="1735" w:author="Stuart McLarnon (NESO)" w:date="2024-11-18T11:41:00Z">
            <w:rPr>
              <w:color w:val="auto"/>
            </w:rPr>
          </w:rPrChange>
        </w:rPr>
        <w:t xml:space="preserve">the occurrence of an </w:t>
      </w:r>
      <w:r w:rsidR="00FA1855" w:rsidRPr="00646B9F">
        <w:rPr>
          <w:rFonts w:ascii="Poppins" w:hAnsi="Poppins"/>
          <w:color w:val="auto"/>
          <w:rPrChange w:id="1736" w:author="Stuart McLarnon (NESO)" w:date="2024-11-18T11:41:00Z">
            <w:rPr>
              <w:color w:val="auto"/>
            </w:rPr>
          </w:rPrChange>
        </w:rPr>
        <w:t xml:space="preserve">emergency </w:t>
      </w:r>
      <w:r w:rsidR="00376093" w:rsidRPr="00646B9F">
        <w:rPr>
          <w:rFonts w:ascii="Poppins" w:hAnsi="Poppins"/>
          <w:color w:val="auto"/>
          <w:rPrChange w:id="1737" w:author="Stuart McLarnon (NESO)" w:date="2024-11-18T11:41:00Z">
            <w:rPr>
              <w:color w:val="auto"/>
            </w:rPr>
          </w:rPrChange>
        </w:rPr>
        <w:t xml:space="preserve">or </w:t>
      </w:r>
      <w:r w:rsidR="002962A6" w:rsidRPr="00646B9F">
        <w:rPr>
          <w:rFonts w:ascii="Poppins" w:hAnsi="Poppins"/>
          <w:color w:val="auto"/>
          <w:rPrChange w:id="1738" w:author="Stuart McLarnon (NESO)" w:date="2024-11-18T11:41:00Z">
            <w:rPr>
              <w:color w:val="auto"/>
            </w:rPr>
          </w:rPrChange>
        </w:rPr>
        <w:t xml:space="preserve">to </w:t>
      </w:r>
      <w:r w:rsidR="00376093" w:rsidRPr="00646B9F">
        <w:rPr>
          <w:rFonts w:ascii="Poppins" w:hAnsi="Poppins"/>
          <w:color w:val="auto"/>
          <w:rPrChange w:id="1739" w:author="Stuart McLarnon (NESO)" w:date="2024-11-18T11:41:00Z">
            <w:rPr>
              <w:color w:val="auto"/>
            </w:rPr>
          </w:rPrChange>
        </w:rPr>
        <w:t xml:space="preserve">manage </w:t>
      </w:r>
      <w:r w:rsidR="002C1509" w:rsidRPr="00646B9F">
        <w:rPr>
          <w:rFonts w:ascii="Poppins" w:hAnsi="Poppins"/>
          <w:color w:val="auto"/>
          <w:rPrChange w:id="1740" w:author="Stuart McLarnon (NESO)" w:date="2024-11-18T11:41:00Z">
            <w:rPr>
              <w:color w:val="auto"/>
            </w:rPr>
          </w:rPrChange>
        </w:rPr>
        <w:t>the System</w:t>
      </w:r>
      <w:r w:rsidR="000226A1" w:rsidRPr="00646B9F">
        <w:rPr>
          <w:rFonts w:ascii="Poppins" w:hAnsi="Poppins"/>
          <w:color w:val="auto"/>
          <w:rPrChange w:id="1741" w:author="Stuart McLarnon (NESO)" w:date="2024-11-18T11:41:00Z">
            <w:rPr>
              <w:color w:val="auto"/>
            </w:rPr>
          </w:rPrChange>
        </w:rPr>
        <w:t xml:space="preserve"> </w:t>
      </w:r>
      <w:r w:rsidR="00F724DB" w:rsidRPr="00646B9F">
        <w:rPr>
          <w:rFonts w:ascii="Poppins" w:hAnsi="Poppins"/>
          <w:color w:val="auto"/>
          <w:rPrChange w:id="1742" w:author="Stuart McLarnon (NESO)" w:date="2024-11-18T11:41:00Z">
            <w:rPr>
              <w:color w:val="auto"/>
            </w:rPr>
          </w:rPrChange>
        </w:rPr>
        <w:t xml:space="preserve">when it </w:t>
      </w:r>
      <w:r w:rsidR="000226A1" w:rsidRPr="00646B9F">
        <w:rPr>
          <w:rFonts w:ascii="Poppins" w:hAnsi="Poppins"/>
          <w:color w:val="auto"/>
          <w:rPrChange w:id="1743" w:author="Stuart McLarnon (NESO)" w:date="2024-11-18T11:41:00Z">
            <w:rPr>
              <w:color w:val="auto"/>
            </w:rPr>
          </w:rPrChange>
        </w:rPr>
        <w:t xml:space="preserve">is in </w:t>
      </w:r>
      <w:r w:rsidR="00F724DB" w:rsidRPr="00646B9F">
        <w:rPr>
          <w:rFonts w:ascii="Poppins" w:hAnsi="Poppins"/>
          <w:color w:val="auto"/>
          <w:rPrChange w:id="1744" w:author="Stuart McLarnon (NESO)" w:date="2024-11-18T11:41:00Z">
            <w:rPr>
              <w:color w:val="auto"/>
            </w:rPr>
          </w:rPrChange>
        </w:rPr>
        <w:t xml:space="preserve">an </w:t>
      </w:r>
      <w:r w:rsidR="000226A1" w:rsidRPr="00646B9F">
        <w:rPr>
          <w:rFonts w:ascii="Poppins" w:hAnsi="Poppins"/>
          <w:color w:val="auto"/>
          <w:rPrChange w:id="1745" w:author="Stuart McLarnon (NESO)" w:date="2024-11-18T11:41:00Z">
            <w:rPr>
              <w:color w:val="auto"/>
            </w:rPr>
          </w:rPrChange>
        </w:rPr>
        <w:t xml:space="preserve">Emergency </w:t>
      </w:r>
      <w:r w:rsidR="00FA1855" w:rsidRPr="00646B9F">
        <w:rPr>
          <w:rFonts w:ascii="Poppins" w:hAnsi="Poppins"/>
          <w:color w:val="auto"/>
          <w:rPrChange w:id="1746" w:author="Stuart McLarnon (NESO)" w:date="2024-11-18T11:41:00Z">
            <w:rPr>
              <w:color w:val="auto"/>
            </w:rPr>
          </w:rPrChange>
        </w:rPr>
        <w:t>State</w:t>
      </w:r>
      <w:r w:rsidR="00F724DB" w:rsidRPr="00646B9F">
        <w:rPr>
          <w:rFonts w:ascii="Poppins" w:hAnsi="Poppins"/>
          <w:color w:val="auto"/>
          <w:rPrChange w:id="1747" w:author="Stuart McLarnon (NESO)" w:date="2024-11-18T11:41:00Z">
            <w:rPr>
              <w:color w:val="auto"/>
            </w:rPr>
          </w:rPrChange>
        </w:rPr>
        <w:t xml:space="preserve">.  </w:t>
      </w:r>
      <w:r w:rsidR="00C7150F" w:rsidRPr="00646B9F">
        <w:rPr>
          <w:rFonts w:ascii="Poppins" w:hAnsi="Poppins"/>
          <w:color w:val="auto"/>
          <w:rPrChange w:id="1748" w:author="Stuart McLarnon (NESO)" w:date="2024-11-18T11:41:00Z">
            <w:rPr>
              <w:color w:val="auto"/>
            </w:rPr>
          </w:rPrChange>
        </w:rPr>
        <w:t xml:space="preserve">The System Defence Plan </w:t>
      </w:r>
      <w:r w:rsidR="002E76C4" w:rsidRPr="00646B9F">
        <w:rPr>
          <w:rFonts w:ascii="Poppins" w:hAnsi="Poppins"/>
          <w:color w:val="auto"/>
          <w:rPrChange w:id="1749" w:author="Stuart McLarnon (NESO)" w:date="2024-11-18T11:41:00Z">
            <w:rPr>
              <w:color w:val="auto"/>
            </w:rPr>
          </w:rPrChange>
        </w:rPr>
        <w:t xml:space="preserve">will </w:t>
      </w:r>
      <w:r w:rsidR="00E02F87" w:rsidRPr="00646B9F">
        <w:rPr>
          <w:rFonts w:ascii="Poppins" w:hAnsi="Poppins"/>
          <w:color w:val="auto"/>
          <w:rPrChange w:id="1750" w:author="Stuart McLarnon (NESO)" w:date="2024-11-18T11:41:00Z">
            <w:rPr>
              <w:color w:val="auto"/>
            </w:rPr>
          </w:rPrChange>
        </w:rPr>
        <w:t>become active when one o</w:t>
      </w:r>
      <w:r w:rsidR="00C44E2E" w:rsidRPr="00646B9F">
        <w:rPr>
          <w:rFonts w:ascii="Poppins" w:hAnsi="Poppins"/>
          <w:color w:val="auto"/>
          <w:rPrChange w:id="1751" w:author="Stuart McLarnon (NESO)" w:date="2024-11-18T11:41:00Z">
            <w:rPr>
              <w:color w:val="auto"/>
            </w:rPr>
          </w:rPrChange>
        </w:rPr>
        <w:t>r</w:t>
      </w:r>
      <w:r w:rsidR="00E02F87" w:rsidRPr="00646B9F">
        <w:rPr>
          <w:rFonts w:ascii="Poppins" w:hAnsi="Poppins"/>
          <w:color w:val="auto"/>
          <w:rPrChange w:id="1752" w:author="Stuart McLarnon (NESO)" w:date="2024-11-18T11:41:00Z">
            <w:rPr>
              <w:color w:val="auto"/>
            </w:rPr>
          </w:rPrChange>
        </w:rPr>
        <w:t xml:space="preserve"> more of the conditions as provided for </w:t>
      </w:r>
      <w:r w:rsidR="002605ED" w:rsidRPr="00646B9F">
        <w:rPr>
          <w:rFonts w:ascii="Poppins" w:hAnsi="Poppins"/>
          <w:color w:val="auto"/>
          <w:rPrChange w:id="1753" w:author="Stuart McLarnon (NESO)" w:date="2024-11-18T11:41:00Z">
            <w:rPr>
              <w:color w:val="auto"/>
            </w:rPr>
          </w:rPrChange>
        </w:rPr>
        <w:t xml:space="preserve">in </w:t>
      </w:r>
      <w:r w:rsidR="00B6672E">
        <w:rPr>
          <w:rFonts w:ascii="Poppins" w:hAnsi="Poppins"/>
          <w:i/>
          <w:color w:val="auto"/>
          <w:rPrChange w:id="1754" w:author="Stuart McLarnon (NESO)" w:date="2024-11-18T11:41:00Z">
            <w:rPr>
              <w:i/>
              <w:color w:val="auto"/>
            </w:rPr>
          </w:rPrChange>
        </w:rPr>
        <w:t>Grid Code</w:t>
      </w:r>
      <w:r w:rsidR="00C44E2E" w:rsidRPr="00646B9F">
        <w:rPr>
          <w:rFonts w:ascii="Poppins" w:hAnsi="Poppins"/>
          <w:color w:val="auto"/>
          <w:rPrChange w:id="1755" w:author="Stuart McLarnon (NESO)" w:date="2024-11-18T11:41:00Z">
            <w:rPr>
              <w:color w:val="auto"/>
            </w:rPr>
          </w:rPrChange>
        </w:rPr>
        <w:t xml:space="preserve"> </w:t>
      </w:r>
      <w:r w:rsidR="002605ED" w:rsidRPr="00646B9F">
        <w:rPr>
          <w:rFonts w:ascii="Poppins" w:hAnsi="Poppins"/>
          <w:i/>
          <w:color w:val="auto"/>
          <w:rPrChange w:id="1756" w:author="Stuart McLarnon (NESO)" w:date="2024-11-18T11:41:00Z">
            <w:rPr>
              <w:i/>
              <w:color w:val="auto"/>
            </w:rPr>
          </w:rPrChange>
        </w:rPr>
        <w:t>BC2.9.8</w:t>
      </w:r>
      <w:r w:rsidR="006073A2" w:rsidRPr="00646B9F">
        <w:rPr>
          <w:rFonts w:ascii="Poppins" w:hAnsi="Poppins"/>
          <w:i/>
          <w:color w:val="auto"/>
          <w:rPrChange w:id="1757" w:author="Stuart McLarnon (NESO)" w:date="2024-11-18T11:41:00Z">
            <w:rPr>
              <w:i/>
              <w:color w:val="auto"/>
            </w:rPr>
          </w:rPrChange>
        </w:rPr>
        <w:t>.1</w:t>
      </w:r>
      <w:r w:rsidR="002605ED" w:rsidRPr="00646B9F">
        <w:rPr>
          <w:rFonts w:ascii="Poppins" w:hAnsi="Poppins"/>
          <w:color w:val="auto"/>
          <w:rPrChange w:id="1758" w:author="Stuart McLarnon (NESO)" w:date="2024-11-18T11:41:00Z">
            <w:rPr>
              <w:color w:val="auto"/>
            </w:rPr>
          </w:rPrChange>
        </w:rPr>
        <w:t xml:space="preserve"> occur</w:t>
      </w:r>
      <w:r w:rsidR="00C44E2E" w:rsidRPr="00646B9F">
        <w:rPr>
          <w:rFonts w:ascii="Poppins" w:hAnsi="Poppins"/>
          <w:color w:val="auto"/>
          <w:rPrChange w:id="1759" w:author="Stuart McLarnon (NESO)" w:date="2024-11-18T11:41:00Z">
            <w:rPr>
              <w:color w:val="auto"/>
            </w:rPr>
          </w:rPrChange>
        </w:rPr>
        <w:t xml:space="preserve">.  These conditions </w:t>
      </w:r>
      <w:r w:rsidR="002605ED" w:rsidRPr="00646B9F">
        <w:rPr>
          <w:rFonts w:ascii="Poppins" w:hAnsi="Poppins"/>
          <w:color w:val="auto"/>
          <w:rPrChange w:id="1760" w:author="Stuart McLarnon (NESO)" w:date="2024-11-18T11:41:00Z">
            <w:rPr>
              <w:color w:val="auto"/>
            </w:rPr>
          </w:rPrChange>
        </w:rPr>
        <w:t xml:space="preserve">are consistent with those </w:t>
      </w:r>
      <w:r w:rsidR="00C44E2E" w:rsidRPr="00646B9F">
        <w:rPr>
          <w:rFonts w:ascii="Poppins" w:hAnsi="Poppins"/>
          <w:color w:val="auto"/>
          <w:rPrChange w:id="1761" w:author="Stuart McLarnon (NESO)" w:date="2024-11-18T11:41:00Z">
            <w:rPr>
              <w:color w:val="auto"/>
            </w:rPr>
          </w:rPrChange>
        </w:rPr>
        <w:t>defined in</w:t>
      </w:r>
      <w:r w:rsidR="000226A1" w:rsidRPr="00646B9F">
        <w:rPr>
          <w:rFonts w:ascii="Poppins" w:hAnsi="Poppins"/>
          <w:color w:val="auto"/>
          <w:rPrChange w:id="1762" w:author="Stuart McLarnon (NESO)" w:date="2024-11-18T11:41:00Z">
            <w:rPr>
              <w:color w:val="auto"/>
            </w:rPr>
          </w:rPrChange>
        </w:rPr>
        <w:t xml:space="preserve"> Article 18(3)</w:t>
      </w:r>
      <w:r w:rsidR="00C44E2E" w:rsidRPr="00646B9F">
        <w:rPr>
          <w:rFonts w:ascii="Poppins" w:hAnsi="Poppins"/>
          <w:color w:val="auto"/>
          <w:rPrChange w:id="1763" w:author="Stuart McLarnon (NESO)" w:date="2024-11-18T11:41:00Z">
            <w:rPr>
              <w:color w:val="auto"/>
            </w:rPr>
          </w:rPrChange>
        </w:rPr>
        <w:t xml:space="preserve"> of the System Operator Guideline (SOGL)</w:t>
      </w:r>
      <w:r w:rsidR="000226A1" w:rsidRPr="00646B9F">
        <w:rPr>
          <w:rFonts w:ascii="Poppins" w:hAnsi="Poppins"/>
          <w:color w:val="auto"/>
          <w:rPrChange w:id="1764" w:author="Stuart McLarnon (NESO)" w:date="2024-11-18T11:41:00Z">
            <w:rPr>
              <w:color w:val="auto"/>
            </w:rPr>
          </w:rPrChange>
        </w:rPr>
        <w:t xml:space="preserve">, </w:t>
      </w:r>
      <w:r w:rsidR="00C44E2E" w:rsidRPr="00646B9F">
        <w:rPr>
          <w:rFonts w:ascii="Poppins" w:hAnsi="Poppins"/>
          <w:color w:val="auto"/>
          <w:rPrChange w:id="1765" w:author="Stuart McLarnon (NESO)" w:date="2024-11-18T11:41:00Z">
            <w:rPr>
              <w:color w:val="auto"/>
            </w:rPr>
          </w:rPrChange>
        </w:rPr>
        <w:t xml:space="preserve">which </w:t>
      </w:r>
      <w:r w:rsidR="001D2139" w:rsidRPr="00646B9F">
        <w:rPr>
          <w:rFonts w:ascii="Poppins" w:hAnsi="Poppins"/>
          <w:color w:val="auto"/>
          <w:rPrChange w:id="1766" w:author="Stuart McLarnon (NESO)" w:date="2024-11-18T11:41:00Z">
            <w:rPr>
              <w:color w:val="auto"/>
            </w:rPr>
          </w:rPrChange>
        </w:rPr>
        <w:t>defines</w:t>
      </w:r>
      <w:r w:rsidR="00AB5C63" w:rsidRPr="00646B9F">
        <w:rPr>
          <w:rFonts w:ascii="Poppins" w:hAnsi="Poppins"/>
          <w:color w:val="auto"/>
          <w:rPrChange w:id="1767" w:author="Stuart McLarnon (NESO)" w:date="2024-11-18T11:41:00Z">
            <w:rPr>
              <w:color w:val="auto"/>
            </w:rPr>
          </w:rPrChange>
        </w:rPr>
        <w:t xml:space="preserve"> that a</w:t>
      </w:r>
      <w:r w:rsidR="00F724DB" w:rsidRPr="00646B9F">
        <w:rPr>
          <w:rFonts w:ascii="Poppins" w:hAnsi="Poppins"/>
          <w:color w:val="auto"/>
          <w:rPrChange w:id="1768" w:author="Stuart McLarnon (NESO)" w:date="2024-11-18T11:41:00Z">
            <w:rPr>
              <w:color w:val="auto"/>
            </w:rPr>
          </w:rPrChange>
        </w:rPr>
        <w:t xml:space="preserve"> Transmission System shall be in an Emergency State when operational security analysis requires activation of one of the following </w:t>
      </w:r>
      <w:r w:rsidR="002C1509" w:rsidRPr="00646B9F">
        <w:rPr>
          <w:rFonts w:ascii="Poppins" w:hAnsi="Poppins"/>
          <w:color w:val="auto"/>
          <w:rPrChange w:id="1769" w:author="Stuart McLarnon (NESO)" w:date="2024-11-18T11:41:00Z">
            <w:rPr>
              <w:color w:val="auto"/>
            </w:rPr>
          </w:rPrChange>
        </w:rPr>
        <w:t xml:space="preserve">measures: </w:t>
      </w:r>
    </w:p>
    <w:p w14:paraId="51EB3337" w14:textId="3702696B" w:rsidR="00EE1922" w:rsidRPr="00646B9F" w:rsidRDefault="00EE1922" w:rsidP="00913EDD">
      <w:pPr>
        <w:pStyle w:val="ListParagraph"/>
        <w:numPr>
          <w:ilvl w:val="0"/>
          <w:numId w:val="33"/>
        </w:numPr>
        <w:ind w:left="1418" w:hanging="698"/>
        <w:jc w:val="both"/>
        <w:rPr>
          <w:rFonts w:ascii="Poppins" w:hAnsi="Poppins"/>
          <w:color w:val="auto"/>
          <w:rPrChange w:id="1770" w:author="Stuart McLarnon (NESO)" w:date="2024-11-18T11:41:00Z">
            <w:rPr>
              <w:color w:val="auto"/>
            </w:rPr>
          </w:rPrChange>
        </w:rPr>
      </w:pPr>
      <w:r w:rsidRPr="00646B9F">
        <w:rPr>
          <w:rFonts w:ascii="Poppins" w:hAnsi="Poppins"/>
          <w:color w:val="auto"/>
          <w:rPrChange w:id="1771" w:author="Stuart McLarnon (NESO)" w:date="2024-11-18T11:41:00Z">
            <w:rPr>
              <w:color w:val="auto"/>
            </w:rPr>
          </w:rPrChange>
        </w:rPr>
        <w:t xml:space="preserve">A situation where there is a violation of one of more criteria as defined under the </w:t>
      </w:r>
      <w:r w:rsidRPr="00646B9F">
        <w:rPr>
          <w:rFonts w:ascii="Poppins" w:hAnsi="Poppins"/>
          <w:i/>
          <w:color w:val="auto"/>
          <w:rPrChange w:id="1772" w:author="Stuart McLarnon (NESO)" w:date="2024-11-18T11:41:00Z">
            <w:rPr>
              <w:i/>
              <w:color w:val="auto"/>
            </w:rPr>
          </w:rPrChange>
        </w:rPr>
        <w:t>National Electricity Transmission System Security and Quality of Supply Standard (NETS SQSS)</w:t>
      </w:r>
      <w:r w:rsidRPr="00646B9F">
        <w:rPr>
          <w:rFonts w:ascii="Poppins" w:hAnsi="Poppins"/>
          <w:color w:val="auto"/>
          <w:rPrChange w:id="1773" w:author="Stuart McLarnon (NESO)" w:date="2024-11-18T11:41:00Z">
            <w:rPr>
              <w:color w:val="auto"/>
            </w:rPr>
          </w:rPrChange>
        </w:rPr>
        <w:t>; or</w:t>
      </w:r>
    </w:p>
    <w:p w14:paraId="2060D2DF" w14:textId="51A3814C" w:rsidR="00EE1922" w:rsidRPr="00646B9F" w:rsidRDefault="00EE1922" w:rsidP="00FE52A8">
      <w:pPr>
        <w:pStyle w:val="ListParagraph"/>
        <w:ind w:left="1418"/>
        <w:jc w:val="both"/>
        <w:rPr>
          <w:rFonts w:ascii="Poppins" w:hAnsi="Poppins"/>
          <w:color w:val="auto"/>
          <w:rPrChange w:id="1774" w:author="Stuart McLarnon (NESO)" w:date="2024-11-18T11:41:00Z">
            <w:rPr>
              <w:color w:val="auto"/>
            </w:rPr>
          </w:rPrChange>
        </w:rPr>
      </w:pPr>
    </w:p>
    <w:p w14:paraId="6C4AF83C" w14:textId="4AC884D9" w:rsidR="00C04E5B" w:rsidRPr="00646B9F" w:rsidRDefault="00040346" w:rsidP="00C04E5B">
      <w:pPr>
        <w:pStyle w:val="ListParagraph"/>
        <w:numPr>
          <w:ilvl w:val="0"/>
          <w:numId w:val="33"/>
        </w:numPr>
        <w:ind w:left="1418" w:hanging="698"/>
        <w:jc w:val="both"/>
        <w:rPr>
          <w:rFonts w:ascii="Poppins" w:hAnsi="Poppins"/>
          <w:color w:val="auto"/>
          <w:rPrChange w:id="1775" w:author="Stuart McLarnon (NESO)" w:date="2024-11-18T11:41:00Z">
            <w:rPr>
              <w:color w:val="auto"/>
            </w:rPr>
          </w:rPrChange>
        </w:rPr>
      </w:pPr>
      <w:r w:rsidRPr="00646B9F">
        <w:rPr>
          <w:rFonts w:ascii="Poppins" w:hAnsi="Poppins"/>
          <w:color w:val="auto"/>
          <w:rPrChange w:id="1776" w:author="Stuart McLarnon (NESO)" w:date="2024-11-18T11:41:00Z">
            <w:rPr>
              <w:color w:val="auto"/>
            </w:rPr>
          </w:rPrChange>
        </w:rPr>
        <w:t xml:space="preserve">A situation when </w:t>
      </w:r>
      <w:r w:rsidR="00F2014B" w:rsidRPr="00646B9F">
        <w:rPr>
          <w:rFonts w:ascii="Poppins" w:hAnsi="Poppins"/>
          <w:color w:val="auto"/>
          <w:rPrChange w:id="1777" w:author="Stuart McLarnon (NESO)" w:date="2024-11-18T11:41:00Z">
            <w:rPr>
              <w:color w:val="auto"/>
            </w:rPr>
          </w:rPrChange>
        </w:rPr>
        <w:t xml:space="preserve">Unacceptable Frequency Conditions </w:t>
      </w:r>
      <w:r w:rsidRPr="00646B9F">
        <w:rPr>
          <w:rFonts w:ascii="Poppins" w:hAnsi="Poppins"/>
          <w:color w:val="auto"/>
          <w:rPrChange w:id="1778" w:author="Stuart McLarnon (NESO)" w:date="2024-11-18T11:41:00Z">
            <w:rPr>
              <w:color w:val="auto"/>
            </w:rPr>
          </w:rPrChange>
        </w:rPr>
        <w:t xml:space="preserve">as defined under the </w:t>
      </w:r>
      <w:r w:rsidRPr="00646B9F">
        <w:rPr>
          <w:rFonts w:ascii="Poppins" w:hAnsi="Poppins"/>
          <w:i/>
          <w:color w:val="auto"/>
          <w:rPrChange w:id="1779" w:author="Stuart McLarnon (NESO)" w:date="2024-11-18T11:41:00Z">
            <w:rPr>
              <w:i/>
              <w:color w:val="auto"/>
            </w:rPr>
          </w:rPrChange>
        </w:rPr>
        <w:t xml:space="preserve">National Electricity Transmission System Security and Quality of Supply Standard </w:t>
      </w:r>
      <w:r w:rsidR="00F564E7" w:rsidRPr="00646B9F">
        <w:rPr>
          <w:rFonts w:ascii="Poppins" w:hAnsi="Poppins"/>
          <w:i/>
          <w:color w:val="auto"/>
          <w:rPrChange w:id="1780" w:author="Stuart McLarnon (NESO)" w:date="2024-11-18T11:41:00Z">
            <w:rPr>
              <w:i/>
              <w:color w:val="auto"/>
            </w:rPr>
          </w:rPrChange>
        </w:rPr>
        <w:t>(NETS SQSS)</w:t>
      </w:r>
      <w:r w:rsidR="00F564E7" w:rsidRPr="00646B9F">
        <w:rPr>
          <w:rFonts w:ascii="Poppins" w:hAnsi="Poppins"/>
          <w:color w:val="auto"/>
          <w:rPrChange w:id="1781" w:author="Stuart McLarnon (NESO)" w:date="2024-11-18T11:41:00Z">
            <w:rPr>
              <w:color w:val="auto"/>
            </w:rPr>
          </w:rPrChange>
        </w:rPr>
        <w:t xml:space="preserve"> </w:t>
      </w:r>
      <w:r w:rsidR="00F2014B" w:rsidRPr="00646B9F">
        <w:rPr>
          <w:rFonts w:ascii="Poppins" w:hAnsi="Poppins"/>
          <w:color w:val="auto"/>
          <w:rPrChange w:id="1782" w:author="Stuart McLarnon (NESO)" w:date="2024-11-18T11:41:00Z">
            <w:rPr>
              <w:color w:val="auto"/>
            </w:rPr>
          </w:rPrChange>
        </w:rPr>
        <w:t>have occurred</w:t>
      </w:r>
      <w:r w:rsidR="00006447" w:rsidRPr="00646B9F">
        <w:rPr>
          <w:rFonts w:ascii="Poppins" w:hAnsi="Poppins"/>
          <w:color w:val="auto"/>
          <w:rPrChange w:id="1783" w:author="Stuart McLarnon (NESO)" w:date="2024-11-18T11:41:00Z">
            <w:rPr>
              <w:color w:val="auto"/>
            </w:rPr>
          </w:rPrChange>
        </w:rPr>
        <w:t xml:space="preserve">; </w:t>
      </w:r>
      <w:r w:rsidRPr="00646B9F">
        <w:rPr>
          <w:rFonts w:ascii="Poppins" w:hAnsi="Poppins"/>
          <w:color w:val="auto"/>
          <w:rPrChange w:id="1784" w:author="Stuart McLarnon (NESO)" w:date="2024-11-18T11:41:00Z">
            <w:rPr>
              <w:color w:val="auto"/>
            </w:rPr>
          </w:rPrChange>
        </w:rPr>
        <w:t>or</w:t>
      </w:r>
    </w:p>
    <w:p w14:paraId="46B32FCF" w14:textId="77777777" w:rsidR="00C04E5B" w:rsidRPr="00646B9F" w:rsidRDefault="00C04E5B" w:rsidP="00157370">
      <w:pPr>
        <w:pStyle w:val="ListParagraph"/>
        <w:rPr>
          <w:rFonts w:ascii="Poppins" w:hAnsi="Poppins"/>
          <w:color w:val="auto"/>
          <w:rPrChange w:id="1785" w:author="Stuart McLarnon (NESO)" w:date="2024-11-18T11:41:00Z">
            <w:rPr>
              <w:color w:val="auto"/>
            </w:rPr>
          </w:rPrChange>
        </w:rPr>
      </w:pPr>
    </w:p>
    <w:p w14:paraId="44A1EE1D" w14:textId="08A41009" w:rsidR="00181CC3" w:rsidRPr="00646B9F" w:rsidRDefault="00181CC3" w:rsidP="001F289B">
      <w:pPr>
        <w:pStyle w:val="ListParagraph"/>
        <w:numPr>
          <w:ilvl w:val="0"/>
          <w:numId w:val="33"/>
        </w:numPr>
        <w:ind w:left="1418" w:hanging="698"/>
        <w:jc w:val="both"/>
        <w:rPr>
          <w:rFonts w:ascii="Poppins" w:hAnsi="Poppins"/>
          <w:color w:val="auto"/>
          <w:rPrChange w:id="1786" w:author="Stuart McLarnon (NESO)" w:date="2024-11-18T11:41:00Z">
            <w:rPr>
              <w:color w:val="auto"/>
            </w:rPr>
          </w:rPrChange>
        </w:rPr>
      </w:pPr>
      <w:r w:rsidRPr="00646B9F">
        <w:rPr>
          <w:rFonts w:ascii="Poppins" w:hAnsi="Poppins"/>
          <w:color w:val="auto"/>
          <w:rPrChange w:id="1787" w:author="Stuart McLarnon (NESO)" w:date="2024-11-18T11:41:00Z">
            <w:rPr>
              <w:color w:val="auto"/>
            </w:rPr>
          </w:rPrChange>
        </w:rPr>
        <w:t>At least one measure of the System Defence Plan is activated</w:t>
      </w:r>
      <w:r w:rsidR="004359D3" w:rsidRPr="00646B9F">
        <w:rPr>
          <w:rFonts w:ascii="Poppins" w:hAnsi="Poppins"/>
          <w:color w:val="auto"/>
          <w:rPrChange w:id="1788" w:author="Stuart McLarnon (NESO)" w:date="2024-11-18T11:41:00Z">
            <w:rPr>
              <w:color w:val="auto"/>
            </w:rPr>
          </w:rPrChange>
        </w:rPr>
        <w:t xml:space="preserve"> as </w:t>
      </w:r>
      <w:r w:rsidR="00FA78DA" w:rsidRPr="00646B9F">
        <w:rPr>
          <w:rFonts w:ascii="Poppins" w:hAnsi="Poppins"/>
          <w:color w:val="auto"/>
          <w:rPrChange w:id="1789" w:author="Stuart McLarnon (NESO)" w:date="2024-11-18T11:41:00Z">
            <w:rPr>
              <w:color w:val="auto"/>
            </w:rPr>
          </w:rPrChange>
        </w:rPr>
        <w:t xml:space="preserve">provided for in sections 4, 5 and 6 of this </w:t>
      </w:r>
      <w:proofErr w:type="gramStart"/>
      <w:r w:rsidR="00FA78DA" w:rsidRPr="00646B9F">
        <w:rPr>
          <w:rFonts w:ascii="Poppins" w:hAnsi="Poppins"/>
          <w:color w:val="auto"/>
          <w:rPrChange w:id="1790" w:author="Stuart McLarnon (NESO)" w:date="2024-11-18T11:41:00Z">
            <w:rPr>
              <w:color w:val="auto"/>
            </w:rPr>
          </w:rPrChange>
        </w:rPr>
        <w:t>document</w:t>
      </w:r>
      <w:r w:rsidRPr="00646B9F">
        <w:rPr>
          <w:rFonts w:ascii="Poppins" w:hAnsi="Poppins"/>
          <w:color w:val="auto"/>
          <w:rPrChange w:id="1791" w:author="Stuart McLarnon (NESO)" w:date="2024-11-18T11:41:00Z">
            <w:rPr>
              <w:color w:val="auto"/>
            </w:rPr>
          </w:rPrChange>
        </w:rPr>
        <w:t>;</w:t>
      </w:r>
      <w:proofErr w:type="gramEnd"/>
      <w:r w:rsidRPr="00646B9F">
        <w:rPr>
          <w:rFonts w:ascii="Poppins" w:hAnsi="Poppins"/>
          <w:color w:val="auto"/>
          <w:rPrChange w:id="1792" w:author="Stuart McLarnon (NESO)" w:date="2024-11-18T11:41:00Z">
            <w:rPr>
              <w:color w:val="auto"/>
            </w:rPr>
          </w:rPrChange>
        </w:rPr>
        <w:t xml:space="preserve"> or</w:t>
      </w:r>
    </w:p>
    <w:p w14:paraId="304772D6" w14:textId="77777777" w:rsidR="001F289B" w:rsidRPr="00646B9F" w:rsidRDefault="001F289B" w:rsidP="00157370">
      <w:pPr>
        <w:jc w:val="both"/>
        <w:rPr>
          <w:rFonts w:ascii="Poppins" w:hAnsi="Poppins"/>
          <w:color w:val="auto"/>
          <w:rPrChange w:id="1793" w:author="Stuart McLarnon (NESO)" w:date="2024-11-18T11:41:00Z">
            <w:rPr>
              <w:color w:val="auto"/>
            </w:rPr>
          </w:rPrChange>
        </w:rPr>
      </w:pPr>
    </w:p>
    <w:p w14:paraId="1397D607" w14:textId="6A5A29FD" w:rsidR="00927C0B" w:rsidRPr="00646B9F" w:rsidRDefault="00D4294D" w:rsidP="00913EDD">
      <w:pPr>
        <w:pStyle w:val="ListParagraph"/>
        <w:numPr>
          <w:ilvl w:val="0"/>
          <w:numId w:val="33"/>
        </w:numPr>
        <w:ind w:left="1418" w:hanging="698"/>
        <w:jc w:val="both"/>
        <w:rPr>
          <w:rFonts w:ascii="Poppins" w:hAnsi="Poppins"/>
          <w:color w:val="auto"/>
          <w:rPrChange w:id="1794" w:author="Stuart McLarnon (NESO)" w:date="2024-11-18T11:41:00Z">
            <w:rPr>
              <w:color w:val="auto"/>
            </w:rPr>
          </w:rPrChange>
        </w:rPr>
      </w:pPr>
      <w:r w:rsidRPr="00646B9F">
        <w:rPr>
          <w:rFonts w:ascii="Poppins" w:hAnsi="Poppins"/>
          <w:color w:val="auto"/>
          <w:rPrChange w:id="1795" w:author="Stuart McLarnon (NESO)" w:date="2024-11-18T11:41:00Z">
            <w:rPr>
              <w:color w:val="auto"/>
            </w:rPr>
          </w:rPrChange>
        </w:rPr>
        <w:t xml:space="preserve">There is a failure of the computing facilities used to control and operate the Transmission System </w:t>
      </w:r>
      <w:r w:rsidR="00E0360D" w:rsidRPr="00646B9F">
        <w:rPr>
          <w:rFonts w:ascii="Poppins" w:hAnsi="Poppins"/>
          <w:color w:val="auto"/>
          <w:rPrChange w:id="1796" w:author="Stuart McLarnon (NESO)" w:date="2024-11-18T11:41:00Z">
            <w:rPr>
              <w:color w:val="auto"/>
            </w:rPr>
          </w:rPrChange>
        </w:rPr>
        <w:t>or</w:t>
      </w:r>
      <w:r w:rsidRPr="00646B9F">
        <w:rPr>
          <w:rFonts w:ascii="Poppins" w:hAnsi="Poppins"/>
          <w:color w:val="auto"/>
          <w:rPrChange w:id="1797" w:author="Stuart McLarnon (NESO)" w:date="2024-11-18T11:41:00Z">
            <w:rPr>
              <w:color w:val="auto"/>
            </w:rPr>
          </w:rPrChange>
        </w:rPr>
        <w:t xml:space="preserve"> </w:t>
      </w:r>
      <w:r w:rsidR="00E0360D" w:rsidRPr="00646B9F">
        <w:rPr>
          <w:rFonts w:ascii="Poppins" w:hAnsi="Poppins"/>
          <w:color w:val="auto"/>
          <w:rPrChange w:id="1798" w:author="Stuart McLarnon (NESO)" w:date="2024-11-18T11:41:00Z">
            <w:rPr>
              <w:color w:val="auto"/>
            </w:rPr>
          </w:rPrChange>
        </w:rPr>
        <w:t xml:space="preserve">unplanned outages of Electronic Communication and Computing Facilities as provided for in </w:t>
      </w:r>
      <w:r w:rsidR="00B6672E">
        <w:rPr>
          <w:rFonts w:ascii="Poppins" w:hAnsi="Poppins"/>
          <w:i/>
          <w:color w:val="auto"/>
          <w:rPrChange w:id="1799" w:author="Stuart McLarnon (NESO)" w:date="2024-11-18T11:41:00Z">
            <w:rPr>
              <w:i/>
              <w:color w:val="auto"/>
            </w:rPr>
          </w:rPrChange>
        </w:rPr>
        <w:t>Grid Code</w:t>
      </w:r>
      <w:r w:rsidR="00FA1855" w:rsidRPr="00646B9F">
        <w:rPr>
          <w:rFonts w:ascii="Poppins" w:hAnsi="Poppins"/>
          <w:i/>
          <w:color w:val="auto"/>
          <w:rPrChange w:id="1800" w:author="Stuart McLarnon (NESO)" w:date="2024-11-18T11:41:00Z">
            <w:rPr>
              <w:i/>
              <w:color w:val="auto"/>
            </w:rPr>
          </w:rPrChange>
        </w:rPr>
        <w:t xml:space="preserve"> </w:t>
      </w:r>
      <w:r w:rsidR="00E0360D" w:rsidRPr="00646B9F">
        <w:rPr>
          <w:rFonts w:ascii="Poppins" w:hAnsi="Poppins"/>
          <w:i/>
          <w:color w:val="auto"/>
          <w:rPrChange w:id="1801" w:author="Stuart McLarnon (NESO)" w:date="2024-11-18T11:41:00Z">
            <w:rPr>
              <w:i/>
              <w:color w:val="auto"/>
            </w:rPr>
          </w:rPrChange>
        </w:rPr>
        <w:t xml:space="preserve">BC2.9.7 </w:t>
      </w:r>
      <w:r w:rsidR="00E0360D" w:rsidRPr="00646B9F">
        <w:rPr>
          <w:rFonts w:ascii="Poppins" w:hAnsi="Poppins"/>
          <w:color w:val="auto"/>
          <w:rPrChange w:id="1802" w:author="Stuart McLarnon (NESO)" w:date="2024-11-18T11:41:00Z">
            <w:rPr>
              <w:color w:val="auto"/>
            </w:rPr>
          </w:rPrChange>
        </w:rPr>
        <w:t>or the loss of communication</w:t>
      </w:r>
      <w:r w:rsidR="0098727E" w:rsidRPr="00646B9F">
        <w:rPr>
          <w:rFonts w:ascii="Poppins" w:hAnsi="Poppins"/>
          <w:color w:val="auto"/>
          <w:rPrChange w:id="1803" w:author="Stuart McLarnon (NESO)" w:date="2024-11-18T11:41:00Z">
            <w:rPr>
              <w:color w:val="auto"/>
            </w:rPr>
          </w:rPrChange>
        </w:rPr>
        <w:t>, computing and data facilities with other Transmission Licensees as provided for in STCP 06-4</w:t>
      </w:r>
      <w:r w:rsidR="0098496C" w:rsidRPr="00646B9F">
        <w:rPr>
          <w:rFonts w:ascii="Poppins" w:hAnsi="Poppins"/>
          <w:color w:val="auto"/>
          <w:rPrChange w:id="1804" w:author="Stuart McLarnon (NESO)" w:date="2024-11-18T11:41:00Z">
            <w:rPr>
              <w:color w:val="auto"/>
            </w:rPr>
          </w:rPrChange>
        </w:rPr>
        <w:t>.</w:t>
      </w:r>
    </w:p>
    <w:p w14:paraId="0D0E98A7" w14:textId="77777777" w:rsidR="000226A1" w:rsidRPr="00646B9F" w:rsidRDefault="000226A1" w:rsidP="008F2821">
      <w:pPr>
        <w:ind w:left="720" w:hanging="720"/>
        <w:jc w:val="both"/>
        <w:rPr>
          <w:rFonts w:ascii="Poppins" w:hAnsi="Poppins"/>
          <w:color w:val="auto"/>
          <w:rPrChange w:id="1805" w:author="Stuart McLarnon (NESO)" w:date="2024-11-18T11:41:00Z">
            <w:rPr/>
          </w:rPrChange>
        </w:rPr>
      </w:pPr>
    </w:p>
    <w:p w14:paraId="01B9B3FA" w14:textId="7606A8C1" w:rsidR="000226A1" w:rsidRPr="00646B9F" w:rsidRDefault="00F74048" w:rsidP="00D662D9">
      <w:pPr>
        <w:ind w:left="720" w:hanging="720"/>
        <w:jc w:val="both"/>
        <w:rPr>
          <w:rFonts w:ascii="Poppins" w:hAnsi="Poppins"/>
          <w:color w:val="auto"/>
          <w:rPrChange w:id="1806" w:author="Stuart McLarnon (NESO)" w:date="2024-11-18T11:41:00Z">
            <w:rPr/>
          </w:rPrChange>
        </w:rPr>
      </w:pPr>
      <w:r w:rsidRPr="00646B9F">
        <w:rPr>
          <w:rFonts w:ascii="Poppins" w:hAnsi="Poppins"/>
          <w:color w:val="auto"/>
          <w:rPrChange w:id="1807" w:author="Stuart McLarnon (NESO)" w:date="2024-11-18T11:41:00Z">
            <w:rPr/>
          </w:rPrChange>
        </w:rPr>
        <w:t>3</w:t>
      </w:r>
      <w:r w:rsidR="000226A1" w:rsidRPr="00646B9F">
        <w:rPr>
          <w:rFonts w:ascii="Poppins" w:hAnsi="Poppins"/>
          <w:color w:val="auto"/>
          <w:rPrChange w:id="1808" w:author="Stuart McLarnon (NESO)" w:date="2024-11-18T11:41:00Z">
            <w:rPr/>
          </w:rPrChange>
        </w:rPr>
        <w:t>.</w:t>
      </w:r>
      <w:r w:rsidR="0017617E" w:rsidRPr="00646B9F">
        <w:rPr>
          <w:rFonts w:ascii="Poppins" w:hAnsi="Poppins"/>
          <w:color w:val="auto"/>
          <w:rPrChange w:id="1809" w:author="Stuart McLarnon (NESO)" w:date="2024-11-18T11:41:00Z">
            <w:rPr/>
          </w:rPrChange>
        </w:rPr>
        <w:t>2</w:t>
      </w:r>
      <w:r w:rsidR="000226A1" w:rsidRPr="00646B9F">
        <w:rPr>
          <w:rFonts w:ascii="Poppins" w:hAnsi="Poppins"/>
          <w:color w:val="auto"/>
          <w:rPrChange w:id="1810" w:author="Stuart McLarnon (NESO)" w:date="2024-11-18T11:41:00Z">
            <w:rPr/>
          </w:rPrChange>
        </w:rPr>
        <w:t>.2</w:t>
      </w:r>
      <w:r w:rsidR="000226A1" w:rsidRPr="00646B9F">
        <w:rPr>
          <w:rFonts w:ascii="Poppins" w:hAnsi="Poppins"/>
          <w:color w:val="auto"/>
          <w:rPrChange w:id="1811" w:author="Stuart McLarnon (NESO)" w:date="2024-11-18T11:41:00Z">
            <w:rPr/>
          </w:rPrChange>
        </w:rPr>
        <w:tab/>
      </w:r>
      <w:r w:rsidR="000226A1" w:rsidRPr="00646B9F">
        <w:rPr>
          <w:rFonts w:ascii="Poppins" w:hAnsi="Poppins"/>
          <w:color w:val="auto"/>
          <w:rPrChange w:id="1812" w:author="Stuart McLarnon (NESO)" w:date="2024-11-18T11:41:00Z">
            <w:rPr>
              <w:color w:val="auto"/>
            </w:rPr>
          </w:rPrChange>
        </w:rPr>
        <w:t xml:space="preserve">Procedures in this System Defence Plan will be activated by </w:t>
      </w:r>
      <w:del w:id="1813" w:author="Stuart McLarnon (NESO)" w:date="2024-11-18T11:41:00Z">
        <w:r w:rsidR="003C6529" w:rsidRPr="00A17DB1">
          <w:rPr>
            <w:color w:val="auto"/>
          </w:rPr>
          <w:delText>NGESO</w:delText>
        </w:r>
      </w:del>
      <w:ins w:id="1814" w:author="Stuart McLarnon (NESO)" w:date="2024-11-18T11:41:00Z">
        <w:r w:rsidR="007B4960">
          <w:rPr>
            <w:rFonts w:ascii="Poppins" w:hAnsi="Poppins" w:cs="Poppins"/>
            <w:color w:val="auto"/>
          </w:rPr>
          <w:t>NESO</w:t>
        </w:r>
      </w:ins>
      <w:r w:rsidR="000226A1" w:rsidRPr="00646B9F">
        <w:rPr>
          <w:rFonts w:ascii="Poppins" w:hAnsi="Poppins"/>
          <w:color w:val="auto"/>
          <w:rPrChange w:id="1815" w:author="Stuart McLarnon (NESO)" w:date="2024-11-18T11:41:00Z">
            <w:rPr>
              <w:color w:val="auto"/>
            </w:rPr>
          </w:rPrChange>
        </w:rPr>
        <w:t xml:space="preserve"> in coordination with </w:t>
      </w:r>
      <w:r w:rsidR="00CC5E89" w:rsidRPr="00646B9F">
        <w:rPr>
          <w:rFonts w:ascii="Poppins" w:hAnsi="Poppins"/>
          <w:color w:val="auto"/>
          <w:rPrChange w:id="1816" w:author="Stuart McLarnon (NESO)" w:date="2024-11-18T11:41:00Z">
            <w:rPr>
              <w:color w:val="auto"/>
            </w:rPr>
          </w:rPrChange>
        </w:rPr>
        <w:t>the GB parties within the scope of the EU NCER as defined in Appendix A of this System Defence Plan.</w:t>
      </w:r>
      <w:r w:rsidR="00C8792C" w:rsidRPr="00646B9F">
        <w:rPr>
          <w:rFonts w:ascii="Poppins" w:hAnsi="Poppins"/>
          <w:color w:val="auto"/>
          <w:rPrChange w:id="1817" w:author="Stuart McLarnon (NESO)" w:date="2024-11-18T11:41:00Z">
            <w:rPr>
              <w:color w:val="auto"/>
            </w:rPr>
          </w:rPrChange>
        </w:rPr>
        <w:t xml:space="preserve"> </w:t>
      </w:r>
      <w:r w:rsidR="00FA1855" w:rsidRPr="00646B9F">
        <w:rPr>
          <w:rFonts w:ascii="Poppins" w:hAnsi="Poppins"/>
          <w:color w:val="auto"/>
          <w:rPrChange w:id="1818" w:author="Stuart McLarnon (NESO)" w:date="2024-11-18T11:41:00Z">
            <w:rPr>
              <w:color w:val="auto"/>
            </w:rPr>
          </w:rPrChange>
        </w:rPr>
        <w:t xml:space="preserve"> </w:t>
      </w:r>
      <w:r w:rsidR="00C8792C" w:rsidRPr="00646B9F">
        <w:rPr>
          <w:rFonts w:ascii="Poppins" w:hAnsi="Poppins"/>
          <w:color w:val="auto"/>
          <w:rPrChange w:id="1819" w:author="Stuart McLarnon (NESO)" w:date="2024-11-18T11:41:00Z">
            <w:rPr>
              <w:color w:val="auto"/>
            </w:rPr>
          </w:rPrChange>
        </w:rPr>
        <w:lastRenderedPageBreak/>
        <w:t>For the avoidance of doubt</w:t>
      </w:r>
      <w:r w:rsidR="005F7BC3" w:rsidRPr="00646B9F">
        <w:rPr>
          <w:rFonts w:ascii="Poppins" w:hAnsi="Poppins"/>
          <w:color w:val="auto"/>
          <w:rPrChange w:id="1820" w:author="Stuart McLarnon (NESO)" w:date="2024-11-18T11:41:00Z">
            <w:rPr>
              <w:color w:val="auto"/>
            </w:rPr>
          </w:rPrChange>
        </w:rPr>
        <w:t xml:space="preserve">, activation of </w:t>
      </w:r>
      <w:r w:rsidR="00155B48" w:rsidRPr="00646B9F">
        <w:rPr>
          <w:rFonts w:ascii="Poppins" w:hAnsi="Poppins"/>
          <w:color w:val="auto"/>
          <w:rPrChange w:id="1821" w:author="Stuart McLarnon (NESO)" w:date="2024-11-18T11:41:00Z">
            <w:rPr>
              <w:color w:val="auto"/>
            </w:rPr>
          </w:rPrChange>
        </w:rPr>
        <w:t>one or more measures of the</w:t>
      </w:r>
      <w:r w:rsidR="005F7BC3" w:rsidRPr="00646B9F">
        <w:rPr>
          <w:rFonts w:ascii="Poppins" w:hAnsi="Poppins"/>
          <w:color w:val="auto"/>
          <w:rPrChange w:id="1822" w:author="Stuart McLarnon (NESO)" w:date="2024-11-18T11:41:00Z">
            <w:rPr>
              <w:color w:val="auto"/>
            </w:rPr>
          </w:rPrChange>
        </w:rPr>
        <w:t xml:space="preserve"> System Defence Plan is </w:t>
      </w:r>
      <w:r w:rsidR="00557595" w:rsidRPr="00646B9F">
        <w:rPr>
          <w:rFonts w:ascii="Poppins" w:hAnsi="Poppins"/>
          <w:color w:val="auto"/>
          <w:rPrChange w:id="1823" w:author="Stuart McLarnon (NESO)" w:date="2024-11-18T11:41:00Z">
            <w:rPr>
              <w:color w:val="auto"/>
            </w:rPr>
          </w:rPrChange>
        </w:rPr>
        <w:t xml:space="preserve">an action undertaken </w:t>
      </w:r>
      <w:r w:rsidR="001C2048" w:rsidRPr="00646B9F">
        <w:rPr>
          <w:rFonts w:ascii="Poppins" w:hAnsi="Poppins"/>
          <w:color w:val="auto"/>
          <w:rPrChange w:id="1824" w:author="Stuart McLarnon (NESO)" w:date="2024-11-18T11:41:00Z">
            <w:rPr>
              <w:color w:val="auto"/>
            </w:rPr>
          </w:rPrChange>
        </w:rPr>
        <w:t>either automatically (</w:t>
      </w:r>
      <w:del w:id="1825" w:author="Stuart McLarnon (NESO)" w:date="2025-01-22T13:23:00Z" w16du:dateUtc="2025-01-22T13:23:00Z">
        <w:r w:rsidR="001C2048" w:rsidRPr="00646B9F" w:rsidDel="00BB6E1B">
          <w:rPr>
            <w:rFonts w:ascii="Poppins" w:hAnsi="Poppins"/>
            <w:color w:val="auto"/>
            <w:rPrChange w:id="1826" w:author="Stuart McLarnon (NESO)" w:date="2024-11-18T11:41:00Z">
              <w:rPr>
                <w:color w:val="auto"/>
              </w:rPr>
            </w:rPrChange>
          </w:rPr>
          <w:delText>eg</w:delText>
        </w:r>
      </w:del>
      <w:ins w:id="1827" w:author="Stuart McLarnon (NESO)" w:date="2025-01-22T13:23:00Z" w16du:dateUtc="2025-01-22T13:23:00Z">
        <w:r w:rsidR="00BB6E1B" w:rsidRPr="00BB6E1B">
          <w:rPr>
            <w:rFonts w:ascii="Poppins" w:hAnsi="Poppins"/>
            <w:color w:val="auto"/>
          </w:rPr>
          <w:t>e.g.</w:t>
        </w:r>
      </w:ins>
      <w:r w:rsidR="001C2048" w:rsidRPr="00646B9F">
        <w:rPr>
          <w:rFonts w:ascii="Poppins" w:hAnsi="Poppins"/>
          <w:color w:val="auto"/>
          <w:rPrChange w:id="1828" w:author="Stuart McLarnon (NESO)" w:date="2024-11-18T11:41:00Z">
            <w:rPr>
              <w:color w:val="auto"/>
            </w:rPr>
          </w:rPrChange>
        </w:rPr>
        <w:t xml:space="preserve"> Low Frequency Demand Disconnection) or </w:t>
      </w:r>
      <w:r w:rsidR="00557595" w:rsidRPr="00646B9F">
        <w:rPr>
          <w:rFonts w:ascii="Poppins" w:hAnsi="Poppins"/>
          <w:color w:val="auto"/>
          <w:rPrChange w:id="1829" w:author="Stuart McLarnon (NESO)" w:date="2024-11-18T11:41:00Z">
            <w:rPr>
              <w:color w:val="auto"/>
            </w:rPr>
          </w:rPrChange>
        </w:rPr>
        <w:t xml:space="preserve">by </w:t>
      </w:r>
      <w:del w:id="1830" w:author="Stuart McLarnon (NESO)" w:date="2024-11-18T11:41:00Z">
        <w:r w:rsidR="00557595" w:rsidRPr="00A17DB1">
          <w:rPr>
            <w:color w:val="auto"/>
          </w:rPr>
          <w:delText>NGES</w:delText>
        </w:r>
        <w:r w:rsidR="00E716E9" w:rsidRPr="00A17DB1">
          <w:rPr>
            <w:color w:val="auto"/>
          </w:rPr>
          <w:delText>O</w:delText>
        </w:r>
      </w:del>
      <w:ins w:id="1831" w:author="Stuart McLarnon (NESO)" w:date="2024-11-18T11:41:00Z">
        <w:r w:rsidR="007B4960">
          <w:rPr>
            <w:rFonts w:ascii="Poppins" w:hAnsi="Poppins" w:cs="Poppins"/>
            <w:color w:val="auto"/>
          </w:rPr>
          <w:t>NESO</w:t>
        </w:r>
      </w:ins>
      <w:r w:rsidR="00E716E9" w:rsidRPr="00646B9F">
        <w:rPr>
          <w:rFonts w:ascii="Poppins" w:hAnsi="Poppins"/>
          <w:color w:val="auto"/>
          <w:rPrChange w:id="1832" w:author="Stuart McLarnon (NESO)" w:date="2024-11-18T11:41:00Z">
            <w:rPr>
              <w:color w:val="auto"/>
            </w:rPr>
          </w:rPrChange>
        </w:rPr>
        <w:t xml:space="preserve"> depending upon System conditions.  </w:t>
      </w:r>
      <w:r w:rsidR="00294D40" w:rsidRPr="00646B9F">
        <w:rPr>
          <w:rFonts w:ascii="Poppins" w:hAnsi="Poppins"/>
          <w:color w:val="auto"/>
          <w:rPrChange w:id="1833" w:author="Stuart McLarnon (NESO)" w:date="2024-11-18T11:41:00Z">
            <w:rPr>
              <w:color w:val="auto"/>
            </w:rPr>
          </w:rPrChange>
        </w:rPr>
        <w:t xml:space="preserve">Instructions to </w:t>
      </w:r>
      <w:r w:rsidR="00FE1769" w:rsidRPr="00646B9F">
        <w:rPr>
          <w:rFonts w:ascii="Poppins" w:hAnsi="Poppins"/>
          <w:color w:val="auto"/>
          <w:rPrChange w:id="1834" w:author="Stuart McLarnon (NESO)" w:date="2024-11-18T11:41:00Z">
            <w:rPr>
              <w:color w:val="auto"/>
            </w:rPr>
          </w:rPrChange>
        </w:rPr>
        <w:t>User’s and Transmission Licensees</w:t>
      </w:r>
      <w:r w:rsidR="002962A6" w:rsidRPr="00646B9F">
        <w:rPr>
          <w:rFonts w:ascii="Poppins" w:hAnsi="Poppins"/>
          <w:color w:val="auto"/>
          <w:rPrChange w:id="1835" w:author="Stuart McLarnon (NESO)" w:date="2024-11-18T11:41:00Z">
            <w:rPr>
              <w:color w:val="auto"/>
            </w:rPr>
          </w:rPrChange>
        </w:rPr>
        <w:t>,</w:t>
      </w:r>
      <w:r w:rsidR="00FE1769" w:rsidRPr="00646B9F">
        <w:rPr>
          <w:rFonts w:ascii="Poppins" w:hAnsi="Poppins"/>
          <w:color w:val="auto"/>
          <w:rPrChange w:id="1836" w:author="Stuart McLarnon (NESO)" w:date="2024-11-18T11:41:00Z">
            <w:rPr>
              <w:color w:val="auto"/>
            </w:rPr>
          </w:rPrChange>
        </w:rPr>
        <w:t xml:space="preserve"> </w:t>
      </w:r>
      <w:r w:rsidR="006E2145" w:rsidRPr="00646B9F">
        <w:rPr>
          <w:rFonts w:ascii="Poppins" w:hAnsi="Poppins"/>
          <w:color w:val="auto"/>
          <w:rPrChange w:id="1837" w:author="Stuart McLarnon (NESO)" w:date="2024-11-18T11:41:00Z">
            <w:rPr>
              <w:color w:val="auto"/>
            </w:rPr>
          </w:rPrChange>
        </w:rPr>
        <w:t xml:space="preserve">when one or </w:t>
      </w:r>
      <w:r w:rsidR="000F3188" w:rsidRPr="00646B9F">
        <w:rPr>
          <w:rFonts w:ascii="Poppins" w:hAnsi="Poppins"/>
          <w:color w:val="auto"/>
          <w:rPrChange w:id="1838" w:author="Stuart McLarnon (NESO)" w:date="2024-11-18T11:41:00Z">
            <w:rPr>
              <w:color w:val="auto"/>
            </w:rPr>
          </w:rPrChange>
        </w:rPr>
        <w:t xml:space="preserve">more </w:t>
      </w:r>
      <w:r w:rsidR="006E2145" w:rsidRPr="00646B9F">
        <w:rPr>
          <w:rFonts w:ascii="Poppins" w:hAnsi="Poppins"/>
          <w:color w:val="auto"/>
          <w:rPrChange w:id="1839" w:author="Stuart McLarnon (NESO)" w:date="2024-11-18T11:41:00Z">
            <w:rPr>
              <w:color w:val="auto"/>
            </w:rPr>
          </w:rPrChange>
        </w:rPr>
        <w:t xml:space="preserve">measures of the </w:t>
      </w:r>
      <w:r w:rsidR="00945C20" w:rsidRPr="00646B9F">
        <w:rPr>
          <w:rFonts w:ascii="Poppins" w:hAnsi="Poppins"/>
          <w:color w:val="auto"/>
          <w:rPrChange w:id="1840" w:author="Stuart McLarnon (NESO)" w:date="2024-11-18T11:41:00Z">
            <w:rPr>
              <w:color w:val="auto"/>
            </w:rPr>
          </w:rPrChange>
        </w:rPr>
        <w:t>System Defence Plan</w:t>
      </w:r>
      <w:r w:rsidR="002962A6" w:rsidRPr="00646B9F">
        <w:rPr>
          <w:rFonts w:ascii="Poppins" w:hAnsi="Poppins"/>
          <w:color w:val="auto"/>
          <w:rPrChange w:id="1841" w:author="Stuart McLarnon (NESO)" w:date="2024-11-18T11:41:00Z">
            <w:rPr>
              <w:color w:val="auto"/>
            </w:rPr>
          </w:rPrChange>
        </w:rPr>
        <w:t xml:space="preserve"> is to</w:t>
      </w:r>
      <w:r w:rsidR="00945C20" w:rsidRPr="00646B9F">
        <w:rPr>
          <w:rFonts w:ascii="Poppins" w:hAnsi="Poppins"/>
          <w:color w:val="auto"/>
          <w:rPrChange w:id="1842" w:author="Stuart McLarnon (NESO)" w:date="2024-11-18T11:41:00Z">
            <w:rPr>
              <w:color w:val="auto"/>
            </w:rPr>
          </w:rPrChange>
        </w:rPr>
        <w:t xml:space="preserve"> be enacted through instructions</w:t>
      </w:r>
      <w:r w:rsidR="002962A6" w:rsidRPr="00646B9F">
        <w:rPr>
          <w:rFonts w:ascii="Poppins" w:hAnsi="Poppins"/>
          <w:color w:val="auto"/>
          <w:rPrChange w:id="1843" w:author="Stuart McLarnon (NESO)" w:date="2024-11-18T11:41:00Z">
            <w:rPr>
              <w:color w:val="auto"/>
            </w:rPr>
          </w:rPrChange>
        </w:rPr>
        <w:t>,</w:t>
      </w:r>
      <w:r w:rsidR="00945C20" w:rsidRPr="00646B9F">
        <w:rPr>
          <w:rFonts w:ascii="Poppins" w:hAnsi="Poppins"/>
          <w:color w:val="auto"/>
          <w:rPrChange w:id="1844" w:author="Stuart McLarnon (NESO)" w:date="2024-11-18T11:41:00Z">
            <w:rPr>
              <w:color w:val="auto"/>
            </w:rPr>
          </w:rPrChange>
        </w:rPr>
        <w:t xml:space="preserve"> </w:t>
      </w:r>
      <w:r w:rsidR="002962A6" w:rsidRPr="00646B9F">
        <w:rPr>
          <w:rFonts w:ascii="Poppins" w:hAnsi="Poppins"/>
          <w:color w:val="auto"/>
          <w:rPrChange w:id="1845" w:author="Stuart McLarnon (NESO)" w:date="2024-11-18T11:41:00Z">
            <w:rPr>
              <w:color w:val="auto"/>
            </w:rPr>
          </w:rPrChange>
        </w:rPr>
        <w:t xml:space="preserve">are </w:t>
      </w:r>
      <w:r w:rsidR="00945C20" w:rsidRPr="00646B9F">
        <w:rPr>
          <w:rFonts w:ascii="Poppins" w:hAnsi="Poppins"/>
          <w:color w:val="auto"/>
          <w:rPrChange w:id="1846" w:author="Stuart McLarnon (NESO)" w:date="2024-11-18T11:41:00Z">
            <w:rPr>
              <w:color w:val="auto"/>
            </w:rPr>
          </w:rPrChange>
        </w:rPr>
        <w:t xml:space="preserve">given </w:t>
      </w:r>
      <w:r w:rsidR="00A66896" w:rsidRPr="00646B9F">
        <w:rPr>
          <w:rFonts w:ascii="Poppins" w:hAnsi="Poppins"/>
          <w:color w:val="auto"/>
          <w:rPrChange w:id="1847" w:author="Stuart McLarnon (NESO)" w:date="2024-11-18T11:41:00Z">
            <w:rPr>
              <w:color w:val="auto"/>
            </w:rPr>
          </w:rPrChange>
        </w:rPr>
        <w:t xml:space="preserve">through the </w:t>
      </w:r>
      <w:r w:rsidR="00B6672E">
        <w:rPr>
          <w:rFonts w:ascii="Poppins" w:hAnsi="Poppins"/>
          <w:color w:val="auto"/>
          <w:rPrChange w:id="1848" w:author="Stuart McLarnon (NESO)" w:date="2024-11-18T11:41:00Z">
            <w:rPr>
              <w:color w:val="auto"/>
            </w:rPr>
          </w:rPrChange>
        </w:rPr>
        <w:t>Grid Code</w:t>
      </w:r>
      <w:r w:rsidR="00A66896" w:rsidRPr="00646B9F">
        <w:rPr>
          <w:rFonts w:ascii="Poppins" w:hAnsi="Poppins"/>
          <w:color w:val="auto"/>
          <w:rPrChange w:id="1849" w:author="Stuart McLarnon (NESO)" w:date="2024-11-18T11:41:00Z">
            <w:rPr>
              <w:color w:val="auto"/>
            </w:rPr>
          </w:rPrChange>
        </w:rPr>
        <w:t xml:space="preserve"> (for example OC7 and BC2.9) or through the STC a</w:t>
      </w:r>
      <w:r w:rsidR="0033511E" w:rsidRPr="00646B9F">
        <w:rPr>
          <w:rFonts w:ascii="Poppins" w:hAnsi="Poppins"/>
          <w:color w:val="auto"/>
          <w:rPrChange w:id="1850" w:author="Stuart McLarnon (NESO)" w:date="2024-11-18T11:41:00Z">
            <w:rPr>
              <w:color w:val="auto"/>
            </w:rPr>
          </w:rPrChange>
        </w:rPr>
        <w:t>nd STC Procedures.</w:t>
      </w:r>
    </w:p>
    <w:p w14:paraId="70063C55" w14:textId="4090617D" w:rsidR="000226A1" w:rsidRPr="00646B9F" w:rsidRDefault="00F74048" w:rsidP="008F2821">
      <w:pPr>
        <w:ind w:left="720" w:hanging="720"/>
        <w:jc w:val="both"/>
        <w:rPr>
          <w:rFonts w:ascii="Poppins" w:hAnsi="Poppins"/>
          <w:color w:val="auto"/>
          <w:rPrChange w:id="1851" w:author="Stuart McLarnon (NESO)" w:date="2024-11-18T11:41:00Z">
            <w:rPr/>
          </w:rPrChange>
        </w:rPr>
      </w:pPr>
      <w:r w:rsidRPr="00646B9F">
        <w:rPr>
          <w:rFonts w:ascii="Poppins" w:hAnsi="Poppins"/>
          <w:color w:val="auto"/>
          <w:rPrChange w:id="1852" w:author="Stuart McLarnon (NESO)" w:date="2024-11-18T11:41:00Z">
            <w:rPr/>
          </w:rPrChange>
        </w:rPr>
        <w:t>3</w:t>
      </w:r>
      <w:r w:rsidR="000226A1" w:rsidRPr="00646B9F">
        <w:rPr>
          <w:rFonts w:ascii="Poppins" w:hAnsi="Poppins"/>
          <w:color w:val="auto"/>
          <w:rPrChange w:id="1853" w:author="Stuart McLarnon (NESO)" w:date="2024-11-18T11:41:00Z">
            <w:rPr/>
          </w:rPrChange>
        </w:rPr>
        <w:t>.</w:t>
      </w:r>
      <w:r w:rsidR="0017617E" w:rsidRPr="00646B9F">
        <w:rPr>
          <w:rFonts w:ascii="Poppins" w:hAnsi="Poppins"/>
          <w:color w:val="auto"/>
          <w:rPrChange w:id="1854" w:author="Stuart McLarnon (NESO)" w:date="2024-11-18T11:41:00Z">
            <w:rPr/>
          </w:rPrChange>
        </w:rPr>
        <w:t>2</w:t>
      </w:r>
      <w:r w:rsidR="000226A1" w:rsidRPr="00646B9F">
        <w:rPr>
          <w:rFonts w:ascii="Poppins" w:hAnsi="Poppins"/>
          <w:color w:val="auto"/>
          <w:rPrChange w:id="1855" w:author="Stuart McLarnon (NESO)" w:date="2024-11-18T11:41:00Z">
            <w:rPr/>
          </w:rPrChange>
        </w:rPr>
        <w:t>.3</w:t>
      </w:r>
      <w:r w:rsidR="000226A1" w:rsidRPr="00646B9F">
        <w:rPr>
          <w:rFonts w:ascii="Poppins" w:hAnsi="Poppins"/>
          <w:color w:val="auto"/>
          <w:rPrChange w:id="1856" w:author="Stuart McLarnon (NESO)" w:date="2024-11-18T11:41:00Z">
            <w:rPr/>
          </w:rPrChange>
        </w:rPr>
        <w:tab/>
      </w:r>
      <w:r w:rsidR="000226A1" w:rsidRPr="00646B9F">
        <w:rPr>
          <w:rFonts w:ascii="Poppins" w:hAnsi="Poppins"/>
          <w:color w:val="auto"/>
          <w:rPrChange w:id="1857" w:author="Stuart McLarnon (NESO)" w:date="2024-11-18T11:41:00Z">
            <w:rPr>
              <w:color w:val="auto"/>
            </w:rPr>
          </w:rPrChange>
        </w:rPr>
        <w:t xml:space="preserve">All instructions issued by </w:t>
      </w:r>
      <w:del w:id="1858" w:author="Stuart McLarnon (NESO)" w:date="2024-11-18T11:41:00Z">
        <w:r w:rsidR="003C6529" w:rsidRPr="00D908B3">
          <w:rPr>
            <w:color w:val="auto"/>
          </w:rPr>
          <w:delText>NGESO</w:delText>
        </w:r>
      </w:del>
      <w:ins w:id="1859" w:author="Stuart McLarnon (NESO)" w:date="2024-11-18T11:41:00Z">
        <w:r w:rsidR="007B4960">
          <w:rPr>
            <w:rFonts w:ascii="Poppins" w:hAnsi="Poppins" w:cs="Poppins"/>
            <w:color w:val="auto"/>
          </w:rPr>
          <w:t>NESO</w:t>
        </w:r>
      </w:ins>
      <w:r w:rsidR="000226A1" w:rsidRPr="00646B9F">
        <w:rPr>
          <w:rFonts w:ascii="Poppins" w:hAnsi="Poppins"/>
          <w:color w:val="auto"/>
          <w:rPrChange w:id="1860" w:author="Stuart McLarnon (NESO)" w:date="2024-11-18T11:41:00Z">
            <w:rPr>
              <w:color w:val="auto"/>
            </w:rPr>
          </w:rPrChange>
        </w:rPr>
        <w:t xml:space="preserve"> under this System Defence Plan must be executed by each </w:t>
      </w:r>
      <w:r w:rsidR="00CC5E89" w:rsidRPr="00646B9F">
        <w:rPr>
          <w:rFonts w:ascii="Poppins" w:hAnsi="Poppins"/>
          <w:color w:val="auto"/>
          <w:rPrChange w:id="1861" w:author="Stuart McLarnon (NESO)" w:date="2024-11-18T11:41:00Z">
            <w:rPr>
              <w:color w:val="auto"/>
            </w:rPr>
          </w:rPrChange>
        </w:rPr>
        <w:t xml:space="preserve">User (as defined in the </w:t>
      </w:r>
      <w:r w:rsidR="00B6672E">
        <w:rPr>
          <w:rFonts w:ascii="Poppins" w:hAnsi="Poppins"/>
          <w:color w:val="auto"/>
          <w:rPrChange w:id="1862" w:author="Stuart McLarnon (NESO)" w:date="2024-11-18T11:41:00Z">
            <w:rPr>
              <w:color w:val="auto"/>
            </w:rPr>
          </w:rPrChange>
        </w:rPr>
        <w:t>Grid Code</w:t>
      </w:r>
      <w:r w:rsidR="00352688" w:rsidRPr="00646B9F">
        <w:rPr>
          <w:rFonts w:ascii="Poppins" w:hAnsi="Poppins"/>
          <w:color w:val="auto"/>
          <w:rPrChange w:id="1863" w:author="Stuart McLarnon (NESO)" w:date="2024-11-18T11:41:00Z">
            <w:rPr>
              <w:color w:val="auto"/>
            </w:rPr>
          </w:rPrChange>
        </w:rPr>
        <w:t>) without</w:t>
      </w:r>
      <w:r w:rsidR="000226A1" w:rsidRPr="00646B9F">
        <w:rPr>
          <w:rFonts w:ascii="Poppins" w:hAnsi="Poppins"/>
          <w:color w:val="auto"/>
          <w:rPrChange w:id="1864" w:author="Stuart McLarnon (NESO)" w:date="2024-11-18T11:41:00Z">
            <w:rPr>
              <w:color w:val="auto"/>
            </w:rPr>
          </w:rPrChange>
        </w:rPr>
        <w:t xml:space="preserve"> undue delay.</w:t>
      </w:r>
    </w:p>
    <w:p w14:paraId="3A457B85" w14:textId="7DF8CFFF" w:rsidR="000226A1" w:rsidRPr="00646B9F" w:rsidRDefault="00F74048" w:rsidP="008F2821">
      <w:pPr>
        <w:ind w:left="720" w:hanging="720"/>
        <w:jc w:val="both"/>
        <w:rPr>
          <w:rFonts w:ascii="Poppins" w:hAnsi="Poppins"/>
          <w:color w:val="auto"/>
          <w:rPrChange w:id="1865" w:author="Stuart McLarnon (NESO)" w:date="2024-11-18T11:41:00Z">
            <w:rPr/>
          </w:rPrChange>
        </w:rPr>
      </w:pPr>
      <w:r w:rsidRPr="00646B9F">
        <w:rPr>
          <w:rFonts w:ascii="Poppins" w:hAnsi="Poppins"/>
          <w:color w:val="auto"/>
          <w:rPrChange w:id="1866" w:author="Stuart McLarnon (NESO)" w:date="2024-11-18T11:41:00Z">
            <w:rPr/>
          </w:rPrChange>
        </w:rPr>
        <w:t>3</w:t>
      </w:r>
      <w:r w:rsidR="000226A1" w:rsidRPr="00646B9F">
        <w:rPr>
          <w:rFonts w:ascii="Poppins" w:hAnsi="Poppins"/>
          <w:color w:val="auto"/>
          <w:rPrChange w:id="1867" w:author="Stuart McLarnon (NESO)" w:date="2024-11-18T11:41:00Z">
            <w:rPr/>
          </w:rPrChange>
        </w:rPr>
        <w:t>.</w:t>
      </w:r>
      <w:r w:rsidR="0017617E" w:rsidRPr="00646B9F">
        <w:rPr>
          <w:rFonts w:ascii="Poppins" w:hAnsi="Poppins"/>
          <w:color w:val="auto"/>
          <w:rPrChange w:id="1868" w:author="Stuart McLarnon (NESO)" w:date="2024-11-18T11:41:00Z">
            <w:rPr/>
          </w:rPrChange>
        </w:rPr>
        <w:t>2</w:t>
      </w:r>
      <w:r w:rsidR="000226A1" w:rsidRPr="00646B9F">
        <w:rPr>
          <w:rFonts w:ascii="Poppins" w:hAnsi="Poppins"/>
          <w:color w:val="auto"/>
          <w:rPrChange w:id="1869" w:author="Stuart McLarnon (NESO)" w:date="2024-11-18T11:41:00Z">
            <w:rPr/>
          </w:rPrChange>
        </w:rPr>
        <w:t>.4</w:t>
      </w:r>
      <w:r w:rsidR="000226A1" w:rsidRPr="00646B9F">
        <w:rPr>
          <w:rFonts w:ascii="Poppins" w:hAnsi="Poppins"/>
          <w:color w:val="auto"/>
          <w:rPrChange w:id="1870" w:author="Stuart McLarnon (NESO)" w:date="2024-11-18T11:41:00Z">
            <w:rPr/>
          </w:rPrChange>
        </w:rPr>
        <w:tab/>
      </w:r>
      <w:del w:id="1871" w:author="Stuart McLarnon (NESO)" w:date="2024-11-18T11:41:00Z">
        <w:r w:rsidR="003C6529" w:rsidRPr="00D908B3">
          <w:rPr>
            <w:color w:val="auto"/>
          </w:rPr>
          <w:delText>NGESO</w:delText>
        </w:r>
      </w:del>
      <w:ins w:id="1872" w:author="Stuart McLarnon (NESO)" w:date="2024-11-18T11:41:00Z">
        <w:r w:rsidR="007B4960">
          <w:rPr>
            <w:rFonts w:ascii="Poppins" w:hAnsi="Poppins" w:cs="Poppins"/>
            <w:color w:val="auto"/>
          </w:rPr>
          <w:t>NESO</w:t>
        </w:r>
      </w:ins>
      <w:r w:rsidR="000226A1" w:rsidRPr="00646B9F">
        <w:rPr>
          <w:rFonts w:ascii="Poppins" w:hAnsi="Poppins"/>
          <w:color w:val="auto"/>
          <w:rPrChange w:id="1873" w:author="Stuart McLarnon (NESO)" w:date="2024-11-18T11:41:00Z">
            <w:rPr>
              <w:color w:val="auto"/>
            </w:rPr>
          </w:rPrChange>
        </w:rPr>
        <w:t xml:space="preserve"> will coordinate </w:t>
      </w:r>
      <w:r w:rsidR="004E24CD" w:rsidRPr="00646B9F">
        <w:rPr>
          <w:rFonts w:ascii="Poppins" w:hAnsi="Poppins"/>
          <w:color w:val="auto"/>
          <w:rPrChange w:id="1874" w:author="Stuart McLarnon (NESO)" w:date="2024-11-18T11:41:00Z">
            <w:rPr>
              <w:color w:val="auto"/>
            </w:rPr>
          </w:rPrChange>
        </w:rPr>
        <w:t xml:space="preserve">affected </w:t>
      </w:r>
      <w:r w:rsidR="000226A1" w:rsidRPr="00646B9F">
        <w:rPr>
          <w:rFonts w:ascii="Poppins" w:hAnsi="Poppins"/>
          <w:color w:val="auto"/>
          <w:rPrChange w:id="1875" w:author="Stuart McLarnon (NESO)" w:date="2024-11-18T11:41:00Z">
            <w:rPr>
              <w:color w:val="auto"/>
            </w:rPr>
          </w:rPrChange>
        </w:rPr>
        <w:t>T</w:t>
      </w:r>
      <w:r w:rsidR="00CC5E89" w:rsidRPr="00646B9F">
        <w:rPr>
          <w:rFonts w:ascii="Poppins" w:hAnsi="Poppins"/>
          <w:color w:val="auto"/>
          <w:rPrChange w:id="1876" w:author="Stuart McLarnon (NESO)" w:date="2024-11-18T11:41:00Z">
            <w:rPr>
              <w:color w:val="auto"/>
            </w:rPr>
          </w:rPrChange>
        </w:rPr>
        <w:t xml:space="preserve">ransmission Licensees and Externally Interconnected System Operators </w:t>
      </w:r>
      <w:r w:rsidR="000226A1" w:rsidRPr="00646B9F">
        <w:rPr>
          <w:rFonts w:ascii="Poppins" w:hAnsi="Poppins"/>
          <w:color w:val="auto"/>
          <w:rPrChange w:id="1877" w:author="Stuart McLarnon (NESO)" w:date="2024-11-18T11:41:00Z">
            <w:rPr>
              <w:color w:val="auto"/>
            </w:rPr>
          </w:rPrChange>
        </w:rPr>
        <w:t>where these procedures have a significant cross border impact.</w:t>
      </w:r>
    </w:p>
    <w:p w14:paraId="16A073DD" w14:textId="77777777" w:rsidR="000226A1" w:rsidRPr="00701B06" w:rsidRDefault="000226A1" w:rsidP="000226A1">
      <w:pPr>
        <w:rPr>
          <w:rFonts w:ascii="Poppins" w:hAnsi="Poppins"/>
          <w:rPrChange w:id="1878" w:author="Stuart McLarnon (NESO)" w:date="2024-11-18T11:41:00Z">
            <w:rPr/>
          </w:rPrChange>
        </w:rPr>
      </w:pPr>
    </w:p>
    <w:p w14:paraId="248990E5" w14:textId="5CA78E90" w:rsidR="000226A1" w:rsidRPr="00D70D71" w:rsidRDefault="000226A1" w:rsidP="00D81794">
      <w:pPr>
        <w:pStyle w:val="Heading1"/>
        <w:rPr>
          <w:rFonts w:ascii="Poppins Medium" w:hAnsi="Poppins Medium"/>
          <w:color w:val="3F0731"/>
          <w:sz w:val="32"/>
          <w:rPrChange w:id="1879" w:author="Stuart McLarnon (NESO)" w:date="2024-11-18T11:41:00Z">
            <w:rPr/>
          </w:rPrChange>
        </w:rPr>
      </w:pPr>
      <w:bookmarkStart w:id="1880" w:name="_Toc532811314"/>
      <w:bookmarkStart w:id="1881" w:name="_Toc128731900"/>
      <w:bookmarkStart w:id="1882" w:name="_Toc188439569"/>
      <w:r w:rsidRPr="00D70D71">
        <w:rPr>
          <w:rFonts w:ascii="Poppins Medium" w:hAnsi="Poppins Medium"/>
          <w:color w:val="3F0731"/>
          <w:sz w:val="32"/>
          <w:rPrChange w:id="1883" w:author="Stuart McLarnon (NESO)" w:date="2024-11-18T11:41:00Z">
            <w:rPr/>
          </w:rPrChange>
        </w:rPr>
        <w:t>S</w:t>
      </w:r>
      <w:r w:rsidR="007B4AF7" w:rsidRPr="00D70D71">
        <w:rPr>
          <w:rFonts w:ascii="Poppins Medium" w:hAnsi="Poppins Medium"/>
          <w:color w:val="3F0731"/>
          <w:sz w:val="32"/>
          <w:rPrChange w:id="1884" w:author="Stuart McLarnon (NESO)" w:date="2024-11-18T11:41:00Z">
            <w:rPr/>
          </w:rPrChange>
        </w:rPr>
        <w:t>ystem Protection Schemes</w:t>
      </w:r>
      <w:bookmarkEnd w:id="1880"/>
      <w:bookmarkEnd w:id="1881"/>
      <w:bookmarkEnd w:id="1882"/>
    </w:p>
    <w:p w14:paraId="4C887017" w14:textId="08926F77" w:rsidR="000226A1" w:rsidRPr="00D70D71" w:rsidRDefault="000226A1" w:rsidP="00D81794">
      <w:pPr>
        <w:pStyle w:val="Heading2"/>
        <w:rPr>
          <w:rFonts w:ascii="Poppins Medium" w:hAnsi="Poppins Medium"/>
          <w:color w:val="3F0731"/>
          <w:sz w:val="32"/>
          <w:rPrChange w:id="1885" w:author="Stuart McLarnon (NESO)" w:date="2024-11-18T11:41:00Z">
            <w:rPr/>
          </w:rPrChange>
        </w:rPr>
      </w:pPr>
      <w:bookmarkStart w:id="1886" w:name="_Toc532811315"/>
      <w:bookmarkStart w:id="1887" w:name="_Toc16863236"/>
      <w:bookmarkStart w:id="1888" w:name="_Toc128731901"/>
      <w:bookmarkStart w:id="1889" w:name="_Toc188439570"/>
      <w:r w:rsidRPr="00D70D71">
        <w:rPr>
          <w:rFonts w:ascii="Poppins Medium" w:hAnsi="Poppins Medium"/>
          <w:color w:val="3F0731"/>
          <w:sz w:val="32"/>
          <w:rPrChange w:id="1890" w:author="Stuart McLarnon (NESO)" w:date="2024-11-18T11:41:00Z">
            <w:rPr/>
          </w:rPrChange>
        </w:rPr>
        <w:t>Automatic Under Frequency Control Scheme</w:t>
      </w:r>
      <w:bookmarkEnd w:id="1886"/>
      <w:bookmarkEnd w:id="1887"/>
      <w:bookmarkEnd w:id="1888"/>
      <w:bookmarkEnd w:id="1889"/>
    </w:p>
    <w:p w14:paraId="3EA1AA1E" w14:textId="36F79881" w:rsidR="000226A1" w:rsidRPr="00701B06" w:rsidRDefault="000226A1" w:rsidP="00D662D9">
      <w:pPr>
        <w:ind w:firstLine="720"/>
        <w:jc w:val="both"/>
        <w:rPr>
          <w:rFonts w:ascii="Poppins" w:hAnsi="Poppins"/>
          <w:rPrChange w:id="1891" w:author="Stuart McLarnon (NESO)" w:date="2024-11-18T11:41:00Z">
            <w:rPr/>
          </w:rPrChange>
        </w:rPr>
      </w:pPr>
      <w:r w:rsidRPr="00701B06">
        <w:rPr>
          <w:rFonts w:ascii="Poppins" w:hAnsi="Poppins"/>
          <w:color w:val="auto"/>
          <w:rPrChange w:id="1892" w:author="Stuart McLarnon (NESO)" w:date="2024-11-18T11:41:00Z">
            <w:rPr>
              <w:color w:val="auto"/>
            </w:rPr>
          </w:rPrChange>
        </w:rPr>
        <w:t xml:space="preserve">In Accordance with </w:t>
      </w:r>
      <w:r w:rsidR="003C6529" w:rsidRPr="00701B06">
        <w:rPr>
          <w:rFonts w:ascii="Poppins" w:hAnsi="Poppins"/>
          <w:color w:val="auto"/>
          <w:rPrChange w:id="1893" w:author="Stuart McLarnon (NESO)" w:date="2024-11-18T11:41:00Z">
            <w:rPr>
              <w:color w:val="auto"/>
            </w:rPr>
          </w:rPrChange>
        </w:rPr>
        <w:t>EU NCER</w:t>
      </w:r>
      <w:r w:rsidRPr="00701B06">
        <w:rPr>
          <w:rFonts w:ascii="Poppins" w:hAnsi="Poppins"/>
          <w:color w:val="auto"/>
          <w:rPrChange w:id="1894" w:author="Stuart McLarnon (NESO)" w:date="2024-11-18T11:41:00Z">
            <w:rPr>
              <w:color w:val="auto"/>
            </w:rPr>
          </w:rPrChange>
        </w:rPr>
        <w:t xml:space="preserve"> Article 15: </w:t>
      </w:r>
    </w:p>
    <w:p w14:paraId="6286245B" w14:textId="1EB69661" w:rsidR="000226A1" w:rsidRPr="00701B06" w:rsidRDefault="00F74048" w:rsidP="008F2821">
      <w:pPr>
        <w:ind w:left="720" w:hanging="720"/>
        <w:jc w:val="both"/>
        <w:rPr>
          <w:rFonts w:ascii="Poppins" w:hAnsi="Poppins"/>
          <w:rPrChange w:id="1895" w:author="Stuart McLarnon (NESO)" w:date="2024-11-18T11:41:00Z">
            <w:rPr/>
          </w:rPrChange>
        </w:rPr>
      </w:pPr>
      <w:r w:rsidRPr="00701B06">
        <w:rPr>
          <w:rFonts w:ascii="Poppins" w:hAnsi="Poppins"/>
          <w:rPrChange w:id="1896" w:author="Stuart McLarnon (NESO)" w:date="2024-11-18T11:41:00Z">
            <w:rPr/>
          </w:rPrChange>
        </w:rPr>
        <w:t>4</w:t>
      </w:r>
      <w:r w:rsidR="000226A1" w:rsidRPr="00701B06">
        <w:rPr>
          <w:rFonts w:ascii="Poppins" w:hAnsi="Poppins"/>
          <w:rPrChange w:id="1897" w:author="Stuart McLarnon (NESO)" w:date="2024-11-18T11:41:00Z">
            <w:rPr/>
          </w:rPrChange>
        </w:rPr>
        <w:t>.1.1</w:t>
      </w:r>
      <w:r w:rsidR="000226A1" w:rsidRPr="00701B06">
        <w:rPr>
          <w:rFonts w:ascii="Poppins" w:hAnsi="Poppins"/>
          <w:rPrChange w:id="1898" w:author="Stuart McLarnon (NESO)" w:date="2024-11-18T11:41:00Z">
            <w:rPr/>
          </w:rPrChange>
        </w:rPr>
        <w:tab/>
      </w:r>
      <w:r w:rsidR="000226A1" w:rsidRPr="00701B06">
        <w:rPr>
          <w:rFonts w:ascii="Poppins" w:hAnsi="Poppins"/>
          <w:color w:val="auto"/>
          <w:rPrChange w:id="1899" w:author="Stuart McLarnon (NESO)" w:date="2024-11-18T11:41:00Z">
            <w:rPr>
              <w:color w:val="auto"/>
            </w:rPr>
          </w:rPrChange>
        </w:rPr>
        <w:t xml:space="preserve">Pumped Storage plant synchronised at zero generated output with </w:t>
      </w:r>
      <w:r w:rsidR="00D7387A" w:rsidRPr="00701B06">
        <w:rPr>
          <w:rFonts w:ascii="Poppins" w:hAnsi="Poppins"/>
          <w:color w:val="auto"/>
          <w:rPrChange w:id="1900" w:author="Stuart McLarnon (NESO)" w:date="2024-11-18T11:41:00Z">
            <w:rPr>
              <w:color w:val="auto"/>
            </w:rPr>
          </w:rPrChange>
        </w:rPr>
        <w:t xml:space="preserve">the </w:t>
      </w:r>
      <w:r w:rsidR="000226A1" w:rsidRPr="00701B06">
        <w:rPr>
          <w:rFonts w:ascii="Poppins" w:hAnsi="Poppins"/>
          <w:color w:val="auto"/>
          <w:rPrChange w:id="1901" w:author="Stuart McLarnon (NESO)" w:date="2024-11-18T11:41:00Z">
            <w:rPr>
              <w:color w:val="auto"/>
            </w:rPr>
          </w:rPrChange>
        </w:rPr>
        <w:t>capability to rapidly increase generated output at a specified Low Frequency (LF) when armed under a commercial service.</w:t>
      </w:r>
    </w:p>
    <w:p w14:paraId="226FF57A" w14:textId="6DA926F6" w:rsidR="000226A1" w:rsidRPr="00701B06" w:rsidRDefault="00F74048" w:rsidP="00D662D9">
      <w:pPr>
        <w:ind w:left="720" w:hanging="720"/>
        <w:jc w:val="both"/>
        <w:rPr>
          <w:rFonts w:ascii="Poppins" w:hAnsi="Poppins"/>
          <w:rPrChange w:id="1902" w:author="Stuart McLarnon (NESO)" w:date="2024-11-18T11:41:00Z">
            <w:rPr/>
          </w:rPrChange>
        </w:rPr>
      </w:pPr>
      <w:r w:rsidRPr="00701B06">
        <w:rPr>
          <w:rFonts w:ascii="Poppins" w:hAnsi="Poppins"/>
          <w:rPrChange w:id="1903" w:author="Stuart McLarnon (NESO)" w:date="2024-11-18T11:41:00Z">
            <w:rPr/>
          </w:rPrChange>
        </w:rPr>
        <w:t>4</w:t>
      </w:r>
      <w:r w:rsidR="000226A1" w:rsidRPr="00701B06">
        <w:rPr>
          <w:rFonts w:ascii="Poppins" w:hAnsi="Poppins"/>
          <w:rPrChange w:id="1904" w:author="Stuart McLarnon (NESO)" w:date="2024-11-18T11:41:00Z">
            <w:rPr/>
          </w:rPrChange>
        </w:rPr>
        <w:t>.1.2</w:t>
      </w:r>
      <w:r w:rsidR="000226A1" w:rsidRPr="00701B06">
        <w:rPr>
          <w:rFonts w:ascii="Poppins" w:hAnsi="Poppins"/>
          <w:rPrChange w:id="1905" w:author="Stuart McLarnon (NESO)" w:date="2024-11-18T11:41:00Z">
            <w:rPr/>
          </w:rPrChange>
        </w:rPr>
        <w:tab/>
      </w:r>
      <w:r w:rsidR="000226A1" w:rsidRPr="00701B06">
        <w:rPr>
          <w:rFonts w:ascii="Poppins" w:hAnsi="Poppins"/>
          <w:color w:val="auto"/>
          <w:rPrChange w:id="1906" w:author="Stuart McLarnon (NESO)" w:date="2024-11-18T11:41:00Z">
            <w:rPr>
              <w:color w:val="auto"/>
            </w:rPr>
          </w:rPrChange>
        </w:rPr>
        <w:t>HVDC Interconnectors – automatic ramping of HVDC Interconnectors at specified Low Frequencies when armed under a commercial service.</w:t>
      </w:r>
    </w:p>
    <w:p w14:paraId="107BD5FA" w14:textId="60ADDE7D" w:rsidR="000226A1" w:rsidRPr="00701B06" w:rsidRDefault="00F74048" w:rsidP="008F2821">
      <w:pPr>
        <w:ind w:left="720" w:hanging="720"/>
        <w:jc w:val="both"/>
        <w:rPr>
          <w:rFonts w:ascii="Poppins" w:hAnsi="Poppins"/>
          <w:rPrChange w:id="1907" w:author="Stuart McLarnon (NESO)" w:date="2024-11-18T11:41:00Z">
            <w:rPr/>
          </w:rPrChange>
        </w:rPr>
      </w:pPr>
      <w:r w:rsidRPr="00701B06">
        <w:rPr>
          <w:rFonts w:ascii="Poppins" w:hAnsi="Poppins"/>
          <w:rPrChange w:id="1908" w:author="Stuart McLarnon (NESO)" w:date="2024-11-18T11:41:00Z">
            <w:rPr/>
          </w:rPrChange>
        </w:rPr>
        <w:t>4</w:t>
      </w:r>
      <w:r w:rsidR="000226A1" w:rsidRPr="00701B06">
        <w:rPr>
          <w:rFonts w:ascii="Poppins" w:hAnsi="Poppins"/>
          <w:rPrChange w:id="1909" w:author="Stuart McLarnon (NESO)" w:date="2024-11-18T11:41:00Z">
            <w:rPr/>
          </w:rPrChange>
        </w:rPr>
        <w:t>.1.3</w:t>
      </w:r>
      <w:r w:rsidR="000226A1" w:rsidRPr="00701B06">
        <w:rPr>
          <w:rFonts w:ascii="Poppins" w:hAnsi="Poppins"/>
          <w:rPrChange w:id="1910" w:author="Stuart McLarnon (NESO)" w:date="2024-11-18T11:41:00Z">
            <w:rPr/>
          </w:rPrChange>
        </w:rPr>
        <w:tab/>
      </w:r>
      <w:r w:rsidR="000226A1" w:rsidRPr="00701B06">
        <w:rPr>
          <w:rFonts w:ascii="Poppins" w:hAnsi="Poppins"/>
          <w:color w:val="auto"/>
          <w:rPrChange w:id="1911" w:author="Stuart McLarnon (NESO)" w:date="2024-11-18T11:41:00Z">
            <w:rPr>
              <w:color w:val="auto"/>
            </w:rPr>
          </w:rPrChange>
        </w:rPr>
        <w:t>Demand disconnection by LF relay initiation</w:t>
      </w:r>
      <w:r w:rsidR="000226A1" w:rsidRPr="00701B06" w:rsidDel="0051383F">
        <w:rPr>
          <w:rFonts w:ascii="Poppins" w:hAnsi="Poppins"/>
          <w:color w:val="auto"/>
          <w:rPrChange w:id="1912" w:author="Stuart McLarnon (NESO)" w:date="2024-11-18T11:41:00Z">
            <w:rPr>
              <w:color w:val="auto"/>
            </w:rPr>
          </w:rPrChange>
        </w:rPr>
        <w:t xml:space="preserve"> </w:t>
      </w:r>
      <w:r w:rsidR="000226A1" w:rsidRPr="00701B06">
        <w:rPr>
          <w:rFonts w:ascii="Poppins" w:hAnsi="Poppins"/>
          <w:color w:val="auto"/>
          <w:rPrChange w:id="1913" w:author="Stuart McLarnon (NESO)" w:date="2024-11-18T11:41:00Z">
            <w:rPr>
              <w:color w:val="auto"/>
            </w:rPr>
          </w:rPrChange>
        </w:rPr>
        <w:t>(contracted).  A commercial service that disconnects industrial load when armed.</w:t>
      </w:r>
    </w:p>
    <w:p w14:paraId="36DD9639" w14:textId="07557C5C" w:rsidR="000226A1" w:rsidRPr="00701B06" w:rsidRDefault="00F74048" w:rsidP="008F2821">
      <w:pPr>
        <w:ind w:left="720" w:hanging="720"/>
        <w:jc w:val="both"/>
        <w:rPr>
          <w:rFonts w:ascii="Poppins" w:hAnsi="Poppins"/>
          <w:rPrChange w:id="1914" w:author="Stuart McLarnon (NESO)" w:date="2024-11-18T11:41:00Z">
            <w:rPr/>
          </w:rPrChange>
        </w:rPr>
      </w:pPr>
      <w:r w:rsidRPr="00701B06">
        <w:rPr>
          <w:rFonts w:ascii="Poppins" w:hAnsi="Poppins"/>
          <w:rPrChange w:id="1915" w:author="Stuart McLarnon (NESO)" w:date="2024-11-18T11:41:00Z">
            <w:rPr/>
          </w:rPrChange>
        </w:rPr>
        <w:t>4</w:t>
      </w:r>
      <w:r w:rsidR="000226A1" w:rsidRPr="00701B06">
        <w:rPr>
          <w:rFonts w:ascii="Poppins" w:hAnsi="Poppins"/>
          <w:rPrChange w:id="1916" w:author="Stuart McLarnon (NESO)" w:date="2024-11-18T11:41:00Z">
            <w:rPr/>
          </w:rPrChange>
        </w:rPr>
        <w:t>.1.4</w:t>
      </w:r>
      <w:r w:rsidR="000226A1" w:rsidRPr="00701B06">
        <w:rPr>
          <w:rFonts w:ascii="Poppins" w:hAnsi="Poppins"/>
          <w:i/>
          <w:rPrChange w:id="1917" w:author="Stuart McLarnon (NESO)" w:date="2024-11-18T11:41:00Z">
            <w:rPr>
              <w:i/>
            </w:rPr>
          </w:rPrChange>
        </w:rPr>
        <w:tab/>
      </w:r>
      <w:r w:rsidR="000226A1" w:rsidRPr="00701B06">
        <w:rPr>
          <w:rFonts w:ascii="Poppins" w:hAnsi="Poppins"/>
          <w:color w:val="auto"/>
          <w:rPrChange w:id="1918" w:author="Stuart McLarnon (NESO)" w:date="2024-11-18T11:41:00Z">
            <w:rPr>
              <w:color w:val="auto"/>
            </w:rPr>
          </w:rPrChange>
        </w:rPr>
        <w:t>Fast Start from standstill - Fast Start via LF relay initiation that can be contracted at any frequency between 49 and 50 Hz (</w:t>
      </w:r>
      <w:r w:rsidR="00B6672E">
        <w:rPr>
          <w:rFonts w:ascii="Poppins" w:hAnsi="Poppins"/>
          <w:i/>
          <w:color w:val="auto"/>
          <w:rPrChange w:id="1919" w:author="Stuart McLarnon (NESO)" w:date="2024-11-18T11:41:00Z">
            <w:rPr>
              <w:i/>
              <w:color w:val="auto"/>
            </w:rPr>
          </w:rPrChange>
        </w:rPr>
        <w:t>Grid Code</w:t>
      </w:r>
      <w:r w:rsidR="000226A1" w:rsidRPr="00701B06">
        <w:rPr>
          <w:rFonts w:ascii="Poppins" w:hAnsi="Poppins"/>
          <w:i/>
          <w:color w:val="auto"/>
          <w:rPrChange w:id="1920" w:author="Stuart McLarnon (NESO)" w:date="2024-11-18T11:41:00Z">
            <w:rPr>
              <w:i/>
              <w:color w:val="auto"/>
            </w:rPr>
          </w:rPrChange>
        </w:rPr>
        <w:t xml:space="preserve"> CC6.3.14 &amp; ECC6.3.14</w:t>
      </w:r>
      <w:r w:rsidR="000226A1" w:rsidRPr="00701B06">
        <w:rPr>
          <w:rFonts w:ascii="Poppins" w:hAnsi="Poppins"/>
          <w:color w:val="auto"/>
          <w:rPrChange w:id="1921" w:author="Stuart McLarnon (NESO)" w:date="2024-11-18T11:41:00Z">
            <w:rPr>
              <w:color w:val="auto"/>
            </w:rPr>
          </w:rPrChange>
        </w:rPr>
        <w:t>).</w:t>
      </w:r>
    </w:p>
    <w:p w14:paraId="6B6354DB" w14:textId="3D7307A4" w:rsidR="007E1DF4" w:rsidRPr="00701B06" w:rsidRDefault="00F74048" w:rsidP="008F2821">
      <w:pPr>
        <w:ind w:left="720" w:hanging="720"/>
        <w:jc w:val="both"/>
        <w:rPr>
          <w:rFonts w:ascii="Poppins" w:hAnsi="Poppins"/>
          <w:rPrChange w:id="1922" w:author="Stuart McLarnon (NESO)" w:date="2024-11-18T11:41:00Z">
            <w:rPr/>
          </w:rPrChange>
        </w:rPr>
      </w:pPr>
      <w:r w:rsidRPr="00701B06">
        <w:rPr>
          <w:rFonts w:ascii="Poppins" w:hAnsi="Poppins"/>
          <w:rPrChange w:id="1923" w:author="Stuart McLarnon (NESO)" w:date="2024-11-18T11:41:00Z">
            <w:rPr/>
          </w:rPrChange>
        </w:rPr>
        <w:t>4</w:t>
      </w:r>
      <w:r w:rsidR="000226A1" w:rsidRPr="00701B06">
        <w:rPr>
          <w:rFonts w:ascii="Poppins" w:hAnsi="Poppins"/>
          <w:rPrChange w:id="1924" w:author="Stuart McLarnon (NESO)" w:date="2024-11-18T11:41:00Z">
            <w:rPr/>
          </w:rPrChange>
        </w:rPr>
        <w:t>.1.5</w:t>
      </w:r>
      <w:r w:rsidR="003C6529" w:rsidRPr="00701B06">
        <w:rPr>
          <w:rFonts w:ascii="Poppins" w:hAnsi="Poppins"/>
          <w:color w:val="auto"/>
          <w:rPrChange w:id="1925" w:author="Stuart McLarnon (NESO)" w:date="2024-11-18T11:41:00Z">
            <w:rPr>
              <w:color w:val="auto"/>
            </w:rPr>
          </w:rPrChange>
        </w:rPr>
        <w:tab/>
      </w:r>
      <w:bookmarkStart w:id="1926" w:name="_Hlk100567006"/>
      <w:r w:rsidR="00006447" w:rsidRPr="00701B06">
        <w:rPr>
          <w:rFonts w:ascii="Poppins" w:hAnsi="Poppins"/>
          <w:color w:val="auto"/>
          <w:rPrChange w:id="1927" w:author="Stuart McLarnon (NESO)" w:date="2024-11-18T11:41:00Z">
            <w:rPr>
              <w:color w:val="auto"/>
            </w:rPr>
          </w:rPrChange>
        </w:rPr>
        <w:t xml:space="preserve">Article 15(3) and Article 15(4) </w:t>
      </w:r>
      <w:r w:rsidR="008D3331" w:rsidRPr="00701B06">
        <w:rPr>
          <w:rFonts w:ascii="Poppins" w:hAnsi="Poppins"/>
          <w:color w:val="auto"/>
          <w:rPrChange w:id="1928" w:author="Stuart McLarnon (NESO)" w:date="2024-11-18T11:41:00Z">
            <w:rPr>
              <w:color w:val="auto"/>
            </w:rPr>
          </w:rPrChange>
        </w:rPr>
        <w:t xml:space="preserve">of </w:t>
      </w:r>
      <w:r w:rsidR="003C6529" w:rsidRPr="00701B06">
        <w:rPr>
          <w:rFonts w:ascii="Poppins" w:hAnsi="Poppins"/>
          <w:color w:val="auto"/>
          <w:rPrChange w:id="1929" w:author="Stuart McLarnon (NESO)" w:date="2024-11-18T11:41:00Z">
            <w:rPr>
              <w:color w:val="auto"/>
            </w:rPr>
          </w:rPrChange>
        </w:rPr>
        <w:t>EU NCER</w:t>
      </w:r>
      <w:r w:rsidR="008D3331" w:rsidRPr="00701B06">
        <w:rPr>
          <w:rFonts w:ascii="Poppins" w:hAnsi="Poppins"/>
          <w:color w:val="auto"/>
          <w:rPrChange w:id="1930" w:author="Stuart McLarnon (NESO)" w:date="2024-11-18T11:41:00Z">
            <w:rPr>
              <w:color w:val="auto"/>
            </w:rPr>
          </w:rPrChange>
        </w:rPr>
        <w:t xml:space="preserve"> places requirements on </w:t>
      </w:r>
      <w:ins w:id="1931" w:author="Stuart McLarnon (NESO)" w:date="2025-01-22T13:24:00Z" w16du:dateUtc="2025-01-22T13:24:00Z">
        <w:r w:rsidR="008A2376">
          <w:rPr>
            <w:rFonts w:ascii="Poppins" w:hAnsi="Poppins"/>
            <w:color w:val="auto"/>
          </w:rPr>
          <w:t>E</w:t>
        </w:r>
      </w:ins>
      <w:del w:id="1932" w:author="Stuart McLarnon (NESO)" w:date="2025-01-22T13:24:00Z" w16du:dateUtc="2025-01-22T13:24:00Z">
        <w:r w:rsidR="008D3331" w:rsidRPr="00701B06" w:rsidDel="008A2376">
          <w:rPr>
            <w:rFonts w:ascii="Poppins" w:hAnsi="Poppins"/>
            <w:color w:val="auto"/>
            <w:rPrChange w:id="1933" w:author="Stuart McLarnon (NESO)" w:date="2024-11-18T11:41:00Z">
              <w:rPr>
                <w:color w:val="auto"/>
              </w:rPr>
            </w:rPrChange>
          </w:rPr>
          <w:delText>e</w:delText>
        </w:r>
      </w:del>
      <w:r w:rsidR="008D3331" w:rsidRPr="00701B06">
        <w:rPr>
          <w:rFonts w:ascii="Poppins" w:hAnsi="Poppins"/>
          <w:color w:val="auto"/>
          <w:rPrChange w:id="1934" w:author="Stuart McLarnon (NESO)" w:date="2024-11-18T11:41:00Z">
            <w:rPr>
              <w:color w:val="auto"/>
            </w:rPr>
          </w:rPrChange>
        </w:rPr>
        <w:t xml:space="preserve">nergy </w:t>
      </w:r>
      <w:ins w:id="1935" w:author="Stuart McLarnon (NESO)" w:date="2025-01-22T13:24:00Z" w16du:dateUtc="2025-01-22T13:24:00Z">
        <w:r w:rsidR="008A2376">
          <w:rPr>
            <w:rFonts w:ascii="Poppins" w:hAnsi="Poppins"/>
            <w:color w:val="auto"/>
          </w:rPr>
          <w:t>S</w:t>
        </w:r>
      </w:ins>
      <w:del w:id="1936" w:author="Stuart McLarnon (NESO)" w:date="2025-01-22T13:24:00Z" w16du:dateUtc="2025-01-22T13:24:00Z">
        <w:r w:rsidR="008D3331" w:rsidRPr="00701B06" w:rsidDel="008A2376">
          <w:rPr>
            <w:rFonts w:ascii="Poppins" w:hAnsi="Poppins"/>
            <w:color w:val="auto"/>
            <w:rPrChange w:id="1937" w:author="Stuart McLarnon (NESO)" w:date="2024-11-18T11:41:00Z">
              <w:rPr>
                <w:color w:val="auto"/>
              </w:rPr>
            </w:rPrChange>
          </w:rPr>
          <w:delText>s</w:delText>
        </w:r>
      </w:del>
      <w:r w:rsidR="008D3331" w:rsidRPr="00701B06">
        <w:rPr>
          <w:rFonts w:ascii="Poppins" w:hAnsi="Poppins"/>
          <w:color w:val="auto"/>
          <w:rPrChange w:id="1938" w:author="Stuart McLarnon (NESO)" w:date="2024-11-18T11:41:00Z">
            <w:rPr>
              <w:color w:val="auto"/>
            </w:rPr>
          </w:rPrChange>
        </w:rPr>
        <w:t xml:space="preserve">torage </w:t>
      </w:r>
      <w:ins w:id="1939" w:author="Stuart McLarnon (NESO)" w:date="2025-01-22T13:24:00Z" w16du:dateUtc="2025-01-22T13:24:00Z">
        <w:r w:rsidR="008A2376">
          <w:rPr>
            <w:rFonts w:ascii="Poppins" w:hAnsi="Poppins"/>
            <w:color w:val="auto"/>
          </w:rPr>
          <w:t>U</w:t>
        </w:r>
      </w:ins>
      <w:del w:id="1940" w:author="Stuart McLarnon (NESO)" w:date="2025-01-22T13:24:00Z" w16du:dateUtc="2025-01-22T13:24:00Z">
        <w:r w:rsidR="008D3331" w:rsidRPr="00701B06" w:rsidDel="008A2376">
          <w:rPr>
            <w:rFonts w:ascii="Poppins" w:hAnsi="Poppins"/>
            <w:color w:val="auto"/>
            <w:rPrChange w:id="1941" w:author="Stuart McLarnon (NESO)" w:date="2024-11-18T11:41:00Z">
              <w:rPr>
                <w:color w:val="auto"/>
              </w:rPr>
            </w:rPrChange>
          </w:rPr>
          <w:delText>u</w:delText>
        </w:r>
      </w:del>
      <w:r w:rsidR="008D3331" w:rsidRPr="00701B06">
        <w:rPr>
          <w:rFonts w:ascii="Poppins" w:hAnsi="Poppins"/>
          <w:color w:val="auto"/>
          <w:rPrChange w:id="1942" w:author="Stuart McLarnon (NESO)" w:date="2024-11-18T11:41:00Z">
            <w:rPr>
              <w:color w:val="auto"/>
            </w:rPr>
          </w:rPrChange>
        </w:rPr>
        <w:t xml:space="preserve">nits acting as a load to automatically switch to generation mode during periods of low System Frequencies.  This action would need to take place between </w:t>
      </w:r>
      <w:r w:rsidR="008D3331" w:rsidRPr="00701B06">
        <w:rPr>
          <w:rFonts w:ascii="Poppins" w:hAnsi="Poppins"/>
          <w:color w:val="auto"/>
          <w:rPrChange w:id="1943" w:author="Stuart McLarnon (NESO)" w:date="2024-11-18T11:41:00Z">
            <w:rPr>
              <w:color w:val="auto"/>
            </w:rPr>
          </w:rPrChange>
        </w:rPr>
        <w:lastRenderedPageBreak/>
        <w:t xml:space="preserve">49.5Hz (the threshold associated with LFSM-U) and 48.8Hz (the threshold associated with the first stage of </w:t>
      </w:r>
      <w:r w:rsidR="00891AA2" w:rsidRPr="00701B06">
        <w:rPr>
          <w:rFonts w:ascii="Poppins" w:hAnsi="Poppins"/>
          <w:color w:val="auto"/>
          <w:rPrChange w:id="1944" w:author="Stuart McLarnon (NESO)" w:date="2024-11-18T11:41:00Z">
            <w:rPr>
              <w:color w:val="auto"/>
            </w:rPr>
          </w:rPrChange>
        </w:rPr>
        <w:t>the Low Frequency Demand Disconnection Scheme (</w:t>
      </w:r>
      <w:r w:rsidR="008D3331" w:rsidRPr="00701B06">
        <w:rPr>
          <w:rFonts w:ascii="Poppins" w:hAnsi="Poppins"/>
          <w:color w:val="auto"/>
          <w:rPrChange w:id="1945" w:author="Stuart McLarnon (NESO)" w:date="2024-11-18T11:41:00Z">
            <w:rPr>
              <w:color w:val="auto"/>
            </w:rPr>
          </w:rPrChange>
        </w:rPr>
        <w:t>LFDD)</w:t>
      </w:r>
      <w:r w:rsidR="00891AA2" w:rsidRPr="00701B06">
        <w:rPr>
          <w:rFonts w:ascii="Poppins" w:hAnsi="Poppins"/>
          <w:color w:val="auto"/>
          <w:rPrChange w:id="1946" w:author="Stuart McLarnon (NESO)" w:date="2024-11-18T11:41:00Z">
            <w:rPr>
              <w:color w:val="auto"/>
            </w:rPr>
          </w:rPrChange>
        </w:rPr>
        <w:t>)</w:t>
      </w:r>
      <w:r w:rsidR="008D3331" w:rsidRPr="00701B06">
        <w:rPr>
          <w:rFonts w:ascii="Poppins" w:hAnsi="Poppins"/>
          <w:color w:val="auto"/>
          <w:rPrChange w:id="1947" w:author="Stuart McLarnon (NESO)" w:date="2024-11-18T11:41:00Z">
            <w:rPr>
              <w:color w:val="auto"/>
            </w:rPr>
          </w:rPrChange>
        </w:rPr>
        <w:t xml:space="preserve">. </w:t>
      </w:r>
      <w:r w:rsidR="007540DE" w:rsidRPr="00701B06">
        <w:rPr>
          <w:rFonts w:ascii="Poppins" w:hAnsi="Poppins"/>
          <w:color w:val="auto"/>
          <w:rPrChange w:id="1948" w:author="Stuart McLarnon (NESO)" w:date="2024-11-18T11:41:00Z">
            <w:rPr>
              <w:color w:val="auto"/>
            </w:rPr>
          </w:rPrChange>
        </w:rPr>
        <w:t xml:space="preserve"> </w:t>
      </w:r>
      <w:r w:rsidR="00A92823" w:rsidRPr="00701B06">
        <w:rPr>
          <w:rFonts w:ascii="Poppins" w:hAnsi="Poppins"/>
          <w:color w:val="auto"/>
          <w:rPrChange w:id="1949" w:author="Stuart McLarnon (NESO)" w:date="2024-11-18T11:41:00Z">
            <w:rPr>
              <w:color w:val="auto"/>
            </w:rPr>
          </w:rPrChange>
        </w:rPr>
        <w:t xml:space="preserve">Under the EU NCER, </w:t>
      </w:r>
      <w:del w:id="1950" w:author="Stuart McLarnon (NESO)" w:date="2024-11-18T11:41:00Z">
        <w:r w:rsidR="00A92823" w:rsidRPr="00D908B3">
          <w:rPr>
            <w:color w:val="auto"/>
          </w:rPr>
          <w:delText>NGESO</w:delText>
        </w:r>
      </w:del>
      <w:ins w:id="1951" w:author="Stuart McLarnon (NESO)" w:date="2024-11-18T11:41:00Z">
        <w:r w:rsidR="007B4960">
          <w:rPr>
            <w:rFonts w:ascii="Poppins" w:hAnsi="Poppins" w:cs="Poppins"/>
            <w:color w:val="auto"/>
          </w:rPr>
          <w:t>NESO</w:t>
        </w:r>
      </w:ins>
      <w:r w:rsidR="00A92823" w:rsidRPr="00701B06">
        <w:rPr>
          <w:rFonts w:ascii="Poppins" w:hAnsi="Poppins"/>
          <w:color w:val="auto"/>
          <w:rPrChange w:id="1952" w:author="Stuart McLarnon (NESO)" w:date="2024-11-18T11:41:00Z">
            <w:rPr>
              <w:color w:val="auto"/>
            </w:rPr>
          </w:rPrChange>
        </w:rPr>
        <w:t xml:space="preserve"> in coordination with Transmission Licensees, is required to set the time limit and active power setpoint for Energy Storage Units to switch from a mode analogous to demand to a mode analogous to generation.  Under EU NCER</w:t>
      </w:r>
      <w:r w:rsidR="00A66A41" w:rsidRPr="00701B06">
        <w:rPr>
          <w:rFonts w:ascii="Poppins" w:hAnsi="Poppins"/>
          <w:color w:val="auto"/>
          <w:rPrChange w:id="1953" w:author="Stuart McLarnon (NESO)" w:date="2024-11-18T11:41:00Z">
            <w:rPr>
              <w:color w:val="auto"/>
            </w:rPr>
          </w:rPrChange>
        </w:rPr>
        <w:t>,</w:t>
      </w:r>
      <w:r w:rsidR="00A92823" w:rsidRPr="00701B06">
        <w:rPr>
          <w:rFonts w:ascii="Poppins" w:hAnsi="Poppins"/>
          <w:color w:val="auto"/>
          <w:rPrChange w:id="1954" w:author="Stuart McLarnon (NESO)" w:date="2024-11-18T11:41:00Z">
            <w:rPr>
              <w:color w:val="auto"/>
            </w:rPr>
          </w:rPrChange>
        </w:rPr>
        <w:t xml:space="preserve"> where the </w:t>
      </w:r>
      <w:ins w:id="1955" w:author="Stuart McLarnon (NESO)" w:date="2025-01-22T13:24:00Z" w16du:dateUtc="2025-01-22T13:24:00Z">
        <w:r w:rsidR="008A2376">
          <w:rPr>
            <w:rFonts w:ascii="Poppins" w:hAnsi="Poppins"/>
            <w:color w:val="auto"/>
          </w:rPr>
          <w:t>E</w:t>
        </w:r>
      </w:ins>
      <w:del w:id="1956" w:author="Stuart McLarnon (NESO)" w:date="2025-01-22T13:24:00Z" w16du:dateUtc="2025-01-22T13:24:00Z">
        <w:r w:rsidR="00A92823" w:rsidRPr="00701B06" w:rsidDel="008A2376">
          <w:rPr>
            <w:rFonts w:ascii="Poppins" w:hAnsi="Poppins"/>
            <w:color w:val="auto"/>
            <w:rPrChange w:id="1957" w:author="Stuart McLarnon (NESO)" w:date="2024-11-18T11:41:00Z">
              <w:rPr>
                <w:color w:val="auto"/>
              </w:rPr>
            </w:rPrChange>
          </w:rPr>
          <w:delText>e</w:delText>
        </w:r>
      </w:del>
      <w:r w:rsidR="00A92823" w:rsidRPr="00701B06">
        <w:rPr>
          <w:rFonts w:ascii="Poppins" w:hAnsi="Poppins"/>
          <w:color w:val="auto"/>
          <w:rPrChange w:id="1958" w:author="Stuart McLarnon (NESO)" w:date="2024-11-18T11:41:00Z">
            <w:rPr>
              <w:color w:val="auto"/>
            </w:rPr>
          </w:rPrChange>
        </w:rPr>
        <w:t xml:space="preserve">nergy </w:t>
      </w:r>
      <w:ins w:id="1959" w:author="Stuart McLarnon (NESO)" w:date="2025-01-22T13:24:00Z" w16du:dateUtc="2025-01-22T13:24:00Z">
        <w:r w:rsidR="008A2376">
          <w:rPr>
            <w:rFonts w:ascii="Poppins" w:hAnsi="Poppins"/>
            <w:color w:val="auto"/>
          </w:rPr>
          <w:t>S</w:t>
        </w:r>
      </w:ins>
      <w:del w:id="1960" w:author="Stuart McLarnon (NESO)" w:date="2025-01-22T13:24:00Z" w16du:dateUtc="2025-01-22T13:24:00Z">
        <w:r w:rsidR="00A92823" w:rsidRPr="00701B06" w:rsidDel="008A2376">
          <w:rPr>
            <w:rFonts w:ascii="Poppins" w:hAnsi="Poppins"/>
            <w:color w:val="auto"/>
            <w:rPrChange w:id="1961" w:author="Stuart McLarnon (NESO)" w:date="2024-11-18T11:41:00Z">
              <w:rPr>
                <w:color w:val="auto"/>
              </w:rPr>
            </w:rPrChange>
          </w:rPr>
          <w:delText>s</w:delText>
        </w:r>
      </w:del>
      <w:r w:rsidR="00A92823" w:rsidRPr="00701B06">
        <w:rPr>
          <w:rFonts w:ascii="Poppins" w:hAnsi="Poppins"/>
          <w:color w:val="auto"/>
          <w:rPrChange w:id="1962" w:author="Stuart McLarnon (NESO)" w:date="2024-11-18T11:41:00Z">
            <w:rPr>
              <w:color w:val="auto"/>
            </w:rPr>
          </w:rPrChange>
        </w:rPr>
        <w:t xml:space="preserve">torage </w:t>
      </w:r>
      <w:ins w:id="1963" w:author="Stuart McLarnon (NESO)" w:date="2025-01-22T13:24:00Z" w16du:dateUtc="2025-01-22T13:24:00Z">
        <w:r w:rsidR="008A2376">
          <w:rPr>
            <w:rFonts w:ascii="Poppins" w:hAnsi="Poppins"/>
            <w:color w:val="auto"/>
          </w:rPr>
          <w:t>U</w:t>
        </w:r>
      </w:ins>
      <w:del w:id="1964" w:author="Stuart McLarnon (NESO)" w:date="2025-01-22T13:24:00Z" w16du:dateUtc="2025-01-22T13:24:00Z">
        <w:r w:rsidR="00A92823" w:rsidRPr="00701B06" w:rsidDel="008A2376">
          <w:rPr>
            <w:rFonts w:ascii="Poppins" w:hAnsi="Poppins"/>
            <w:color w:val="auto"/>
            <w:rPrChange w:id="1965" w:author="Stuart McLarnon (NESO)" w:date="2024-11-18T11:41:00Z">
              <w:rPr>
                <w:color w:val="auto"/>
              </w:rPr>
            </w:rPrChange>
          </w:rPr>
          <w:delText>u</w:delText>
        </w:r>
      </w:del>
      <w:r w:rsidR="00A92823" w:rsidRPr="00701B06">
        <w:rPr>
          <w:rFonts w:ascii="Poppins" w:hAnsi="Poppins"/>
          <w:color w:val="auto"/>
          <w:rPrChange w:id="1966" w:author="Stuart McLarnon (NESO)" w:date="2024-11-18T11:41:00Z">
            <w:rPr>
              <w:color w:val="auto"/>
            </w:rPr>
          </w:rPrChange>
        </w:rPr>
        <w:t xml:space="preserve">nit is not capable of switching within the time limit established by </w:t>
      </w:r>
      <w:del w:id="1967" w:author="Stuart McLarnon (NESO)" w:date="2024-11-18T11:41:00Z">
        <w:r w:rsidR="00A92823" w:rsidRPr="00D908B3">
          <w:rPr>
            <w:color w:val="auto"/>
          </w:rPr>
          <w:delText>NGESO</w:delText>
        </w:r>
      </w:del>
      <w:ins w:id="1968" w:author="Stuart McLarnon (NESO)" w:date="2024-11-18T11:41:00Z">
        <w:r w:rsidR="007B4960">
          <w:rPr>
            <w:rFonts w:ascii="Poppins" w:hAnsi="Poppins" w:cs="Poppins"/>
            <w:color w:val="auto"/>
          </w:rPr>
          <w:t>NESO</w:t>
        </w:r>
      </w:ins>
      <w:r w:rsidR="00A92823" w:rsidRPr="00701B06">
        <w:rPr>
          <w:rFonts w:ascii="Poppins" w:hAnsi="Poppins"/>
          <w:color w:val="auto"/>
          <w:rPrChange w:id="1969" w:author="Stuart McLarnon (NESO)" w:date="2024-11-18T11:41:00Z">
            <w:rPr>
              <w:color w:val="auto"/>
            </w:rPr>
          </w:rPrChange>
        </w:rPr>
        <w:t xml:space="preserve"> (in co-ordination with Transmission Licensees) </w:t>
      </w:r>
      <w:r w:rsidR="00A66A41" w:rsidRPr="00701B06">
        <w:rPr>
          <w:rFonts w:ascii="Poppins" w:hAnsi="Poppins"/>
          <w:color w:val="auto"/>
          <w:rPrChange w:id="1970" w:author="Stuart McLarnon (NESO)" w:date="2024-11-18T11:41:00Z">
            <w:rPr>
              <w:color w:val="auto"/>
            </w:rPr>
          </w:rPrChange>
        </w:rPr>
        <w:t>it shall automatically trip when acting as a load.</w:t>
      </w:r>
      <w:r w:rsidR="00A92823" w:rsidRPr="00701B06">
        <w:rPr>
          <w:rFonts w:ascii="Poppins" w:hAnsi="Poppins"/>
          <w:color w:val="auto"/>
          <w:rPrChange w:id="1971" w:author="Stuart McLarnon (NESO)" w:date="2024-11-18T11:41:00Z">
            <w:rPr>
              <w:color w:val="auto"/>
            </w:rPr>
          </w:rPrChange>
        </w:rPr>
        <w:t xml:space="preserve"> </w:t>
      </w:r>
    </w:p>
    <w:bookmarkEnd w:id="1926"/>
    <w:p w14:paraId="322D80EA" w14:textId="1819F0C5" w:rsidR="000226A1" w:rsidRPr="00701B06" w:rsidRDefault="00D662D9" w:rsidP="000226A1">
      <w:pPr>
        <w:ind w:left="720" w:hanging="720"/>
        <w:jc w:val="both"/>
        <w:rPr>
          <w:rFonts w:ascii="Poppins" w:hAnsi="Poppins"/>
          <w:rPrChange w:id="1972" w:author="Stuart McLarnon (NESO)" w:date="2024-11-18T11:41:00Z">
            <w:rPr/>
          </w:rPrChange>
        </w:rPr>
      </w:pPr>
      <w:r w:rsidRPr="00701B06">
        <w:rPr>
          <w:rFonts w:ascii="Poppins" w:hAnsi="Poppins"/>
          <w:rPrChange w:id="1973" w:author="Stuart McLarnon (NESO)" w:date="2024-11-18T11:41:00Z">
            <w:rPr/>
          </w:rPrChange>
        </w:rPr>
        <w:t>4</w:t>
      </w:r>
      <w:r w:rsidR="007E1DF4" w:rsidRPr="00701B06">
        <w:rPr>
          <w:rFonts w:ascii="Poppins" w:hAnsi="Poppins"/>
          <w:rPrChange w:id="1974" w:author="Stuart McLarnon (NESO)" w:date="2024-11-18T11:41:00Z">
            <w:rPr/>
          </w:rPrChange>
        </w:rPr>
        <w:t>.1.6</w:t>
      </w:r>
      <w:r w:rsidR="007E1DF4" w:rsidRPr="00701B06">
        <w:rPr>
          <w:rFonts w:ascii="Poppins" w:hAnsi="Poppins"/>
          <w:rPrChange w:id="1975" w:author="Stuart McLarnon (NESO)" w:date="2024-11-18T11:41:00Z">
            <w:rPr/>
          </w:rPrChange>
        </w:rPr>
        <w:tab/>
      </w:r>
      <w:bookmarkStart w:id="1976" w:name="_Hlk100566911"/>
      <w:r w:rsidR="003204B7" w:rsidRPr="00701B06">
        <w:rPr>
          <w:rFonts w:ascii="Poppins" w:hAnsi="Poppins"/>
          <w:color w:val="auto"/>
          <w:rPrChange w:id="1977" w:author="Stuart McLarnon (NESO)" w:date="2024-11-18T11:41:00Z">
            <w:rPr>
              <w:color w:val="auto"/>
            </w:rPr>
          </w:rPrChange>
        </w:rPr>
        <w:t xml:space="preserve">In order to satisfy the requirements of </w:t>
      </w:r>
      <w:r w:rsidR="00F87C64" w:rsidRPr="00701B06">
        <w:rPr>
          <w:rFonts w:ascii="Poppins" w:hAnsi="Poppins"/>
          <w:color w:val="auto"/>
          <w:rPrChange w:id="1978" w:author="Stuart McLarnon (NESO)" w:date="2024-11-18T11:41:00Z">
            <w:rPr>
              <w:color w:val="auto"/>
            </w:rPr>
          </w:rPrChange>
        </w:rPr>
        <w:t>Article 15(3) and</w:t>
      </w:r>
      <w:r w:rsidR="008C7234" w:rsidRPr="00701B06">
        <w:rPr>
          <w:rFonts w:ascii="Poppins" w:hAnsi="Poppins"/>
          <w:color w:val="auto"/>
          <w:rPrChange w:id="1979" w:author="Stuart McLarnon (NESO)" w:date="2024-11-18T11:41:00Z">
            <w:rPr>
              <w:color w:val="auto"/>
            </w:rPr>
          </w:rPrChange>
        </w:rPr>
        <w:t xml:space="preserve"> 15(4) </w:t>
      </w:r>
      <w:r w:rsidR="00B229D5" w:rsidRPr="00701B06">
        <w:rPr>
          <w:rFonts w:ascii="Poppins" w:hAnsi="Poppins"/>
          <w:color w:val="auto"/>
          <w:rPrChange w:id="1980" w:author="Stuart McLarnon (NESO)" w:date="2024-11-18T11:41:00Z">
            <w:rPr>
              <w:color w:val="auto"/>
            </w:rPr>
          </w:rPrChange>
        </w:rPr>
        <w:t>o</w:t>
      </w:r>
      <w:r w:rsidR="00D27A84" w:rsidRPr="00701B06">
        <w:rPr>
          <w:rFonts w:ascii="Poppins" w:hAnsi="Poppins"/>
          <w:color w:val="auto"/>
          <w:rPrChange w:id="1981" w:author="Stuart McLarnon (NESO)" w:date="2024-11-18T11:41:00Z">
            <w:rPr>
              <w:color w:val="auto"/>
            </w:rPr>
          </w:rPrChange>
        </w:rPr>
        <w:t>f</w:t>
      </w:r>
      <w:r w:rsidR="00B229D5" w:rsidRPr="00701B06">
        <w:rPr>
          <w:rFonts w:ascii="Poppins" w:hAnsi="Poppins"/>
          <w:color w:val="auto"/>
          <w:rPrChange w:id="1982" w:author="Stuart McLarnon (NESO)" w:date="2024-11-18T11:41:00Z">
            <w:rPr>
              <w:color w:val="auto"/>
            </w:rPr>
          </w:rPrChange>
        </w:rPr>
        <w:t xml:space="preserve"> the EU NCER, </w:t>
      </w:r>
      <w:r w:rsidR="00DF2E9A" w:rsidRPr="00701B06">
        <w:rPr>
          <w:rFonts w:ascii="Poppins" w:hAnsi="Poppins"/>
          <w:color w:val="auto"/>
          <w:rPrChange w:id="1983" w:author="Stuart McLarnon (NESO)" w:date="2024-11-18T11:41:00Z">
            <w:rPr>
              <w:color w:val="auto"/>
            </w:rPr>
          </w:rPrChange>
        </w:rPr>
        <w:t>owners and operators of</w:t>
      </w:r>
      <w:r w:rsidR="00DC6535" w:rsidRPr="00701B06">
        <w:rPr>
          <w:rFonts w:ascii="Poppins" w:hAnsi="Poppins"/>
          <w:color w:val="auto"/>
          <w:rPrChange w:id="1984" w:author="Stuart McLarnon (NESO)" w:date="2024-11-18T11:41:00Z">
            <w:rPr>
              <w:color w:val="auto"/>
            </w:rPr>
          </w:rPrChange>
        </w:rPr>
        <w:t xml:space="preserve"> </w:t>
      </w:r>
      <w:r w:rsidR="00083776" w:rsidRPr="00701B06">
        <w:rPr>
          <w:rFonts w:ascii="Poppins" w:hAnsi="Poppins"/>
          <w:color w:val="auto"/>
          <w:rPrChange w:id="1985" w:author="Stuart McLarnon (NESO)" w:date="2024-11-18T11:41:00Z">
            <w:rPr>
              <w:color w:val="auto"/>
            </w:rPr>
          </w:rPrChange>
        </w:rPr>
        <w:t xml:space="preserve">Electricity Storage Modules </w:t>
      </w:r>
      <w:r w:rsidR="00DF2E9A" w:rsidRPr="00701B06">
        <w:rPr>
          <w:rFonts w:ascii="Poppins" w:hAnsi="Poppins"/>
          <w:color w:val="auto"/>
          <w:rPrChange w:id="1986" w:author="Stuart McLarnon (NESO)" w:date="2024-11-18T11:41:00Z">
            <w:rPr>
              <w:color w:val="auto"/>
            </w:rPr>
          </w:rPrChange>
        </w:rPr>
        <w:t xml:space="preserve">are required </w:t>
      </w:r>
      <w:r w:rsidR="008C0358" w:rsidRPr="00701B06">
        <w:rPr>
          <w:rFonts w:ascii="Poppins" w:hAnsi="Poppins"/>
          <w:color w:val="auto"/>
          <w:rPrChange w:id="1987" w:author="Stuart McLarnon (NESO)" w:date="2024-11-18T11:41:00Z">
            <w:rPr>
              <w:color w:val="auto"/>
            </w:rPr>
          </w:rPrChange>
        </w:rPr>
        <w:t xml:space="preserve">to satisfy the requirements of </w:t>
      </w:r>
      <w:r w:rsidR="00DF2E9A" w:rsidRPr="00701B06">
        <w:rPr>
          <w:rFonts w:ascii="Poppins" w:hAnsi="Poppins"/>
          <w:i/>
          <w:color w:val="auto"/>
          <w:rPrChange w:id="1988" w:author="Stuart McLarnon (NESO)" w:date="2024-11-18T11:41:00Z">
            <w:rPr>
              <w:i/>
              <w:color w:val="auto"/>
            </w:rPr>
          </w:rPrChange>
        </w:rPr>
        <w:t>ECC.6.3.7.</w:t>
      </w:r>
      <w:r w:rsidR="009B051D" w:rsidRPr="00701B06">
        <w:rPr>
          <w:rFonts w:ascii="Poppins" w:hAnsi="Poppins"/>
          <w:i/>
          <w:color w:val="auto"/>
          <w:rPrChange w:id="1989" w:author="Stuart McLarnon (NESO)" w:date="2024-11-18T11:41:00Z">
            <w:rPr>
              <w:i/>
              <w:color w:val="auto"/>
            </w:rPr>
          </w:rPrChange>
        </w:rPr>
        <w:t>2</w:t>
      </w:r>
      <w:r w:rsidR="00CC3468" w:rsidRPr="00701B06">
        <w:rPr>
          <w:rFonts w:ascii="Poppins" w:hAnsi="Poppins"/>
          <w:i/>
          <w:color w:val="auto"/>
          <w:rPrChange w:id="1990" w:author="Stuart McLarnon (NESO)" w:date="2024-11-18T11:41:00Z">
            <w:rPr>
              <w:i/>
              <w:color w:val="auto"/>
            </w:rPr>
          </w:rPrChange>
        </w:rPr>
        <w:t>.3</w:t>
      </w:r>
      <w:r w:rsidR="00D27A84" w:rsidRPr="00701B06">
        <w:rPr>
          <w:rFonts w:ascii="Poppins" w:hAnsi="Poppins"/>
          <w:color w:val="auto"/>
          <w:rPrChange w:id="1991" w:author="Stuart McLarnon (NESO)" w:date="2024-11-18T11:41:00Z">
            <w:rPr>
              <w:color w:val="auto"/>
            </w:rPr>
          </w:rPrChange>
        </w:rPr>
        <w:t xml:space="preserve"> of the </w:t>
      </w:r>
      <w:r w:rsidR="00B6672E">
        <w:rPr>
          <w:rFonts w:ascii="Poppins" w:hAnsi="Poppins"/>
          <w:color w:val="auto"/>
          <w:rPrChange w:id="1992" w:author="Stuart McLarnon (NESO)" w:date="2024-11-18T11:41:00Z">
            <w:rPr>
              <w:color w:val="auto"/>
            </w:rPr>
          </w:rPrChange>
        </w:rPr>
        <w:t>Grid Code</w:t>
      </w:r>
      <w:r w:rsidR="009B051D" w:rsidRPr="00701B06">
        <w:rPr>
          <w:rFonts w:ascii="Poppins" w:hAnsi="Poppins"/>
          <w:color w:val="auto"/>
          <w:rPrChange w:id="1993" w:author="Stuart McLarnon (NESO)" w:date="2024-11-18T11:41:00Z">
            <w:rPr>
              <w:color w:val="auto"/>
            </w:rPr>
          </w:rPrChange>
        </w:rPr>
        <w:t>.</w:t>
      </w:r>
      <w:r w:rsidR="0026052C" w:rsidRPr="00701B06">
        <w:rPr>
          <w:rFonts w:ascii="Poppins" w:hAnsi="Poppins"/>
          <w:color w:val="auto"/>
          <w:rPrChange w:id="1994" w:author="Stuart McLarnon (NESO)" w:date="2024-11-18T11:41:00Z">
            <w:rPr>
              <w:color w:val="auto"/>
            </w:rPr>
          </w:rPrChange>
        </w:rPr>
        <w:t xml:space="preserve">  </w:t>
      </w:r>
      <w:bookmarkStart w:id="1995" w:name="_Hlk143701158"/>
      <w:r w:rsidR="0026052C" w:rsidRPr="00701B06">
        <w:rPr>
          <w:rFonts w:ascii="Poppins" w:hAnsi="Poppins"/>
          <w:color w:val="auto"/>
          <w:rPrChange w:id="1996" w:author="Stuart McLarnon (NESO)" w:date="2024-11-18T11:41:00Z">
            <w:rPr>
              <w:color w:val="auto"/>
            </w:rPr>
          </w:rPrChange>
        </w:rPr>
        <w:t xml:space="preserve">This provides for </w:t>
      </w:r>
      <w:r w:rsidR="009B75CF" w:rsidRPr="00701B06">
        <w:rPr>
          <w:rFonts w:ascii="Poppins" w:hAnsi="Poppins"/>
          <w:color w:val="auto"/>
          <w:rPrChange w:id="1997" w:author="Stuart McLarnon (NESO)" w:date="2024-11-18T11:41:00Z">
            <w:rPr>
              <w:color w:val="auto"/>
            </w:rPr>
          </w:rPrChange>
        </w:rPr>
        <w:t>a droop re</w:t>
      </w:r>
      <w:r w:rsidR="00960633" w:rsidRPr="00701B06">
        <w:rPr>
          <w:rFonts w:ascii="Poppins" w:hAnsi="Poppins"/>
          <w:color w:val="auto"/>
          <w:rPrChange w:id="1998" w:author="Stuart McLarnon (NESO)" w:date="2024-11-18T11:41:00Z">
            <w:rPr>
              <w:color w:val="auto"/>
            </w:rPr>
          </w:rPrChange>
        </w:rPr>
        <w:t>quirement where the plant is required to automatically</w:t>
      </w:r>
      <w:r w:rsidR="00E66810" w:rsidRPr="00701B06">
        <w:rPr>
          <w:rFonts w:ascii="Poppins" w:hAnsi="Poppins"/>
          <w:color w:val="auto"/>
          <w:rPrChange w:id="1999" w:author="Stuart McLarnon (NESO)" w:date="2024-11-18T11:41:00Z">
            <w:rPr>
              <w:color w:val="auto"/>
            </w:rPr>
          </w:rPrChange>
        </w:rPr>
        <w:t xml:space="preserve"> transition from an import mode of operation to an export mode of operation as system frequency falls, or if the plant is un</w:t>
      </w:r>
      <w:r w:rsidR="007A5FAF" w:rsidRPr="00701B06">
        <w:rPr>
          <w:rFonts w:ascii="Poppins" w:hAnsi="Poppins"/>
          <w:color w:val="auto"/>
          <w:rPrChange w:id="2000" w:author="Stuart McLarnon (NESO)" w:date="2024-11-18T11:41:00Z">
            <w:rPr>
              <w:color w:val="auto"/>
            </w:rPr>
          </w:rPrChange>
        </w:rPr>
        <w:t xml:space="preserve">able to satisfy these requirements, </w:t>
      </w:r>
      <w:r w:rsidR="009019BC" w:rsidRPr="00701B06">
        <w:rPr>
          <w:rFonts w:ascii="Poppins" w:hAnsi="Poppins"/>
          <w:color w:val="auto"/>
          <w:rPrChange w:id="2001" w:author="Stuart McLarnon (NESO)" w:date="2024-11-18T11:41:00Z">
            <w:rPr>
              <w:color w:val="auto"/>
            </w:rPr>
          </w:rPrChange>
        </w:rPr>
        <w:t xml:space="preserve">subject to agreement with </w:t>
      </w:r>
      <w:del w:id="2002" w:author="Stuart McLarnon (NESO)" w:date="2024-11-18T11:41:00Z">
        <w:r w:rsidR="009019BC" w:rsidRPr="00B471F7">
          <w:rPr>
            <w:color w:val="auto"/>
          </w:rPr>
          <w:delText>NGESO</w:delText>
        </w:r>
      </w:del>
      <w:ins w:id="2003" w:author="Stuart McLarnon (NESO)" w:date="2024-11-18T11:41:00Z">
        <w:r w:rsidR="007B4960">
          <w:rPr>
            <w:rFonts w:ascii="Poppins" w:hAnsi="Poppins" w:cs="Poppins"/>
            <w:color w:val="auto"/>
          </w:rPr>
          <w:t>NESO</w:t>
        </w:r>
      </w:ins>
      <w:r w:rsidR="009019BC" w:rsidRPr="00701B06">
        <w:rPr>
          <w:rFonts w:ascii="Poppins" w:hAnsi="Poppins"/>
          <w:color w:val="auto"/>
          <w:rPrChange w:id="2004" w:author="Stuart McLarnon (NESO)" w:date="2024-11-18T11:41:00Z">
            <w:rPr>
              <w:color w:val="auto"/>
            </w:rPr>
          </w:rPrChange>
        </w:rPr>
        <w:t xml:space="preserve">, </w:t>
      </w:r>
      <w:r w:rsidR="007A5FAF" w:rsidRPr="00701B06">
        <w:rPr>
          <w:rFonts w:ascii="Poppins" w:hAnsi="Poppins"/>
          <w:color w:val="auto"/>
          <w:rPrChange w:id="2005" w:author="Stuart McLarnon (NESO)" w:date="2024-11-18T11:41:00Z">
            <w:rPr>
              <w:color w:val="auto"/>
            </w:rPr>
          </w:rPrChange>
        </w:rPr>
        <w:t xml:space="preserve">install low frequency </w:t>
      </w:r>
      <w:r w:rsidR="009019BC" w:rsidRPr="00701B06">
        <w:rPr>
          <w:rFonts w:ascii="Poppins" w:hAnsi="Poppins"/>
          <w:color w:val="auto"/>
          <w:rPrChange w:id="2006" w:author="Stuart McLarnon (NESO)" w:date="2024-11-18T11:41:00Z">
            <w:rPr>
              <w:color w:val="auto"/>
            </w:rPr>
          </w:rPrChange>
        </w:rPr>
        <w:t xml:space="preserve">relays in accordance with </w:t>
      </w:r>
      <w:r w:rsidR="00FA3160" w:rsidRPr="00701B06">
        <w:rPr>
          <w:rFonts w:ascii="Poppins" w:hAnsi="Poppins"/>
          <w:color w:val="auto"/>
          <w:rPrChange w:id="2007" w:author="Stuart McLarnon (NESO)" w:date="2024-11-18T11:41:00Z">
            <w:rPr>
              <w:color w:val="auto"/>
            </w:rPr>
          </w:rPrChange>
        </w:rPr>
        <w:t>the requirements of</w:t>
      </w:r>
      <w:r w:rsidR="00D27A84" w:rsidRPr="00701B06">
        <w:rPr>
          <w:rFonts w:ascii="Poppins" w:hAnsi="Poppins"/>
          <w:color w:val="auto"/>
          <w:rPrChange w:id="2008" w:author="Stuart McLarnon (NESO)" w:date="2024-11-18T11:41:00Z">
            <w:rPr>
              <w:color w:val="auto"/>
            </w:rPr>
          </w:rPrChange>
        </w:rPr>
        <w:t xml:space="preserve"> </w:t>
      </w:r>
      <w:r w:rsidR="00B6672E">
        <w:rPr>
          <w:rFonts w:ascii="Poppins" w:hAnsi="Poppins"/>
          <w:i/>
          <w:color w:val="auto"/>
          <w:rPrChange w:id="2009" w:author="Stuart McLarnon (NESO)" w:date="2024-11-18T11:41:00Z">
            <w:rPr>
              <w:i/>
              <w:color w:val="auto"/>
            </w:rPr>
          </w:rPrChange>
        </w:rPr>
        <w:t>Grid Code</w:t>
      </w:r>
      <w:r w:rsidR="002962A6" w:rsidRPr="00701B06">
        <w:rPr>
          <w:rFonts w:ascii="Poppins" w:hAnsi="Poppins"/>
          <w:i/>
          <w:color w:val="auto"/>
          <w:rPrChange w:id="2010" w:author="Stuart McLarnon (NESO)" w:date="2024-11-18T11:41:00Z">
            <w:rPr>
              <w:i/>
              <w:color w:val="auto"/>
            </w:rPr>
          </w:rPrChange>
        </w:rPr>
        <w:t xml:space="preserve"> </w:t>
      </w:r>
      <w:r w:rsidR="008C0358" w:rsidRPr="00701B06">
        <w:rPr>
          <w:rFonts w:ascii="Poppins" w:hAnsi="Poppins"/>
          <w:i/>
          <w:color w:val="auto"/>
          <w:rPrChange w:id="2011" w:author="Stuart McLarnon (NESO)" w:date="2024-11-18T11:41:00Z">
            <w:rPr>
              <w:i/>
              <w:color w:val="auto"/>
            </w:rPr>
          </w:rPrChange>
        </w:rPr>
        <w:t>OC6.6.6</w:t>
      </w:r>
      <w:r w:rsidR="00C61D39" w:rsidRPr="00701B06">
        <w:rPr>
          <w:rFonts w:ascii="Poppins" w:hAnsi="Poppins"/>
          <w:color w:val="auto"/>
          <w:rPrChange w:id="2012" w:author="Stuart McLarnon (NESO)" w:date="2024-11-18T11:41:00Z">
            <w:rPr>
              <w:color w:val="auto"/>
            </w:rPr>
          </w:rPrChange>
        </w:rPr>
        <w:t xml:space="preserve"> which would require an Electricity Storage Module </w:t>
      </w:r>
      <w:r w:rsidR="0059128F" w:rsidRPr="00701B06">
        <w:rPr>
          <w:rFonts w:ascii="Poppins" w:hAnsi="Poppins"/>
          <w:color w:val="auto"/>
          <w:rPrChange w:id="2013" w:author="Stuart McLarnon (NESO)" w:date="2024-11-18T11:41:00Z">
            <w:rPr>
              <w:color w:val="auto"/>
            </w:rPr>
          </w:rPrChange>
        </w:rPr>
        <w:t xml:space="preserve">to </w:t>
      </w:r>
      <w:r w:rsidR="00C61D39" w:rsidRPr="00701B06">
        <w:rPr>
          <w:rFonts w:ascii="Poppins" w:hAnsi="Poppins"/>
          <w:color w:val="auto"/>
          <w:rPrChange w:id="2014" w:author="Stuart McLarnon (NESO)" w:date="2024-11-18T11:41:00Z">
            <w:rPr>
              <w:color w:val="auto"/>
            </w:rPr>
          </w:rPrChange>
        </w:rPr>
        <w:t xml:space="preserve">trip prior to the first stage of </w:t>
      </w:r>
      <w:r w:rsidR="001167C4" w:rsidRPr="00701B06">
        <w:rPr>
          <w:rFonts w:ascii="Poppins" w:hAnsi="Poppins"/>
          <w:color w:val="auto"/>
          <w:rPrChange w:id="2015" w:author="Stuart McLarnon (NESO)" w:date="2024-11-18T11:41:00Z">
            <w:rPr>
              <w:color w:val="auto"/>
            </w:rPr>
          </w:rPrChange>
        </w:rPr>
        <w:t>operation of the Low Frequency Demand Disconnection Scheme</w:t>
      </w:r>
      <w:r w:rsidR="002962A6" w:rsidRPr="00701B06">
        <w:rPr>
          <w:rFonts w:ascii="Poppins" w:hAnsi="Poppins"/>
          <w:color w:val="auto"/>
          <w:rPrChange w:id="2016" w:author="Stuart McLarnon (NESO)" w:date="2024-11-18T11:41:00Z">
            <w:rPr>
              <w:color w:val="auto"/>
            </w:rPr>
          </w:rPrChange>
        </w:rPr>
        <w:t xml:space="preserve">. </w:t>
      </w:r>
      <w:r w:rsidR="00C75A01" w:rsidRPr="00701B06">
        <w:rPr>
          <w:rFonts w:ascii="Poppins" w:hAnsi="Poppins"/>
          <w:color w:val="auto"/>
          <w:rPrChange w:id="2017" w:author="Stuart McLarnon (NESO)" w:date="2024-11-18T11:41:00Z">
            <w:rPr>
              <w:color w:val="auto"/>
            </w:rPr>
          </w:rPrChange>
        </w:rPr>
        <w:t xml:space="preserve"> </w:t>
      </w:r>
      <w:r w:rsidR="0054261F" w:rsidRPr="00701B06">
        <w:rPr>
          <w:rFonts w:ascii="Poppins" w:hAnsi="Poppins"/>
          <w:color w:val="auto"/>
          <w:rPrChange w:id="2018" w:author="Stuart McLarnon (NESO)" w:date="2024-11-18T11:41:00Z">
            <w:rPr>
              <w:color w:val="auto"/>
            </w:rPr>
          </w:rPrChange>
        </w:rPr>
        <w:t xml:space="preserve">The droop characteristic makes provision for the Electricity Storage Module to </w:t>
      </w:r>
      <w:r w:rsidR="00DA669A" w:rsidRPr="00701B06">
        <w:rPr>
          <w:rFonts w:ascii="Poppins" w:hAnsi="Poppins"/>
          <w:color w:val="auto"/>
          <w:rPrChange w:id="2019" w:author="Stuart McLarnon (NESO)" w:date="2024-11-18T11:41:00Z">
            <w:rPr>
              <w:color w:val="auto"/>
            </w:rPr>
          </w:rPrChange>
        </w:rPr>
        <w:t xml:space="preserve">operate in an export (generation) mode of operation prior to the first stage of the </w:t>
      </w:r>
      <w:r w:rsidR="00923F2A" w:rsidRPr="00701B06">
        <w:rPr>
          <w:rFonts w:ascii="Poppins" w:hAnsi="Poppins"/>
          <w:color w:val="auto"/>
          <w:rPrChange w:id="2020" w:author="Stuart McLarnon (NESO)" w:date="2024-11-18T11:41:00Z">
            <w:rPr>
              <w:color w:val="auto"/>
            </w:rPr>
          </w:rPrChange>
        </w:rPr>
        <w:t xml:space="preserve">LFDD </w:t>
      </w:r>
      <w:r w:rsidR="00386878" w:rsidRPr="00701B06">
        <w:rPr>
          <w:rFonts w:ascii="Poppins" w:hAnsi="Poppins"/>
          <w:color w:val="auto"/>
          <w:rPrChange w:id="2021" w:author="Stuart McLarnon (NESO)" w:date="2024-11-18T11:41:00Z">
            <w:rPr>
              <w:color w:val="auto"/>
            </w:rPr>
          </w:rPrChange>
        </w:rPr>
        <w:t>Scheme at 48.8Hz.  This ensures that Electricity Storage Modules are providing defensive measures to the System well before customer demand is tripped</w:t>
      </w:r>
      <w:bookmarkEnd w:id="1995"/>
      <w:r w:rsidR="00386878" w:rsidRPr="00701B06">
        <w:rPr>
          <w:rFonts w:ascii="Poppins" w:hAnsi="Poppins"/>
          <w:color w:val="auto"/>
          <w:rPrChange w:id="2022" w:author="Stuart McLarnon (NESO)" w:date="2024-11-18T11:41:00Z">
            <w:rPr>
              <w:color w:val="auto"/>
            </w:rPr>
          </w:rPrChange>
        </w:rPr>
        <w:t>.</w:t>
      </w:r>
      <w:r w:rsidR="009D5028" w:rsidRPr="00701B06">
        <w:rPr>
          <w:rFonts w:ascii="Poppins" w:hAnsi="Poppins"/>
          <w:color w:val="auto"/>
          <w:rPrChange w:id="2023" w:author="Stuart McLarnon (NESO)" w:date="2024-11-18T11:41:00Z">
            <w:rPr>
              <w:color w:val="auto"/>
            </w:rPr>
          </w:rPrChange>
        </w:rPr>
        <w:t xml:space="preserve"> </w:t>
      </w:r>
      <w:bookmarkEnd w:id="1976"/>
    </w:p>
    <w:p w14:paraId="16B76741" w14:textId="2EB0D9E9" w:rsidR="000226A1" w:rsidRPr="00701B06" w:rsidRDefault="00F74048" w:rsidP="008F2821">
      <w:pPr>
        <w:ind w:left="720" w:hanging="720"/>
        <w:jc w:val="both"/>
        <w:rPr>
          <w:rFonts w:ascii="Poppins" w:hAnsi="Poppins"/>
          <w:rPrChange w:id="2024" w:author="Stuart McLarnon (NESO)" w:date="2024-11-18T11:41:00Z">
            <w:rPr/>
          </w:rPrChange>
        </w:rPr>
      </w:pPr>
      <w:r w:rsidRPr="00701B06">
        <w:rPr>
          <w:rFonts w:ascii="Poppins" w:hAnsi="Poppins"/>
          <w:rPrChange w:id="2025" w:author="Stuart McLarnon (NESO)" w:date="2024-11-18T11:41:00Z">
            <w:rPr/>
          </w:rPrChange>
        </w:rPr>
        <w:t>4</w:t>
      </w:r>
      <w:r w:rsidR="000226A1" w:rsidRPr="00701B06">
        <w:rPr>
          <w:rFonts w:ascii="Poppins" w:hAnsi="Poppins"/>
          <w:rPrChange w:id="2026" w:author="Stuart McLarnon (NESO)" w:date="2024-11-18T11:41:00Z">
            <w:rPr/>
          </w:rPrChange>
        </w:rPr>
        <w:t>.1.</w:t>
      </w:r>
      <w:r w:rsidR="00D662D9" w:rsidRPr="00701B06">
        <w:rPr>
          <w:rFonts w:ascii="Poppins" w:hAnsi="Poppins"/>
          <w:rPrChange w:id="2027" w:author="Stuart McLarnon (NESO)" w:date="2024-11-18T11:41:00Z">
            <w:rPr/>
          </w:rPrChange>
        </w:rPr>
        <w:t>7</w:t>
      </w:r>
      <w:r w:rsidR="000226A1" w:rsidRPr="00701B06">
        <w:rPr>
          <w:rFonts w:ascii="Poppins" w:hAnsi="Poppins"/>
          <w:rPrChange w:id="2028" w:author="Stuart McLarnon (NESO)" w:date="2024-11-18T11:41:00Z">
            <w:rPr/>
          </w:rPrChange>
        </w:rPr>
        <w:tab/>
      </w:r>
      <w:r w:rsidR="000226A1" w:rsidRPr="00701B06">
        <w:rPr>
          <w:rFonts w:ascii="Poppins" w:hAnsi="Poppins"/>
          <w:color w:val="auto"/>
          <w:rPrChange w:id="2029" w:author="Stuart McLarnon (NESO)" w:date="2024-11-18T11:41:00Z">
            <w:rPr>
              <w:color w:val="auto"/>
            </w:rPr>
          </w:rPrChange>
        </w:rPr>
        <w:t xml:space="preserve">Limited Frequency Sensitive Mode – Under frequency (LFSM-U) – </w:t>
      </w:r>
      <w:r w:rsidR="007C2D92" w:rsidRPr="00701B06">
        <w:rPr>
          <w:rFonts w:ascii="Poppins" w:hAnsi="Poppins"/>
          <w:color w:val="auto"/>
          <w:rPrChange w:id="2030" w:author="Stuart McLarnon (NESO)" w:date="2024-11-18T11:41:00Z">
            <w:rPr>
              <w:color w:val="auto"/>
            </w:rPr>
          </w:rPrChange>
        </w:rPr>
        <w:t xml:space="preserve">EU Code Users who own and operate </w:t>
      </w:r>
      <w:r w:rsidR="000226A1" w:rsidRPr="00701B06">
        <w:rPr>
          <w:rFonts w:ascii="Poppins" w:hAnsi="Poppins"/>
          <w:color w:val="auto"/>
          <w:rPrChange w:id="2031" w:author="Stuart McLarnon (NESO)" w:date="2024-11-18T11:41:00Z">
            <w:rPr>
              <w:color w:val="auto"/>
            </w:rPr>
          </w:rPrChange>
        </w:rPr>
        <w:t xml:space="preserve">Type C and D Power Generating Modules </w:t>
      </w:r>
      <w:r w:rsidR="008270FA" w:rsidRPr="00701B06">
        <w:rPr>
          <w:rFonts w:ascii="Poppins" w:hAnsi="Poppins"/>
          <w:color w:val="auto"/>
          <w:rPrChange w:id="2032" w:author="Stuart McLarnon (NESO)" w:date="2024-11-18T11:41:00Z">
            <w:rPr>
              <w:color w:val="auto"/>
            </w:rPr>
          </w:rPrChange>
        </w:rPr>
        <w:t>connected</w:t>
      </w:r>
      <w:r w:rsidR="006B1C65" w:rsidRPr="00701B06">
        <w:rPr>
          <w:rFonts w:ascii="Poppins" w:hAnsi="Poppins"/>
          <w:color w:val="auto"/>
          <w:rPrChange w:id="2033" w:author="Stuart McLarnon (NESO)" w:date="2024-11-18T11:41:00Z">
            <w:rPr>
              <w:color w:val="auto"/>
            </w:rPr>
          </w:rPrChange>
        </w:rPr>
        <w:t xml:space="preserve"> on or </w:t>
      </w:r>
      <w:r w:rsidR="008270FA" w:rsidRPr="00701B06">
        <w:rPr>
          <w:rFonts w:ascii="Poppins" w:hAnsi="Poppins"/>
          <w:color w:val="auto"/>
          <w:rPrChange w:id="2034" w:author="Stuart McLarnon (NESO)" w:date="2024-11-18T11:41:00Z">
            <w:rPr>
              <w:color w:val="auto"/>
            </w:rPr>
          </w:rPrChange>
        </w:rPr>
        <w:t xml:space="preserve"> after 27 April 2019</w:t>
      </w:r>
      <w:r w:rsidR="00B4765A" w:rsidRPr="00701B06">
        <w:rPr>
          <w:rFonts w:ascii="Poppins" w:hAnsi="Poppins"/>
          <w:color w:val="auto"/>
          <w:rPrChange w:id="2035" w:author="Stuart McLarnon (NESO)" w:date="2024-11-18T11:41:00Z">
            <w:rPr>
              <w:color w:val="auto"/>
            </w:rPr>
          </w:rPrChange>
        </w:rPr>
        <w:t xml:space="preserve"> and </w:t>
      </w:r>
      <w:r w:rsidR="006B1C65" w:rsidRPr="00701B06">
        <w:rPr>
          <w:rFonts w:ascii="Poppins" w:hAnsi="Poppins"/>
          <w:color w:val="auto"/>
          <w:rPrChange w:id="2036" w:author="Stuart McLarnon (NESO)" w:date="2024-11-18T11:41:00Z">
            <w:rPr>
              <w:color w:val="auto"/>
            </w:rPr>
          </w:rPrChange>
        </w:rPr>
        <w:t>which had concluded contracts for major Plant items on or after 17</w:t>
      </w:r>
      <w:r w:rsidR="006B1C65" w:rsidRPr="00701B06">
        <w:rPr>
          <w:rFonts w:ascii="Poppins" w:hAnsi="Poppins"/>
          <w:color w:val="auto"/>
          <w:vertAlign w:val="superscript"/>
          <w:rPrChange w:id="2037" w:author="Stuart McLarnon (NESO)" w:date="2024-11-18T11:41:00Z">
            <w:rPr>
              <w:color w:val="auto"/>
              <w:vertAlign w:val="superscript"/>
            </w:rPr>
          </w:rPrChange>
        </w:rPr>
        <w:t>th</w:t>
      </w:r>
      <w:r w:rsidR="006B1C65" w:rsidRPr="00701B06">
        <w:rPr>
          <w:rFonts w:ascii="Poppins" w:hAnsi="Poppins"/>
          <w:color w:val="auto"/>
          <w:rPrChange w:id="2038" w:author="Stuart McLarnon (NESO)" w:date="2024-11-18T11:41:00Z">
            <w:rPr>
              <w:color w:val="auto"/>
            </w:rPr>
          </w:rPrChange>
        </w:rPr>
        <w:t xml:space="preserve"> May 2018</w:t>
      </w:r>
      <w:r w:rsidR="008270FA" w:rsidRPr="00701B06">
        <w:rPr>
          <w:rFonts w:ascii="Poppins" w:hAnsi="Poppins"/>
          <w:color w:val="auto"/>
          <w:rPrChange w:id="2039" w:author="Stuart McLarnon (NESO)" w:date="2024-11-18T11:41:00Z">
            <w:rPr>
              <w:color w:val="auto"/>
            </w:rPr>
          </w:rPrChange>
        </w:rPr>
        <w:t xml:space="preserve"> </w:t>
      </w:r>
      <w:r w:rsidR="007C2D92" w:rsidRPr="00701B06">
        <w:rPr>
          <w:rFonts w:ascii="Poppins" w:hAnsi="Poppins"/>
          <w:color w:val="auto"/>
          <w:rPrChange w:id="2040" w:author="Stuart McLarnon (NESO)" w:date="2024-11-18T11:41:00Z">
            <w:rPr>
              <w:color w:val="auto"/>
            </w:rPr>
          </w:rPrChange>
        </w:rPr>
        <w:t>or HVDC System Owners who own and operate</w:t>
      </w:r>
      <w:r w:rsidR="000226A1" w:rsidRPr="00701B06">
        <w:rPr>
          <w:rFonts w:ascii="Poppins" w:hAnsi="Poppins"/>
          <w:color w:val="auto"/>
          <w:rPrChange w:id="2041" w:author="Stuart McLarnon (NESO)" w:date="2024-11-18T11:41:00Z">
            <w:rPr>
              <w:color w:val="auto"/>
            </w:rPr>
          </w:rPrChange>
        </w:rPr>
        <w:t xml:space="preserve"> HVDC Systems </w:t>
      </w:r>
      <w:r w:rsidR="008270FA" w:rsidRPr="00701B06">
        <w:rPr>
          <w:rFonts w:ascii="Poppins" w:hAnsi="Poppins"/>
          <w:color w:val="auto"/>
          <w:rPrChange w:id="2042" w:author="Stuart McLarnon (NESO)" w:date="2024-11-18T11:41:00Z">
            <w:rPr>
              <w:color w:val="auto"/>
            </w:rPr>
          </w:rPrChange>
        </w:rPr>
        <w:t xml:space="preserve">or Generators who own and operate </w:t>
      </w:r>
      <w:r w:rsidR="00E83D1A" w:rsidRPr="00701B06">
        <w:rPr>
          <w:rFonts w:ascii="Poppins" w:hAnsi="Poppins"/>
          <w:color w:val="auto"/>
          <w:rPrChange w:id="2043" w:author="Stuart McLarnon (NESO)" w:date="2024-11-18T11:41:00Z">
            <w:rPr>
              <w:color w:val="auto"/>
            </w:rPr>
          </w:rPrChange>
        </w:rPr>
        <w:t xml:space="preserve">DC Connected Power Park Modules </w:t>
      </w:r>
      <w:r w:rsidR="000226A1" w:rsidRPr="00701B06">
        <w:rPr>
          <w:rFonts w:ascii="Poppins" w:hAnsi="Poppins"/>
          <w:color w:val="auto"/>
          <w:rPrChange w:id="2044" w:author="Stuart McLarnon (NESO)" w:date="2024-11-18T11:41:00Z">
            <w:rPr>
              <w:color w:val="auto"/>
            </w:rPr>
          </w:rPrChange>
        </w:rPr>
        <w:t xml:space="preserve">connected after 8 September 2019 </w:t>
      </w:r>
      <w:r w:rsidR="006B1C65" w:rsidRPr="00701B06">
        <w:rPr>
          <w:rFonts w:ascii="Poppins" w:hAnsi="Poppins"/>
          <w:color w:val="auto"/>
          <w:rPrChange w:id="2045" w:author="Stuart McLarnon (NESO)" w:date="2024-11-18T11:41:00Z">
            <w:rPr>
              <w:color w:val="auto"/>
            </w:rPr>
          </w:rPrChange>
        </w:rPr>
        <w:t xml:space="preserve">or who had concluded </w:t>
      </w:r>
      <w:r w:rsidR="00FD7A44" w:rsidRPr="00701B06">
        <w:rPr>
          <w:rFonts w:ascii="Poppins" w:hAnsi="Poppins"/>
          <w:color w:val="auto"/>
          <w:rPrChange w:id="2046" w:author="Stuart McLarnon (NESO)" w:date="2024-11-18T11:41:00Z">
            <w:rPr>
              <w:color w:val="auto"/>
            </w:rPr>
          </w:rPrChange>
        </w:rPr>
        <w:t xml:space="preserve">contracts for major Plant items on or after </w:t>
      </w:r>
      <w:r w:rsidR="001A5020" w:rsidRPr="00701B06">
        <w:rPr>
          <w:rFonts w:ascii="Poppins" w:hAnsi="Poppins"/>
          <w:color w:val="auto"/>
          <w:rPrChange w:id="2047" w:author="Stuart McLarnon (NESO)" w:date="2024-11-18T11:41:00Z">
            <w:rPr>
              <w:color w:val="auto"/>
            </w:rPr>
          </w:rPrChange>
        </w:rPr>
        <w:t xml:space="preserve">28 September 2018 </w:t>
      </w:r>
      <w:r w:rsidR="000226A1" w:rsidRPr="00701B06">
        <w:rPr>
          <w:rFonts w:ascii="Poppins" w:hAnsi="Poppins"/>
          <w:color w:val="auto"/>
          <w:rPrChange w:id="2048" w:author="Stuart McLarnon (NESO)" w:date="2024-11-18T11:41:00Z">
            <w:rPr>
              <w:color w:val="auto"/>
            </w:rPr>
          </w:rPrChange>
        </w:rPr>
        <w:t>are required to provide an automatic increase in active power at a minimum rate of 2% of output per 0.1 Hz deviation of system frequency below 49.5 Hz.</w:t>
      </w:r>
    </w:p>
    <w:p w14:paraId="1500DEB7" w14:textId="77777777" w:rsidR="000226A1" w:rsidRPr="00701B06" w:rsidRDefault="000226A1" w:rsidP="000226A1">
      <w:pPr>
        <w:jc w:val="both"/>
        <w:rPr>
          <w:rFonts w:ascii="Poppins" w:hAnsi="Poppins"/>
          <w:rPrChange w:id="2049" w:author="Stuart McLarnon (NESO)" w:date="2024-11-18T11:41:00Z">
            <w:rPr/>
          </w:rPrChange>
        </w:rPr>
      </w:pPr>
    </w:p>
    <w:p w14:paraId="5D6CCB80" w14:textId="31062F29" w:rsidR="000226A1" w:rsidRPr="00D70D71" w:rsidRDefault="000226A1" w:rsidP="00D81794">
      <w:pPr>
        <w:pStyle w:val="Heading2"/>
        <w:rPr>
          <w:rFonts w:ascii="Poppins Medium" w:hAnsi="Poppins Medium"/>
          <w:color w:val="3F0731"/>
          <w:sz w:val="32"/>
          <w:rPrChange w:id="2050" w:author="Stuart McLarnon (NESO)" w:date="2024-11-18T11:41:00Z">
            <w:rPr/>
          </w:rPrChange>
        </w:rPr>
      </w:pPr>
      <w:bookmarkStart w:id="2051" w:name="_Toc532811316"/>
      <w:bookmarkStart w:id="2052" w:name="_Toc16863237"/>
      <w:bookmarkStart w:id="2053" w:name="_Toc128731902"/>
      <w:bookmarkStart w:id="2054" w:name="_Toc188439571"/>
      <w:r w:rsidRPr="00D70D71">
        <w:rPr>
          <w:rFonts w:ascii="Poppins Medium" w:hAnsi="Poppins Medium"/>
          <w:color w:val="3F0731"/>
          <w:sz w:val="32"/>
          <w:rPrChange w:id="2055" w:author="Stuart McLarnon (NESO)" w:date="2024-11-18T11:41:00Z">
            <w:rPr/>
          </w:rPrChange>
        </w:rPr>
        <w:lastRenderedPageBreak/>
        <w:t>Automatic Low Frequency Demand Disconnection Scheme</w:t>
      </w:r>
      <w:bookmarkEnd w:id="2051"/>
      <w:bookmarkEnd w:id="2052"/>
      <w:bookmarkEnd w:id="2053"/>
      <w:bookmarkEnd w:id="2054"/>
    </w:p>
    <w:p w14:paraId="59877725" w14:textId="18A8EADC" w:rsidR="000226A1" w:rsidRPr="00646B9F" w:rsidRDefault="000226A1" w:rsidP="00CB4A79">
      <w:pPr>
        <w:ind w:firstLine="720"/>
        <w:jc w:val="both"/>
        <w:rPr>
          <w:rFonts w:ascii="Poppins" w:hAnsi="Poppins"/>
          <w:color w:val="auto"/>
          <w:rPrChange w:id="2056" w:author="Stuart McLarnon (NESO)" w:date="2024-11-18T11:41:00Z">
            <w:rPr>
              <w:color w:val="auto"/>
            </w:rPr>
          </w:rPrChange>
        </w:rPr>
      </w:pPr>
      <w:r w:rsidRPr="00646B9F">
        <w:rPr>
          <w:rFonts w:ascii="Poppins" w:hAnsi="Poppins"/>
          <w:color w:val="auto"/>
          <w:rPrChange w:id="2057" w:author="Stuart McLarnon (NESO)" w:date="2024-11-18T11:41:00Z">
            <w:rPr>
              <w:color w:val="auto"/>
            </w:rPr>
          </w:rPrChange>
        </w:rPr>
        <w:t xml:space="preserve">In </w:t>
      </w:r>
      <w:ins w:id="2058" w:author="Stuart McLarnon (NESO)" w:date="2025-01-22T13:24:00Z" w16du:dateUtc="2025-01-22T13:24:00Z">
        <w:r w:rsidR="000C77CE">
          <w:rPr>
            <w:rFonts w:ascii="Poppins" w:hAnsi="Poppins"/>
            <w:color w:val="auto"/>
          </w:rPr>
          <w:t>a</w:t>
        </w:r>
      </w:ins>
      <w:del w:id="2059" w:author="Stuart McLarnon (NESO)" w:date="2025-01-22T13:24:00Z" w16du:dateUtc="2025-01-22T13:24:00Z">
        <w:r w:rsidRPr="00646B9F" w:rsidDel="000C77CE">
          <w:rPr>
            <w:rFonts w:ascii="Poppins" w:hAnsi="Poppins"/>
            <w:color w:val="auto"/>
            <w:rPrChange w:id="2060" w:author="Stuart McLarnon (NESO)" w:date="2024-11-18T11:41:00Z">
              <w:rPr>
                <w:color w:val="auto"/>
              </w:rPr>
            </w:rPrChange>
          </w:rPr>
          <w:delText>A</w:delText>
        </w:r>
      </w:del>
      <w:r w:rsidRPr="00646B9F">
        <w:rPr>
          <w:rFonts w:ascii="Poppins" w:hAnsi="Poppins"/>
          <w:color w:val="auto"/>
          <w:rPrChange w:id="2061" w:author="Stuart McLarnon (NESO)" w:date="2024-11-18T11:41:00Z">
            <w:rPr>
              <w:color w:val="auto"/>
            </w:rPr>
          </w:rPrChange>
        </w:rPr>
        <w:t xml:space="preserve">ccordance with </w:t>
      </w:r>
      <w:r w:rsidR="003C6529" w:rsidRPr="00646B9F">
        <w:rPr>
          <w:rFonts w:ascii="Poppins" w:hAnsi="Poppins"/>
          <w:color w:val="auto"/>
          <w:rPrChange w:id="2062" w:author="Stuart McLarnon (NESO)" w:date="2024-11-18T11:41:00Z">
            <w:rPr>
              <w:color w:val="auto"/>
            </w:rPr>
          </w:rPrChange>
        </w:rPr>
        <w:t>EU NCER</w:t>
      </w:r>
      <w:r w:rsidRPr="00646B9F">
        <w:rPr>
          <w:rFonts w:ascii="Poppins" w:hAnsi="Poppins"/>
          <w:color w:val="auto"/>
          <w:rPrChange w:id="2063" w:author="Stuart McLarnon (NESO)" w:date="2024-11-18T11:41:00Z">
            <w:rPr>
              <w:color w:val="auto"/>
            </w:rPr>
          </w:rPrChange>
        </w:rPr>
        <w:t xml:space="preserve"> Article 15</w:t>
      </w:r>
      <w:r w:rsidR="00CB4A79" w:rsidRPr="00646B9F">
        <w:rPr>
          <w:rFonts w:ascii="Poppins" w:hAnsi="Poppins"/>
          <w:color w:val="auto"/>
          <w:rPrChange w:id="2064" w:author="Stuart McLarnon (NESO)" w:date="2024-11-18T11:41:00Z">
            <w:rPr>
              <w:color w:val="auto"/>
            </w:rPr>
          </w:rPrChange>
        </w:rPr>
        <w:t>:</w:t>
      </w:r>
    </w:p>
    <w:p w14:paraId="3CF2B064" w14:textId="15421251" w:rsidR="000226A1" w:rsidRPr="00646B9F" w:rsidRDefault="00F74048" w:rsidP="008F2821">
      <w:pPr>
        <w:ind w:left="720" w:hanging="720"/>
        <w:jc w:val="both"/>
        <w:rPr>
          <w:rFonts w:ascii="Poppins" w:hAnsi="Poppins"/>
          <w:color w:val="auto"/>
          <w:rPrChange w:id="2065" w:author="Stuart McLarnon (NESO)" w:date="2024-11-18T11:41:00Z">
            <w:rPr>
              <w:color w:val="auto"/>
            </w:rPr>
          </w:rPrChange>
        </w:rPr>
      </w:pPr>
      <w:r w:rsidRPr="00646B9F">
        <w:rPr>
          <w:rFonts w:ascii="Poppins" w:hAnsi="Poppins"/>
          <w:color w:val="auto"/>
          <w:rPrChange w:id="2066" w:author="Stuart McLarnon (NESO)" w:date="2024-11-18T11:41:00Z">
            <w:rPr>
              <w:color w:val="auto"/>
            </w:rPr>
          </w:rPrChange>
        </w:rPr>
        <w:t>4</w:t>
      </w:r>
      <w:r w:rsidR="000226A1" w:rsidRPr="00646B9F">
        <w:rPr>
          <w:rFonts w:ascii="Poppins" w:hAnsi="Poppins"/>
          <w:color w:val="auto"/>
          <w:rPrChange w:id="2067" w:author="Stuart McLarnon (NESO)" w:date="2024-11-18T11:41:00Z">
            <w:rPr>
              <w:color w:val="auto"/>
            </w:rPr>
          </w:rPrChange>
        </w:rPr>
        <w:t>.2.1</w:t>
      </w:r>
      <w:r w:rsidR="000226A1" w:rsidRPr="00646B9F">
        <w:rPr>
          <w:rFonts w:ascii="Poppins" w:hAnsi="Poppins"/>
          <w:color w:val="auto"/>
          <w:rPrChange w:id="2068" w:author="Stuart McLarnon (NESO)" w:date="2024-11-18T11:41:00Z">
            <w:rPr>
              <w:color w:val="auto"/>
            </w:rPr>
          </w:rPrChange>
        </w:rPr>
        <w:tab/>
      </w:r>
      <w:r w:rsidR="004571AA" w:rsidRPr="00646B9F">
        <w:rPr>
          <w:rFonts w:ascii="Poppins" w:hAnsi="Poppins"/>
          <w:color w:val="auto"/>
          <w:rPrChange w:id="2069" w:author="Stuart McLarnon (NESO)" w:date="2024-11-18T11:41:00Z">
            <w:rPr>
              <w:color w:val="auto"/>
            </w:rPr>
          </w:rPrChange>
        </w:rPr>
        <w:t xml:space="preserve">The Annex of </w:t>
      </w:r>
      <w:r w:rsidR="003C6529" w:rsidRPr="00646B9F">
        <w:rPr>
          <w:rFonts w:ascii="Poppins" w:hAnsi="Poppins"/>
          <w:color w:val="auto"/>
          <w:rPrChange w:id="2070" w:author="Stuart McLarnon (NESO)" w:date="2024-11-18T11:41:00Z">
            <w:rPr>
              <w:color w:val="auto"/>
            </w:rPr>
          </w:rPrChange>
        </w:rPr>
        <w:t>EU NCER</w:t>
      </w:r>
      <w:r w:rsidR="000226A1" w:rsidRPr="00646B9F">
        <w:rPr>
          <w:rFonts w:ascii="Poppins" w:hAnsi="Poppins"/>
          <w:color w:val="auto"/>
          <w:rPrChange w:id="2071" w:author="Stuart McLarnon (NESO)" w:date="2024-11-18T11:41:00Z">
            <w:rPr>
              <w:color w:val="auto"/>
            </w:rPr>
          </w:rPrChange>
        </w:rPr>
        <w:t xml:space="preserve"> </w:t>
      </w:r>
      <w:r w:rsidR="004571AA" w:rsidRPr="00646B9F">
        <w:rPr>
          <w:rFonts w:ascii="Poppins" w:hAnsi="Poppins"/>
          <w:color w:val="auto"/>
          <w:rPrChange w:id="2072" w:author="Stuart McLarnon (NESO)" w:date="2024-11-18T11:41:00Z">
            <w:rPr>
              <w:color w:val="auto"/>
            </w:rPr>
          </w:rPrChange>
        </w:rPr>
        <w:t xml:space="preserve">defines the minimum requirements </w:t>
      </w:r>
      <w:r w:rsidR="00352688" w:rsidRPr="00646B9F">
        <w:rPr>
          <w:rFonts w:ascii="Poppins" w:hAnsi="Poppins"/>
          <w:color w:val="auto"/>
          <w:rPrChange w:id="2073" w:author="Stuart McLarnon (NESO)" w:date="2024-11-18T11:41:00Z">
            <w:rPr>
              <w:color w:val="auto"/>
            </w:rPr>
          </w:rPrChange>
        </w:rPr>
        <w:t>for Automatic</w:t>
      </w:r>
      <w:r w:rsidR="000226A1" w:rsidRPr="00646B9F">
        <w:rPr>
          <w:rFonts w:ascii="Poppins" w:hAnsi="Poppins"/>
          <w:color w:val="auto"/>
          <w:rPrChange w:id="2074" w:author="Stuart McLarnon (NESO)" w:date="2024-11-18T11:41:00Z">
            <w:rPr>
              <w:color w:val="auto"/>
            </w:rPr>
          </w:rPrChange>
        </w:rPr>
        <w:t xml:space="preserve"> Low Frequency Demand Disconnection </w:t>
      </w:r>
      <w:r w:rsidR="004571AA" w:rsidRPr="00646B9F">
        <w:rPr>
          <w:rFonts w:ascii="Poppins" w:hAnsi="Poppins"/>
          <w:color w:val="auto"/>
          <w:rPrChange w:id="2075" w:author="Stuart McLarnon (NESO)" w:date="2024-11-18T11:41:00Z">
            <w:rPr>
              <w:color w:val="auto"/>
            </w:rPr>
          </w:rPrChange>
        </w:rPr>
        <w:t>schemes for all Synchronous Areas</w:t>
      </w:r>
      <w:r w:rsidR="00016F73" w:rsidRPr="00646B9F">
        <w:rPr>
          <w:rFonts w:ascii="Poppins" w:hAnsi="Poppins"/>
          <w:color w:val="auto"/>
          <w:rPrChange w:id="2076" w:author="Stuart McLarnon (NESO)" w:date="2024-11-18T11:41:00Z">
            <w:rPr>
              <w:color w:val="auto"/>
            </w:rPr>
          </w:rPrChange>
        </w:rPr>
        <w:t>.  Th</w:t>
      </w:r>
      <w:r w:rsidR="00DE7C1A" w:rsidRPr="00646B9F">
        <w:rPr>
          <w:rFonts w:ascii="Poppins" w:hAnsi="Poppins"/>
          <w:color w:val="auto"/>
          <w:rPrChange w:id="2077" w:author="Stuart McLarnon (NESO)" w:date="2024-11-18T11:41:00Z">
            <w:rPr>
              <w:color w:val="auto"/>
            </w:rPr>
          </w:rPrChange>
        </w:rPr>
        <w:t xml:space="preserve">is Annex is reproduced </w:t>
      </w:r>
      <w:r w:rsidR="00797CD8" w:rsidRPr="00646B9F">
        <w:rPr>
          <w:rFonts w:ascii="Poppins" w:hAnsi="Poppins"/>
          <w:color w:val="auto"/>
          <w:rPrChange w:id="2078" w:author="Stuart McLarnon (NESO)" w:date="2024-11-18T11:41:00Z">
            <w:rPr>
              <w:color w:val="auto"/>
            </w:rPr>
          </w:rPrChange>
        </w:rPr>
        <w:t xml:space="preserve">below </w:t>
      </w:r>
      <w:r w:rsidR="00DE7C1A" w:rsidRPr="00646B9F">
        <w:rPr>
          <w:rFonts w:ascii="Poppins" w:hAnsi="Poppins"/>
          <w:color w:val="auto"/>
          <w:rPrChange w:id="2079" w:author="Stuart McLarnon (NESO)" w:date="2024-11-18T11:41:00Z">
            <w:rPr>
              <w:color w:val="auto"/>
            </w:rPr>
          </w:rPrChange>
        </w:rPr>
        <w:t>as it appears in SI 533 2019</w:t>
      </w:r>
      <w:r w:rsidR="004571AA" w:rsidRPr="00646B9F">
        <w:rPr>
          <w:rFonts w:ascii="Poppins" w:hAnsi="Poppins"/>
          <w:color w:val="auto"/>
          <w:rPrChange w:id="2080" w:author="Stuart McLarnon (NESO)" w:date="2024-11-18T11:41:00Z">
            <w:rPr>
              <w:color w:val="auto"/>
            </w:rPr>
          </w:rPrChange>
        </w:rPr>
        <w:t xml:space="preserve">. </w:t>
      </w:r>
      <w:r w:rsidR="00924393" w:rsidRPr="00646B9F">
        <w:rPr>
          <w:rFonts w:ascii="Poppins" w:hAnsi="Poppins"/>
          <w:color w:val="auto"/>
          <w:rPrChange w:id="2081" w:author="Stuart McLarnon (NESO)" w:date="2024-11-18T11:41:00Z">
            <w:rPr>
              <w:color w:val="auto"/>
            </w:rPr>
          </w:rPrChange>
        </w:rPr>
        <w:t xml:space="preserve">This </w:t>
      </w:r>
      <w:r w:rsidR="00352688" w:rsidRPr="00646B9F">
        <w:rPr>
          <w:rFonts w:ascii="Poppins" w:hAnsi="Poppins"/>
          <w:color w:val="auto"/>
          <w:rPrChange w:id="2082" w:author="Stuart McLarnon (NESO)" w:date="2024-11-18T11:41:00Z">
            <w:rPr>
              <w:color w:val="auto"/>
            </w:rPr>
          </w:rPrChange>
        </w:rPr>
        <w:t>requires disconnection</w:t>
      </w:r>
      <w:r w:rsidR="00924393" w:rsidRPr="00646B9F">
        <w:rPr>
          <w:rFonts w:ascii="Poppins" w:hAnsi="Poppins"/>
          <w:color w:val="auto"/>
          <w:rPrChange w:id="2083" w:author="Stuart McLarnon (NESO)" w:date="2024-11-18T11:41:00Z">
            <w:rPr>
              <w:color w:val="auto"/>
            </w:rPr>
          </w:rPrChange>
        </w:rPr>
        <w:t xml:space="preserve"> </w:t>
      </w:r>
      <w:r w:rsidR="001B4146" w:rsidRPr="00646B9F">
        <w:rPr>
          <w:rFonts w:ascii="Poppins" w:hAnsi="Poppins"/>
          <w:color w:val="auto"/>
          <w:rPrChange w:id="2084" w:author="Stuart McLarnon (NESO)" w:date="2024-11-18T11:41:00Z">
            <w:rPr>
              <w:color w:val="auto"/>
            </w:rPr>
          </w:rPrChange>
        </w:rPr>
        <w:t>of at</w:t>
      </w:r>
      <w:r w:rsidR="000226A1" w:rsidRPr="00646B9F">
        <w:rPr>
          <w:rFonts w:ascii="Poppins" w:hAnsi="Poppins"/>
          <w:color w:val="auto"/>
          <w:rPrChange w:id="2085" w:author="Stuart McLarnon (NESO)" w:date="2024-11-18T11:41:00Z">
            <w:rPr>
              <w:color w:val="auto"/>
            </w:rPr>
          </w:rPrChange>
        </w:rPr>
        <w:t xml:space="preserve"> least 50% of Total Load</w:t>
      </w:r>
      <w:r w:rsidR="00924393" w:rsidRPr="00646B9F">
        <w:rPr>
          <w:rFonts w:ascii="Poppins" w:hAnsi="Poppins"/>
          <w:color w:val="auto"/>
          <w:rPrChange w:id="2086" w:author="Stuart McLarnon (NESO)" w:date="2024-11-18T11:41:00Z">
            <w:rPr>
              <w:color w:val="auto"/>
            </w:rPr>
          </w:rPrChange>
        </w:rPr>
        <w:t xml:space="preserve"> at 48Hz</w:t>
      </w:r>
      <w:r w:rsidR="000226A1" w:rsidRPr="00646B9F">
        <w:rPr>
          <w:rFonts w:ascii="Poppins" w:hAnsi="Poppins"/>
          <w:color w:val="auto"/>
          <w:rPrChange w:id="2087" w:author="Stuart McLarnon (NESO)" w:date="2024-11-18T11:41:00Z">
            <w:rPr>
              <w:color w:val="auto"/>
            </w:rPr>
          </w:rPrChange>
        </w:rPr>
        <w:t xml:space="preserve">.  </w:t>
      </w:r>
    </w:p>
    <w:p w14:paraId="3E553DEA" w14:textId="77777777" w:rsidR="002962A6" w:rsidRPr="00646B9F" w:rsidRDefault="002962A6" w:rsidP="00157370">
      <w:pPr>
        <w:ind w:left="720" w:hanging="720"/>
        <w:jc w:val="both"/>
        <w:rPr>
          <w:rFonts w:ascii="Poppins" w:hAnsi="Poppins"/>
          <w:color w:val="auto"/>
          <w:rPrChange w:id="2088" w:author="Stuart McLarnon (NESO)" w:date="2024-11-18T11:41:00Z">
            <w:rPr>
              <w:color w:val="auto"/>
            </w:rPr>
          </w:rPrChange>
        </w:rPr>
      </w:pPr>
    </w:p>
    <w:tbl>
      <w:tblPr>
        <w:tblStyle w:val="TableGrid1"/>
        <w:tblW w:w="6775" w:type="dxa"/>
        <w:tblInd w:w="279" w:type="dxa"/>
        <w:tblLayout w:type="fixed"/>
        <w:tblLook w:val="04A0" w:firstRow="1" w:lastRow="0" w:firstColumn="1" w:lastColumn="0" w:noHBand="0" w:noVBand="1"/>
        <w:tblPrChange w:id="2089" w:author="Stuart McLarnon (NESO)" w:date="2025-01-22T13:26:00Z" w16du:dateUtc="2025-01-22T13:26:00Z">
          <w:tblPr>
            <w:tblStyle w:val="TableGrid1"/>
            <w:tblW w:w="6237" w:type="dxa"/>
            <w:tblInd w:w="817" w:type="dxa"/>
            <w:tblLayout w:type="fixed"/>
            <w:tblLook w:val="04A0" w:firstRow="1" w:lastRow="0" w:firstColumn="1" w:lastColumn="0" w:noHBand="0" w:noVBand="1"/>
          </w:tblPr>
        </w:tblPrChange>
      </w:tblPr>
      <w:tblGrid>
        <w:gridCol w:w="2835"/>
        <w:gridCol w:w="1701"/>
        <w:gridCol w:w="2239"/>
        <w:tblGridChange w:id="2090">
          <w:tblGrid>
            <w:gridCol w:w="2152"/>
            <w:gridCol w:w="683"/>
            <w:gridCol w:w="1701"/>
            <w:gridCol w:w="622"/>
            <w:gridCol w:w="1247"/>
            <w:gridCol w:w="370"/>
            <w:gridCol w:w="1614"/>
          </w:tblGrid>
        </w:tblGridChange>
      </w:tblGrid>
      <w:tr w:rsidR="00646B9F" w:rsidRPr="00824C7F" w14:paraId="37E48DAA" w14:textId="77777777" w:rsidTr="004A6DAA">
        <w:trPr>
          <w:trPrChange w:id="2091" w:author="Stuart McLarnon (NESO)" w:date="2025-01-22T13:26:00Z" w16du:dateUtc="2025-01-22T13:26:00Z">
            <w:trPr>
              <w:gridBefore w:val="1"/>
            </w:trPr>
          </w:trPrChange>
        </w:trPr>
        <w:tc>
          <w:tcPr>
            <w:tcW w:w="2835" w:type="dxa"/>
            <w:tcPrChange w:id="2092" w:author="Stuart McLarnon (NESO)" w:date="2025-01-22T13:26:00Z" w16du:dateUtc="2025-01-22T13:26:00Z">
              <w:tcPr>
                <w:tcW w:w="3006" w:type="dxa"/>
                <w:gridSpan w:val="3"/>
              </w:tcPr>
            </w:tcPrChange>
          </w:tcPr>
          <w:p w14:paraId="1D7E8491" w14:textId="5789A5AA" w:rsidR="002962A6" w:rsidRPr="00824C7F" w:rsidRDefault="002962A6" w:rsidP="002962A6">
            <w:pPr>
              <w:spacing w:before="120" w:after="120"/>
              <w:jc w:val="both"/>
              <w:rPr>
                <w:rFonts w:ascii="Poppins" w:hAnsi="Poppins"/>
                <w:b/>
                <w:color w:val="auto"/>
                <w:sz w:val="20"/>
                <w:szCs w:val="20"/>
                <w:rPrChange w:id="2093" w:author="Stuart McLarnon (NESO)" w:date="2025-01-30T14:14:00Z" w16du:dateUtc="2025-01-30T14:14:00Z">
                  <w:rPr>
                    <w:rFonts w:asciiTheme="minorHAnsi" w:hAnsiTheme="minorHAnsi"/>
                    <w:b/>
                    <w:sz w:val="20"/>
                  </w:rPr>
                </w:rPrChange>
              </w:rPr>
            </w:pPr>
            <w:r w:rsidRPr="00824C7F">
              <w:rPr>
                <w:rFonts w:ascii="Poppins" w:hAnsi="Poppins"/>
                <w:b/>
                <w:color w:val="auto"/>
                <w:rPrChange w:id="2094" w:author="Stuart McLarnon (NESO)" w:date="2025-01-30T14:14:00Z" w16du:dateUtc="2025-01-30T14:14:00Z">
                  <w:rPr>
                    <w:b/>
                  </w:rPr>
                </w:rPrChange>
              </w:rPr>
              <w:br w:type="page"/>
              <w:t>Parameter</w:t>
            </w:r>
          </w:p>
        </w:tc>
        <w:tc>
          <w:tcPr>
            <w:tcW w:w="1701" w:type="dxa"/>
            <w:tcPrChange w:id="2095" w:author="Stuart McLarnon (NESO)" w:date="2025-01-22T13:26:00Z" w16du:dateUtc="2025-01-22T13:26:00Z">
              <w:tcPr>
                <w:tcW w:w="1247" w:type="dxa"/>
              </w:tcPr>
            </w:tcPrChange>
          </w:tcPr>
          <w:p w14:paraId="62B1EAC1" w14:textId="2E6F3CC6" w:rsidR="002962A6" w:rsidRPr="00824C7F" w:rsidRDefault="002962A6" w:rsidP="002962A6">
            <w:pPr>
              <w:spacing w:before="120" w:after="120"/>
              <w:jc w:val="both"/>
              <w:rPr>
                <w:rFonts w:ascii="Poppins" w:hAnsi="Poppins"/>
                <w:b/>
                <w:color w:val="auto"/>
                <w:sz w:val="20"/>
                <w:szCs w:val="20"/>
                <w:rPrChange w:id="2096" w:author="Stuart McLarnon (NESO)" w:date="2025-01-30T14:14:00Z" w16du:dateUtc="2025-01-30T14:14:00Z">
                  <w:rPr>
                    <w:rFonts w:asciiTheme="minorHAnsi" w:hAnsiTheme="minorHAnsi"/>
                    <w:b/>
                    <w:sz w:val="20"/>
                  </w:rPr>
                </w:rPrChange>
              </w:rPr>
            </w:pPr>
            <w:r w:rsidRPr="00824C7F">
              <w:rPr>
                <w:rFonts w:ascii="Poppins" w:hAnsi="Poppins"/>
                <w:b/>
                <w:color w:val="auto"/>
                <w:rPrChange w:id="2097" w:author="Stuart McLarnon (NESO)" w:date="2025-01-30T14:14:00Z" w16du:dateUtc="2025-01-30T14:14:00Z">
                  <w:rPr>
                    <w:b/>
                  </w:rPr>
                </w:rPrChange>
              </w:rPr>
              <w:t xml:space="preserve">Frequency </w:t>
            </w:r>
          </w:p>
        </w:tc>
        <w:tc>
          <w:tcPr>
            <w:tcW w:w="2239" w:type="dxa"/>
            <w:tcPrChange w:id="2098" w:author="Stuart McLarnon (NESO)" w:date="2025-01-22T13:26:00Z" w16du:dateUtc="2025-01-22T13:26:00Z">
              <w:tcPr>
                <w:tcW w:w="1984" w:type="dxa"/>
                <w:gridSpan w:val="2"/>
              </w:tcPr>
            </w:tcPrChange>
          </w:tcPr>
          <w:p w14:paraId="1C16F5E8" w14:textId="77777777" w:rsidR="002962A6" w:rsidRPr="00824C7F" w:rsidRDefault="002962A6" w:rsidP="002962A6">
            <w:pPr>
              <w:spacing w:before="120" w:after="120"/>
              <w:jc w:val="both"/>
              <w:rPr>
                <w:rFonts w:ascii="Poppins" w:hAnsi="Poppins"/>
                <w:b/>
                <w:color w:val="auto"/>
                <w:sz w:val="20"/>
                <w:szCs w:val="20"/>
                <w:rPrChange w:id="2099" w:author="Stuart McLarnon (NESO)" w:date="2025-01-30T14:14:00Z" w16du:dateUtc="2025-01-30T14:14:00Z">
                  <w:rPr>
                    <w:rFonts w:asciiTheme="minorHAnsi" w:hAnsiTheme="minorHAnsi"/>
                    <w:b/>
                    <w:sz w:val="20"/>
                  </w:rPr>
                </w:rPrChange>
              </w:rPr>
            </w:pPr>
            <w:r w:rsidRPr="00824C7F">
              <w:rPr>
                <w:rFonts w:ascii="Poppins" w:hAnsi="Poppins"/>
                <w:b/>
                <w:color w:val="auto"/>
                <w:rPrChange w:id="2100" w:author="Stuart McLarnon (NESO)" w:date="2025-01-30T14:14:00Z" w16du:dateUtc="2025-01-30T14:14:00Z">
                  <w:rPr>
                    <w:b/>
                  </w:rPr>
                </w:rPrChange>
              </w:rPr>
              <w:t>Measuring Unit</w:t>
            </w:r>
          </w:p>
        </w:tc>
      </w:tr>
      <w:tr w:rsidR="00646B9F" w:rsidRPr="00824C7F" w14:paraId="67EFAF65" w14:textId="77777777" w:rsidTr="004A6DAA">
        <w:trPr>
          <w:trPrChange w:id="2101" w:author="Stuart McLarnon (NESO)" w:date="2025-01-22T13:26:00Z" w16du:dateUtc="2025-01-22T13:26:00Z">
            <w:trPr>
              <w:gridBefore w:val="1"/>
            </w:trPr>
          </w:trPrChange>
        </w:trPr>
        <w:tc>
          <w:tcPr>
            <w:tcW w:w="2835" w:type="dxa"/>
            <w:tcPrChange w:id="2102" w:author="Stuart McLarnon (NESO)" w:date="2025-01-22T13:26:00Z" w16du:dateUtc="2025-01-22T13:26:00Z">
              <w:tcPr>
                <w:tcW w:w="3006" w:type="dxa"/>
                <w:gridSpan w:val="3"/>
              </w:tcPr>
            </w:tcPrChange>
          </w:tcPr>
          <w:p w14:paraId="561B7811" w14:textId="77777777" w:rsidR="002962A6" w:rsidRPr="00824C7F" w:rsidRDefault="002962A6" w:rsidP="002962A6">
            <w:pPr>
              <w:spacing w:before="120" w:after="120"/>
              <w:jc w:val="both"/>
              <w:rPr>
                <w:rFonts w:ascii="Poppins" w:hAnsi="Poppins"/>
                <w:color w:val="auto"/>
                <w:sz w:val="20"/>
                <w:szCs w:val="20"/>
                <w:rPrChange w:id="2103" w:author="Stuart McLarnon (NESO)" w:date="2025-01-30T14:14:00Z" w16du:dateUtc="2025-01-30T14:14:00Z">
                  <w:rPr>
                    <w:rFonts w:asciiTheme="minorHAnsi" w:hAnsiTheme="minorHAnsi"/>
                    <w:sz w:val="20"/>
                  </w:rPr>
                </w:rPrChange>
              </w:rPr>
            </w:pPr>
            <w:r w:rsidRPr="00824C7F">
              <w:rPr>
                <w:rFonts w:ascii="Poppins" w:hAnsi="Poppins"/>
                <w:color w:val="auto"/>
                <w:rPrChange w:id="2104" w:author="Stuart McLarnon (NESO)" w:date="2025-01-30T14:14:00Z" w16du:dateUtc="2025-01-30T14:14:00Z">
                  <w:rPr/>
                </w:rPrChange>
              </w:rPr>
              <w:t xml:space="preserve">Demand disconnection starting mandatory level: </w:t>
            </w:r>
          </w:p>
          <w:p w14:paraId="76D9FEB0" w14:textId="77777777" w:rsidR="002962A6" w:rsidRPr="00824C7F" w:rsidRDefault="002962A6" w:rsidP="002962A6">
            <w:pPr>
              <w:spacing w:before="120" w:after="120"/>
              <w:jc w:val="both"/>
              <w:rPr>
                <w:rFonts w:ascii="Poppins" w:hAnsi="Poppins"/>
                <w:color w:val="auto"/>
                <w:sz w:val="20"/>
                <w:szCs w:val="20"/>
                <w:rPrChange w:id="2105" w:author="Stuart McLarnon (NESO)" w:date="2025-01-30T14:14:00Z" w16du:dateUtc="2025-01-30T14:14:00Z">
                  <w:rPr>
                    <w:rFonts w:asciiTheme="minorHAnsi" w:hAnsiTheme="minorHAnsi"/>
                    <w:sz w:val="20"/>
                  </w:rPr>
                </w:rPrChange>
              </w:rPr>
            </w:pPr>
            <w:r w:rsidRPr="00824C7F">
              <w:rPr>
                <w:rFonts w:ascii="Poppins" w:hAnsi="Poppins"/>
                <w:color w:val="auto"/>
                <w:rPrChange w:id="2106" w:author="Stuart McLarnon (NESO)" w:date="2025-01-30T14:14:00Z" w16du:dateUtc="2025-01-30T14:14:00Z">
                  <w:rPr/>
                </w:rPrChange>
              </w:rPr>
              <w:t>Frequency</w:t>
            </w:r>
          </w:p>
        </w:tc>
        <w:tc>
          <w:tcPr>
            <w:tcW w:w="1701" w:type="dxa"/>
            <w:tcPrChange w:id="2107" w:author="Stuart McLarnon (NESO)" w:date="2025-01-22T13:26:00Z" w16du:dateUtc="2025-01-22T13:26:00Z">
              <w:tcPr>
                <w:tcW w:w="1247" w:type="dxa"/>
              </w:tcPr>
            </w:tcPrChange>
          </w:tcPr>
          <w:p w14:paraId="21E00360" w14:textId="77777777" w:rsidR="002962A6" w:rsidRPr="00824C7F" w:rsidRDefault="002962A6" w:rsidP="002962A6">
            <w:pPr>
              <w:spacing w:before="120" w:after="120"/>
              <w:jc w:val="both"/>
              <w:rPr>
                <w:rFonts w:ascii="Poppins" w:hAnsi="Poppins"/>
                <w:color w:val="auto"/>
                <w:sz w:val="20"/>
                <w:szCs w:val="20"/>
                <w:rPrChange w:id="2108" w:author="Stuart McLarnon (NESO)" w:date="2025-01-30T14:14:00Z" w16du:dateUtc="2025-01-30T14:14:00Z">
                  <w:rPr>
                    <w:rFonts w:asciiTheme="minorHAnsi" w:hAnsiTheme="minorHAnsi"/>
                    <w:sz w:val="20"/>
                  </w:rPr>
                </w:rPrChange>
              </w:rPr>
            </w:pPr>
            <w:r w:rsidRPr="00824C7F">
              <w:rPr>
                <w:rFonts w:ascii="Poppins" w:hAnsi="Poppins"/>
                <w:color w:val="auto"/>
                <w:rPrChange w:id="2109" w:author="Stuart McLarnon (NESO)" w:date="2025-01-30T14:14:00Z" w16du:dateUtc="2025-01-30T14:14:00Z">
                  <w:rPr/>
                </w:rPrChange>
              </w:rPr>
              <w:t>48.8</w:t>
            </w:r>
          </w:p>
        </w:tc>
        <w:tc>
          <w:tcPr>
            <w:tcW w:w="2239" w:type="dxa"/>
            <w:tcPrChange w:id="2110" w:author="Stuart McLarnon (NESO)" w:date="2025-01-22T13:26:00Z" w16du:dateUtc="2025-01-22T13:26:00Z">
              <w:tcPr>
                <w:tcW w:w="1984" w:type="dxa"/>
                <w:gridSpan w:val="2"/>
              </w:tcPr>
            </w:tcPrChange>
          </w:tcPr>
          <w:p w14:paraId="3553B912" w14:textId="77777777" w:rsidR="002962A6" w:rsidRPr="00824C7F" w:rsidRDefault="002962A6" w:rsidP="002962A6">
            <w:pPr>
              <w:spacing w:before="120" w:after="120"/>
              <w:jc w:val="both"/>
              <w:rPr>
                <w:rFonts w:ascii="Poppins" w:hAnsi="Poppins"/>
                <w:color w:val="auto"/>
                <w:sz w:val="20"/>
                <w:szCs w:val="20"/>
                <w:rPrChange w:id="2111" w:author="Stuart McLarnon (NESO)" w:date="2025-01-30T14:14:00Z" w16du:dateUtc="2025-01-30T14:14:00Z">
                  <w:rPr>
                    <w:rFonts w:asciiTheme="minorHAnsi" w:hAnsiTheme="minorHAnsi"/>
                    <w:sz w:val="20"/>
                  </w:rPr>
                </w:rPrChange>
              </w:rPr>
            </w:pPr>
            <w:r w:rsidRPr="00824C7F">
              <w:rPr>
                <w:rFonts w:ascii="Poppins" w:hAnsi="Poppins"/>
                <w:color w:val="auto"/>
                <w:rPrChange w:id="2112" w:author="Stuart McLarnon (NESO)" w:date="2025-01-30T14:14:00Z" w16du:dateUtc="2025-01-30T14:14:00Z">
                  <w:rPr/>
                </w:rPrChange>
              </w:rPr>
              <w:t>Hz</w:t>
            </w:r>
          </w:p>
        </w:tc>
      </w:tr>
      <w:tr w:rsidR="00646B9F" w:rsidRPr="00824C7F" w14:paraId="02050DDD" w14:textId="77777777" w:rsidTr="004A6DAA">
        <w:trPr>
          <w:trPrChange w:id="2113" w:author="Stuart McLarnon (NESO)" w:date="2025-01-22T13:26:00Z" w16du:dateUtc="2025-01-22T13:26:00Z">
            <w:trPr>
              <w:gridBefore w:val="1"/>
            </w:trPr>
          </w:trPrChange>
        </w:trPr>
        <w:tc>
          <w:tcPr>
            <w:tcW w:w="2835" w:type="dxa"/>
            <w:tcPrChange w:id="2114" w:author="Stuart McLarnon (NESO)" w:date="2025-01-22T13:26:00Z" w16du:dateUtc="2025-01-22T13:26:00Z">
              <w:tcPr>
                <w:tcW w:w="3006" w:type="dxa"/>
                <w:gridSpan w:val="3"/>
              </w:tcPr>
            </w:tcPrChange>
          </w:tcPr>
          <w:p w14:paraId="712896F2" w14:textId="77777777" w:rsidR="002962A6" w:rsidRPr="00824C7F" w:rsidRDefault="002962A6" w:rsidP="002962A6">
            <w:pPr>
              <w:spacing w:before="120" w:after="120"/>
              <w:jc w:val="both"/>
              <w:rPr>
                <w:rFonts w:ascii="Poppins" w:hAnsi="Poppins"/>
                <w:color w:val="auto"/>
                <w:sz w:val="20"/>
                <w:szCs w:val="20"/>
                <w:rPrChange w:id="2115" w:author="Stuart McLarnon (NESO)" w:date="2025-01-30T14:14:00Z" w16du:dateUtc="2025-01-30T14:14:00Z">
                  <w:rPr>
                    <w:rFonts w:asciiTheme="minorHAnsi" w:hAnsiTheme="minorHAnsi"/>
                    <w:sz w:val="20"/>
                  </w:rPr>
                </w:rPrChange>
              </w:rPr>
            </w:pPr>
            <w:r w:rsidRPr="00824C7F">
              <w:rPr>
                <w:rFonts w:ascii="Poppins" w:hAnsi="Poppins"/>
                <w:color w:val="auto"/>
                <w:rPrChange w:id="2116" w:author="Stuart McLarnon (NESO)" w:date="2025-01-30T14:14:00Z" w16du:dateUtc="2025-01-30T14:14:00Z">
                  <w:rPr/>
                </w:rPrChange>
              </w:rPr>
              <w:t xml:space="preserve">Demand disconnection starting mandatory level: </w:t>
            </w:r>
          </w:p>
          <w:p w14:paraId="3D33B946" w14:textId="77777777" w:rsidR="002962A6" w:rsidRPr="00824C7F" w:rsidRDefault="002962A6" w:rsidP="002962A6">
            <w:pPr>
              <w:spacing w:before="120" w:after="120"/>
              <w:jc w:val="both"/>
              <w:rPr>
                <w:rFonts w:ascii="Poppins" w:hAnsi="Poppins"/>
                <w:color w:val="auto"/>
                <w:sz w:val="20"/>
                <w:szCs w:val="20"/>
                <w:rPrChange w:id="2117" w:author="Stuart McLarnon (NESO)" w:date="2025-01-30T14:14:00Z" w16du:dateUtc="2025-01-30T14:14:00Z">
                  <w:rPr>
                    <w:rFonts w:asciiTheme="minorHAnsi" w:hAnsiTheme="minorHAnsi"/>
                    <w:sz w:val="20"/>
                  </w:rPr>
                </w:rPrChange>
              </w:rPr>
            </w:pPr>
            <w:r w:rsidRPr="00824C7F">
              <w:rPr>
                <w:rFonts w:ascii="Poppins" w:hAnsi="Poppins"/>
                <w:color w:val="auto"/>
                <w:rPrChange w:id="2118" w:author="Stuart McLarnon (NESO)" w:date="2025-01-30T14:14:00Z" w16du:dateUtc="2025-01-30T14:14:00Z">
                  <w:rPr/>
                </w:rPrChange>
              </w:rPr>
              <w:t>Demand to be disconnected</w:t>
            </w:r>
          </w:p>
        </w:tc>
        <w:tc>
          <w:tcPr>
            <w:tcW w:w="1701" w:type="dxa"/>
            <w:tcPrChange w:id="2119" w:author="Stuart McLarnon (NESO)" w:date="2025-01-22T13:26:00Z" w16du:dateUtc="2025-01-22T13:26:00Z">
              <w:tcPr>
                <w:tcW w:w="1247" w:type="dxa"/>
              </w:tcPr>
            </w:tcPrChange>
          </w:tcPr>
          <w:p w14:paraId="47AAE826" w14:textId="77777777" w:rsidR="002962A6" w:rsidRPr="00824C7F" w:rsidRDefault="002962A6" w:rsidP="002962A6">
            <w:pPr>
              <w:spacing w:before="120" w:after="120"/>
              <w:jc w:val="both"/>
              <w:rPr>
                <w:rFonts w:ascii="Poppins" w:hAnsi="Poppins"/>
                <w:color w:val="auto"/>
                <w:sz w:val="20"/>
                <w:szCs w:val="20"/>
                <w:rPrChange w:id="2120" w:author="Stuart McLarnon (NESO)" w:date="2025-01-30T14:14:00Z" w16du:dateUtc="2025-01-30T14:14:00Z">
                  <w:rPr>
                    <w:rFonts w:asciiTheme="minorHAnsi" w:hAnsiTheme="minorHAnsi"/>
                    <w:sz w:val="20"/>
                  </w:rPr>
                </w:rPrChange>
              </w:rPr>
            </w:pPr>
            <w:r w:rsidRPr="00824C7F">
              <w:rPr>
                <w:rFonts w:ascii="Poppins" w:hAnsi="Poppins"/>
                <w:color w:val="auto"/>
                <w:rPrChange w:id="2121" w:author="Stuart McLarnon (NESO)" w:date="2025-01-30T14:14:00Z" w16du:dateUtc="2025-01-30T14:14:00Z">
                  <w:rPr/>
                </w:rPrChange>
              </w:rPr>
              <w:t>5</w:t>
            </w:r>
          </w:p>
        </w:tc>
        <w:tc>
          <w:tcPr>
            <w:tcW w:w="2239" w:type="dxa"/>
            <w:tcPrChange w:id="2122" w:author="Stuart McLarnon (NESO)" w:date="2025-01-22T13:26:00Z" w16du:dateUtc="2025-01-22T13:26:00Z">
              <w:tcPr>
                <w:tcW w:w="1984" w:type="dxa"/>
                <w:gridSpan w:val="2"/>
              </w:tcPr>
            </w:tcPrChange>
          </w:tcPr>
          <w:p w14:paraId="3EB6B330" w14:textId="77777777" w:rsidR="002962A6" w:rsidRPr="00824C7F" w:rsidRDefault="002962A6" w:rsidP="002962A6">
            <w:pPr>
              <w:spacing w:before="120" w:after="120"/>
              <w:jc w:val="both"/>
              <w:rPr>
                <w:rFonts w:ascii="Poppins" w:hAnsi="Poppins"/>
                <w:color w:val="auto"/>
                <w:sz w:val="20"/>
                <w:szCs w:val="20"/>
                <w:rPrChange w:id="2123" w:author="Stuart McLarnon (NESO)" w:date="2025-01-30T14:14:00Z" w16du:dateUtc="2025-01-30T14:14:00Z">
                  <w:rPr>
                    <w:rFonts w:asciiTheme="minorHAnsi" w:hAnsiTheme="minorHAnsi"/>
                    <w:sz w:val="20"/>
                  </w:rPr>
                </w:rPrChange>
              </w:rPr>
            </w:pPr>
            <w:r w:rsidRPr="00824C7F">
              <w:rPr>
                <w:rFonts w:ascii="Poppins" w:hAnsi="Poppins"/>
                <w:color w:val="auto"/>
                <w:rPrChange w:id="2124" w:author="Stuart McLarnon (NESO)" w:date="2025-01-30T14:14:00Z" w16du:dateUtc="2025-01-30T14:14:00Z">
                  <w:rPr/>
                </w:rPrChange>
              </w:rPr>
              <w:t>% of the Total Load at national level</w:t>
            </w:r>
          </w:p>
        </w:tc>
      </w:tr>
      <w:tr w:rsidR="00646B9F" w:rsidRPr="00824C7F" w14:paraId="275BD0C0" w14:textId="77777777" w:rsidTr="004A6DAA">
        <w:trPr>
          <w:trPrChange w:id="2125" w:author="Stuart McLarnon (NESO)" w:date="2025-01-22T13:26:00Z" w16du:dateUtc="2025-01-22T13:26:00Z">
            <w:trPr>
              <w:gridBefore w:val="1"/>
            </w:trPr>
          </w:trPrChange>
        </w:trPr>
        <w:tc>
          <w:tcPr>
            <w:tcW w:w="2835" w:type="dxa"/>
            <w:tcPrChange w:id="2126" w:author="Stuart McLarnon (NESO)" w:date="2025-01-22T13:26:00Z" w16du:dateUtc="2025-01-22T13:26:00Z">
              <w:tcPr>
                <w:tcW w:w="3006" w:type="dxa"/>
                <w:gridSpan w:val="3"/>
              </w:tcPr>
            </w:tcPrChange>
          </w:tcPr>
          <w:p w14:paraId="16F17E1A" w14:textId="77777777" w:rsidR="002962A6" w:rsidRPr="00824C7F" w:rsidRDefault="002962A6" w:rsidP="002962A6">
            <w:pPr>
              <w:spacing w:before="120" w:after="120"/>
              <w:jc w:val="both"/>
              <w:rPr>
                <w:rFonts w:ascii="Poppins" w:hAnsi="Poppins"/>
                <w:color w:val="auto"/>
                <w:sz w:val="20"/>
                <w:szCs w:val="20"/>
                <w:rPrChange w:id="2127" w:author="Stuart McLarnon (NESO)" w:date="2025-01-30T14:14:00Z" w16du:dateUtc="2025-01-30T14:14:00Z">
                  <w:rPr>
                    <w:rFonts w:asciiTheme="minorHAnsi" w:hAnsiTheme="minorHAnsi"/>
                    <w:sz w:val="20"/>
                  </w:rPr>
                </w:rPrChange>
              </w:rPr>
            </w:pPr>
            <w:r w:rsidRPr="00824C7F">
              <w:rPr>
                <w:rFonts w:ascii="Poppins" w:hAnsi="Poppins"/>
                <w:color w:val="auto"/>
                <w:rPrChange w:id="2128" w:author="Stuart McLarnon (NESO)" w:date="2025-01-30T14:14:00Z" w16du:dateUtc="2025-01-30T14:14:00Z">
                  <w:rPr/>
                </w:rPrChange>
              </w:rPr>
              <w:t xml:space="preserve">Demand disconnection final mandatory level: </w:t>
            </w:r>
          </w:p>
          <w:p w14:paraId="497F625F" w14:textId="77777777" w:rsidR="002962A6" w:rsidRPr="00824C7F" w:rsidRDefault="002962A6" w:rsidP="002962A6">
            <w:pPr>
              <w:spacing w:before="120" w:after="120"/>
              <w:jc w:val="both"/>
              <w:rPr>
                <w:rFonts w:ascii="Poppins" w:hAnsi="Poppins"/>
                <w:color w:val="auto"/>
                <w:sz w:val="20"/>
                <w:szCs w:val="20"/>
                <w:rPrChange w:id="2129" w:author="Stuart McLarnon (NESO)" w:date="2025-01-30T14:14:00Z" w16du:dateUtc="2025-01-30T14:14:00Z">
                  <w:rPr>
                    <w:rFonts w:asciiTheme="minorHAnsi" w:hAnsiTheme="minorHAnsi"/>
                    <w:sz w:val="20"/>
                  </w:rPr>
                </w:rPrChange>
              </w:rPr>
            </w:pPr>
            <w:r w:rsidRPr="00824C7F">
              <w:rPr>
                <w:rFonts w:ascii="Poppins" w:hAnsi="Poppins"/>
                <w:color w:val="auto"/>
                <w:rPrChange w:id="2130" w:author="Stuart McLarnon (NESO)" w:date="2025-01-30T14:14:00Z" w16du:dateUtc="2025-01-30T14:14:00Z">
                  <w:rPr/>
                </w:rPrChange>
              </w:rPr>
              <w:t>Frequency</w:t>
            </w:r>
          </w:p>
        </w:tc>
        <w:tc>
          <w:tcPr>
            <w:tcW w:w="1701" w:type="dxa"/>
            <w:tcPrChange w:id="2131" w:author="Stuart McLarnon (NESO)" w:date="2025-01-22T13:26:00Z" w16du:dateUtc="2025-01-22T13:26:00Z">
              <w:tcPr>
                <w:tcW w:w="1247" w:type="dxa"/>
              </w:tcPr>
            </w:tcPrChange>
          </w:tcPr>
          <w:p w14:paraId="6A7DDBF8" w14:textId="77777777" w:rsidR="002962A6" w:rsidRPr="00824C7F" w:rsidRDefault="002962A6" w:rsidP="002962A6">
            <w:pPr>
              <w:spacing w:before="120" w:after="120"/>
              <w:jc w:val="both"/>
              <w:rPr>
                <w:rFonts w:ascii="Poppins" w:hAnsi="Poppins"/>
                <w:color w:val="auto"/>
                <w:sz w:val="20"/>
                <w:szCs w:val="20"/>
                <w:rPrChange w:id="2132" w:author="Stuart McLarnon (NESO)" w:date="2025-01-30T14:14:00Z" w16du:dateUtc="2025-01-30T14:14:00Z">
                  <w:rPr>
                    <w:rFonts w:asciiTheme="minorHAnsi" w:hAnsiTheme="minorHAnsi"/>
                    <w:sz w:val="20"/>
                  </w:rPr>
                </w:rPrChange>
              </w:rPr>
            </w:pPr>
            <w:r w:rsidRPr="00824C7F">
              <w:rPr>
                <w:rFonts w:ascii="Poppins" w:hAnsi="Poppins"/>
                <w:color w:val="auto"/>
                <w:rPrChange w:id="2133" w:author="Stuart McLarnon (NESO)" w:date="2025-01-30T14:14:00Z" w16du:dateUtc="2025-01-30T14:14:00Z">
                  <w:rPr/>
                </w:rPrChange>
              </w:rPr>
              <w:t>48</w:t>
            </w:r>
          </w:p>
        </w:tc>
        <w:tc>
          <w:tcPr>
            <w:tcW w:w="2239" w:type="dxa"/>
            <w:tcPrChange w:id="2134" w:author="Stuart McLarnon (NESO)" w:date="2025-01-22T13:26:00Z" w16du:dateUtc="2025-01-22T13:26:00Z">
              <w:tcPr>
                <w:tcW w:w="1984" w:type="dxa"/>
                <w:gridSpan w:val="2"/>
              </w:tcPr>
            </w:tcPrChange>
          </w:tcPr>
          <w:p w14:paraId="57A67177" w14:textId="77777777" w:rsidR="002962A6" w:rsidRPr="00824C7F" w:rsidRDefault="002962A6" w:rsidP="002962A6">
            <w:pPr>
              <w:spacing w:before="120" w:after="120"/>
              <w:jc w:val="both"/>
              <w:rPr>
                <w:rFonts w:ascii="Poppins" w:hAnsi="Poppins"/>
                <w:color w:val="auto"/>
                <w:sz w:val="20"/>
                <w:szCs w:val="20"/>
                <w:rPrChange w:id="2135" w:author="Stuart McLarnon (NESO)" w:date="2025-01-30T14:14:00Z" w16du:dateUtc="2025-01-30T14:14:00Z">
                  <w:rPr>
                    <w:rFonts w:asciiTheme="minorHAnsi" w:hAnsiTheme="minorHAnsi"/>
                    <w:sz w:val="20"/>
                  </w:rPr>
                </w:rPrChange>
              </w:rPr>
            </w:pPr>
            <w:r w:rsidRPr="00824C7F">
              <w:rPr>
                <w:rFonts w:ascii="Poppins" w:hAnsi="Poppins"/>
                <w:color w:val="auto"/>
                <w:rPrChange w:id="2136" w:author="Stuart McLarnon (NESO)" w:date="2025-01-30T14:14:00Z" w16du:dateUtc="2025-01-30T14:14:00Z">
                  <w:rPr/>
                </w:rPrChange>
              </w:rPr>
              <w:t>Hz</w:t>
            </w:r>
          </w:p>
        </w:tc>
      </w:tr>
      <w:tr w:rsidR="00646B9F" w:rsidRPr="00824C7F" w14:paraId="69D4FBF1" w14:textId="77777777" w:rsidTr="004A6DAA">
        <w:trPr>
          <w:trPrChange w:id="2137" w:author="Stuart McLarnon (NESO)" w:date="2025-01-22T13:26:00Z" w16du:dateUtc="2025-01-22T13:26:00Z">
            <w:trPr>
              <w:gridBefore w:val="1"/>
            </w:trPr>
          </w:trPrChange>
        </w:trPr>
        <w:tc>
          <w:tcPr>
            <w:tcW w:w="2835" w:type="dxa"/>
            <w:tcPrChange w:id="2138" w:author="Stuart McLarnon (NESO)" w:date="2025-01-22T13:26:00Z" w16du:dateUtc="2025-01-22T13:26:00Z">
              <w:tcPr>
                <w:tcW w:w="3006" w:type="dxa"/>
                <w:gridSpan w:val="3"/>
              </w:tcPr>
            </w:tcPrChange>
          </w:tcPr>
          <w:p w14:paraId="08642C85" w14:textId="77777777" w:rsidR="002962A6" w:rsidRPr="00824C7F" w:rsidRDefault="002962A6" w:rsidP="002962A6">
            <w:pPr>
              <w:spacing w:before="120" w:after="120"/>
              <w:jc w:val="both"/>
              <w:rPr>
                <w:rFonts w:ascii="Poppins" w:hAnsi="Poppins"/>
                <w:color w:val="auto"/>
                <w:sz w:val="20"/>
                <w:szCs w:val="20"/>
                <w:rPrChange w:id="2139" w:author="Stuart McLarnon (NESO)" w:date="2025-01-30T14:14:00Z" w16du:dateUtc="2025-01-30T14:14:00Z">
                  <w:rPr>
                    <w:rFonts w:asciiTheme="minorHAnsi" w:hAnsiTheme="minorHAnsi"/>
                    <w:sz w:val="20"/>
                  </w:rPr>
                </w:rPrChange>
              </w:rPr>
            </w:pPr>
            <w:r w:rsidRPr="00824C7F">
              <w:rPr>
                <w:rFonts w:ascii="Poppins" w:hAnsi="Poppins"/>
                <w:color w:val="auto"/>
                <w:rPrChange w:id="2140" w:author="Stuart McLarnon (NESO)" w:date="2025-01-30T14:14:00Z" w16du:dateUtc="2025-01-30T14:14:00Z">
                  <w:rPr/>
                </w:rPrChange>
              </w:rPr>
              <w:t xml:space="preserve">Demand disconnection final mandatory level: </w:t>
            </w:r>
          </w:p>
          <w:p w14:paraId="060CAAD5" w14:textId="77777777" w:rsidR="002962A6" w:rsidRPr="00824C7F" w:rsidRDefault="002962A6" w:rsidP="002962A6">
            <w:pPr>
              <w:spacing w:before="120" w:after="120"/>
              <w:jc w:val="both"/>
              <w:rPr>
                <w:rFonts w:ascii="Poppins" w:hAnsi="Poppins"/>
                <w:color w:val="auto"/>
                <w:sz w:val="20"/>
                <w:szCs w:val="20"/>
                <w:rPrChange w:id="2141" w:author="Stuart McLarnon (NESO)" w:date="2025-01-30T14:14:00Z" w16du:dateUtc="2025-01-30T14:14:00Z">
                  <w:rPr>
                    <w:rFonts w:asciiTheme="minorHAnsi" w:hAnsiTheme="minorHAnsi"/>
                    <w:sz w:val="20"/>
                  </w:rPr>
                </w:rPrChange>
              </w:rPr>
            </w:pPr>
            <w:r w:rsidRPr="00824C7F">
              <w:rPr>
                <w:rFonts w:ascii="Poppins" w:hAnsi="Poppins"/>
                <w:color w:val="auto"/>
                <w:rPrChange w:id="2142" w:author="Stuart McLarnon (NESO)" w:date="2025-01-30T14:14:00Z" w16du:dateUtc="2025-01-30T14:14:00Z">
                  <w:rPr/>
                </w:rPrChange>
              </w:rPr>
              <w:t>Cumulative Demand to be disconnected</w:t>
            </w:r>
          </w:p>
        </w:tc>
        <w:tc>
          <w:tcPr>
            <w:tcW w:w="1701" w:type="dxa"/>
            <w:tcPrChange w:id="2143" w:author="Stuart McLarnon (NESO)" w:date="2025-01-22T13:26:00Z" w16du:dateUtc="2025-01-22T13:26:00Z">
              <w:tcPr>
                <w:tcW w:w="1247" w:type="dxa"/>
              </w:tcPr>
            </w:tcPrChange>
          </w:tcPr>
          <w:p w14:paraId="1FE26BD9" w14:textId="77777777" w:rsidR="002962A6" w:rsidRPr="00824C7F" w:rsidRDefault="002962A6" w:rsidP="002962A6">
            <w:pPr>
              <w:spacing w:before="120" w:after="120"/>
              <w:jc w:val="both"/>
              <w:rPr>
                <w:rFonts w:ascii="Poppins" w:hAnsi="Poppins"/>
                <w:color w:val="auto"/>
                <w:sz w:val="20"/>
                <w:szCs w:val="20"/>
                <w:rPrChange w:id="2144" w:author="Stuart McLarnon (NESO)" w:date="2025-01-30T14:14:00Z" w16du:dateUtc="2025-01-30T14:14:00Z">
                  <w:rPr>
                    <w:rFonts w:asciiTheme="minorHAnsi" w:hAnsiTheme="minorHAnsi"/>
                    <w:sz w:val="20"/>
                  </w:rPr>
                </w:rPrChange>
              </w:rPr>
            </w:pPr>
            <w:r w:rsidRPr="00824C7F">
              <w:rPr>
                <w:rFonts w:ascii="Poppins" w:hAnsi="Poppins"/>
                <w:color w:val="auto"/>
                <w:rPrChange w:id="2145" w:author="Stuart McLarnon (NESO)" w:date="2025-01-30T14:14:00Z" w16du:dateUtc="2025-01-30T14:14:00Z">
                  <w:rPr/>
                </w:rPrChange>
              </w:rPr>
              <w:t>50</w:t>
            </w:r>
          </w:p>
        </w:tc>
        <w:tc>
          <w:tcPr>
            <w:tcW w:w="2239" w:type="dxa"/>
            <w:tcPrChange w:id="2146" w:author="Stuart McLarnon (NESO)" w:date="2025-01-22T13:26:00Z" w16du:dateUtc="2025-01-22T13:26:00Z">
              <w:tcPr>
                <w:tcW w:w="1984" w:type="dxa"/>
                <w:gridSpan w:val="2"/>
              </w:tcPr>
            </w:tcPrChange>
          </w:tcPr>
          <w:p w14:paraId="3B6697A9" w14:textId="77777777" w:rsidR="002962A6" w:rsidRPr="00824C7F" w:rsidRDefault="002962A6" w:rsidP="002962A6">
            <w:pPr>
              <w:spacing w:before="120" w:after="120"/>
              <w:jc w:val="both"/>
              <w:rPr>
                <w:rFonts w:ascii="Poppins" w:hAnsi="Poppins"/>
                <w:color w:val="auto"/>
                <w:sz w:val="20"/>
                <w:szCs w:val="20"/>
                <w:rPrChange w:id="2147" w:author="Stuart McLarnon (NESO)" w:date="2025-01-30T14:14:00Z" w16du:dateUtc="2025-01-30T14:14:00Z">
                  <w:rPr>
                    <w:rFonts w:asciiTheme="minorHAnsi" w:hAnsiTheme="minorHAnsi"/>
                    <w:sz w:val="20"/>
                  </w:rPr>
                </w:rPrChange>
              </w:rPr>
            </w:pPr>
            <w:r w:rsidRPr="00824C7F">
              <w:rPr>
                <w:rFonts w:ascii="Poppins" w:hAnsi="Poppins"/>
                <w:color w:val="auto"/>
                <w:rPrChange w:id="2148" w:author="Stuart McLarnon (NESO)" w:date="2025-01-30T14:14:00Z" w16du:dateUtc="2025-01-30T14:14:00Z">
                  <w:rPr/>
                </w:rPrChange>
              </w:rPr>
              <w:t>% of the Total Load at national level</w:t>
            </w:r>
          </w:p>
        </w:tc>
      </w:tr>
      <w:tr w:rsidR="00646B9F" w:rsidRPr="00824C7F" w14:paraId="41505B51" w14:textId="77777777" w:rsidTr="004A6DAA">
        <w:trPr>
          <w:trPrChange w:id="2149" w:author="Stuart McLarnon (NESO)" w:date="2025-01-22T13:26:00Z" w16du:dateUtc="2025-01-22T13:26:00Z">
            <w:trPr>
              <w:gridBefore w:val="1"/>
            </w:trPr>
          </w:trPrChange>
        </w:trPr>
        <w:tc>
          <w:tcPr>
            <w:tcW w:w="2835" w:type="dxa"/>
            <w:tcPrChange w:id="2150" w:author="Stuart McLarnon (NESO)" w:date="2025-01-22T13:26:00Z" w16du:dateUtc="2025-01-22T13:26:00Z">
              <w:tcPr>
                <w:tcW w:w="3006" w:type="dxa"/>
                <w:gridSpan w:val="3"/>
              </w:tcPr>
            </w:tcPrChange>
          </w:tcPr>
          <w:p w14:paraId="2AD24CAE" w14:textId="77777777" w:rsidR="002962A6" w:rsidRPr="00824C7F" w:rsidRDefault="002962A6" w:rsidP="002962A6">
            <w:pPr>
              <w:spacing w:before="120" w:after="120"/>
              <w:jc w:val="both"/>
              <w:rPr>
                <w:rFonts w:ascii="Poppins" w:hAnsi="Poppins"/>
                <w:color w:val="auto"/>
                <w:sz w:val="20"/>
                <w:szCs w:val="20"/>
                <w:rPrChange w:id="2151" w:author="Stuart McLarnon (NESO)" w:date="2025-01-30T14:14:00Z" w16du:dateUtc="2025-01-30T14:14:00Z">
                  <w:rPr>
                    <w:rFonts w:asciiTheme="minorHAnsi" w:hAnsiTheme="minorHAnsi"/>
                    <w:sz w:val="20"/>
                  </w:rPr>
                </w:rPrChange>
              </w:rPr>
            </w:pPr>
            <w:r w:rsidRPr="00824C7F">
              <w:rPr>
                <w:rFonts w:ascii="Poppins" w:hAnsi="Poppins"/>
                <w:color w:val="auto"/>
                <w:rPrChange w:id="2152" w:author="Stuart McLarnon (NESO)" w:date="2025-01-30T14:14:00Z" w16du:dateUtc="2025-01-30T14:14:00Z">
                  <w:rPr/>
                </w:rPrChange>
              </w:rPr>
              <w:t>Implementation range</w:t>
            </w:r>
          </w:p>
          <w:p w14:paraId="60D479EA" w14:textId="77777777" w:rsidR="002962A6" w:rsidRPr="00824C7F" w:rsidRDefault="002962A6" w:rsidP="002962A6">
            <w:pPr>
              <w:spacing w:before="120" w:after="120"/>
              <w:jc w:val="both"/>
              <w:rPr>
                <w:rFonts w:ascii="Poppins" w:hAnsi="Poppins"/>
                <w:color w:val="auto"/>
                <w:sz w:val="20"/>
                <w:szCs w:val="20"/>
                <w:rPrChange w:id="2153" w:author="Stuart McLarnon (NESO)" w:date="2025-01-30T14:14:00Z" w16du:dateUtc="2025-01-30T14:14:00Z">
                  <w:rPr>
                    <w:rFonts w:asciiTheme="minorHAnsi" w:hAnsiTheme="minorHAnsi"/>
                    <w:sz w:val="20"/>
                  </w:rPr>
                </w:rPrChange>
              </w:rPr>
            </w:pPr>
          </w:p>
        </w:tc>
        <w:tc>
          <w:tcPr>
            <w:tcW w:w="1701" w:type="dxa"/>
            <w:tcPrChange w:id="2154" w:author="Stuart McLarnon (NESO)" w:date="2025-01-22T13:26:00Z" w16du:dateUtc="2025-01-22T13:26:00Z">
              <w:tcPr>
                <w:tcW w:w="1247" w:type="dxa"/>
              </w:tcPr>
            </w:tcPrChange>
          </w:tcPr>
          <w:p w14:paraId="3CE5C7E5" w14:textId="77777777" w:rsidR="002962A6" w:rsidRPr="00824C7F" w:rsidRDefault="002962A6" w:rsidP="002962A6">
            <w:pPr>
              <w:spacing w:before="120" w:after="120"/>
              <w:jc w:val="both"/>
              <w:rPr>
                <w:rFonts w:ascii="Poppins" w:hAnsi="Poppins"/>
                <w:color w:val="auto"/>
                <w:sz w:val="20"/>
                <w:szCs w:val="20"/>
                <w:rPrChange w:id="2155" w:author="Stuart McLarnon (NESO)" w:date="2025-01-30T14:14:00Z" w16du:dateUtc="2025-01-30T14:14:00Z">
                  <w:rPr>
                    <w:rFonts w:asciiTheme="minorHAnsi" w:hAnsiTheme="minorHAnsi"/>
                    <w:sz w:val="20"/>
                  </w:rPr>
                </w:rPrChange>
              </w:rPr>
            </w:pPr>
            <w:r w:rsidRPr="00824C7F">
              <w:rPr>
                <w:rFonts w:ascii="Poppins" w:hAnsi="Poppins"/>
                <w:color w:val="auto"/>
                <w:rPrChange w:id="2156" w:author="Stuart McLarnon (NESO)" w:date="2025-01-30T14:14:00Z" w16du:dateUtc="2025-01-30T14:14:00Z">
                  <w:rPr/>
                </w:rPrChange>
              </w:rPr>
              <w:t>±10</w:t>
            </w:r>
          </w:p>
        </w:tc>
        <w:tc>
          <w:tcPr>
            <w:tcW w:w="2239" w:type="dxa"/>
            <w:tcPrChange w:id="2157" w:author="Stuart McLarnon (NESO)" w:date="2025-01-22T13:26:00Z" w16du:dateUtc="2025-01-22T13:26:00Z">
              <w:tcPr>
                <w:tcW w:w="1984" w:type="dxa"/>
                <w:gridSpan w:val="2"/>
              </w:tcPr>
            </w:tcPrChange>
          </w:tcPr>
          <w:p w14:paraId="69E996F0" w14:textId="77777777" w:rsidR="002962A6" w:rsidRPr="00824C7F" w:rsidRDefault="002962A6" w:rsidP="002962A6">
            <w:pPr>
              <w:spacing w:before="120" w:after="120"/>
              <w:jc w:val="both"/>
              <w:rPr>
                <w:rFonts w:ascii="Poppins" w:hAnsi="Poppins"/>
                <w:color w:val="auto"/>
                <w:sz w:val="20"/>
                <w:szCs w:val="20"/>
                <w:rPrChange w:id="2158" w:author="Stuart McLarnon (NESO)" w:date="2025-01-30T14:14:00Z" w16du:dateUtc="2025-01-30T14:14:00Z">
                  <w:rPr>
                    <w:rFonts w:asciiTheme="minorHAnsi" w:hAnsiTheme="minorHAnsi"/>
                    <w:sz w:val="20"/>
                  </w:rPr>
                </w:rPrChange>
              </w:rPr>
            </w:pPr>
            <w:r w:rsidRPr="00824C7F">
              <w:rPr>
                <w:rFonts w:ascii="Poppins" w:hAnsi="Poppins"/>
                <w:color w:val="auto"/>
                <w:rPrChange w:id="2159" w:author="Stuart McLarnon (NESO)" w:date="2025-01-30T14:14:00Z" w16du:dateUtc="2025-01-30T14:14:00Z">
                  <w:rPr/>
                </w:rPrChange>
              </w:rPr>
              <w:t>% of the Total Load at national level, for a given Frequency</w:t>
            </w:r>
          </w:p>
        </w:tc>
      </w:tr>
      <w:tr w:rsidR="00646B9F" w:rsidRPr="00824C7F" w14:paraId="24BB0343" w14:textId="77777777" w:rsidTr="004A6DAA">
        <w:trPr>
          <w:trPrChange w:id="2160" w:author="Stuart McLarnon (NESO)" w:date="2025-01-22T13:26:00Z" w16du:dateUtc="2025-01-22T13:26:00Z">
            <w:trPr>
              <w:gridBefore w:val="1"/>
            </w:trPr>
          </w:trPrChange>
        </w:trPr>
        <w:tc>
          <w:tcPr>
            <w:tcW w:w="2835" w:type="dxa"/>
            <w:tcPrChange w:id="2161" w:author="Stuart McLarnon (NESO)" w:date="2025-01-22T13:26:00Z" w16du:dateUtc="2025-01-22T13:26:00Z">
              <w:tcPr>
                <w:tcW w:w="3006" w:type="dxa"/>
                <w:gridSpan w:val="3"/>
              </w:tcPr>
            </w:tcPrChange>
          </w:tcPr>
          <w:p w14:paraId="42CBFC01" w14:textId="77777777" w:rsidR="002962A6" w:rsidRPr="00824C7F" w:rsidDel="001B43C9" w:rsidRDefault="002962A6" w:rsidP="002962A6">
            <w:pPr>
              <w:spacing w:before="120" w:after="120"/>
              <w:jc w:val="both"/>
              <w:rPr>
                <w:rFonts w:ascii="Poppins" w:hAnsi="Poppins"/>
                <w:color w:val="auto"/>
                <w:sz w:val="20"/>
                <w:szCs w:val="20"/>
                <w:rPrChange w:id="2162" w:author="Stuart McLarnon (NESO)" w:date="2025-01-30T14:14:00Z" w16du:dateUtc="2025-01-30T14:14:00Z">
                  <w:rPr>
                    <w:rFonts w:asciiTheme="minorHAnsi" w:hAnsiTheme="minorHAnsi"/>
                    <w:sz w:val="20"/>
                  </w:rPr>
                </w:rPrChange>
              </w:rPr>
            </w:pPr>
            <w:r w:rsidRPr="00824C7F">
              <w:rPr>
                <w:rFonts w:ascii="Poppins" w:hAnsi="Poppins"/>
                <w:color w:val="auto"/>
                <w:rPrChange w:id="2163" w:author="Stuart McLarnon (NESO)" w:date="2025-01-30T14:14:00Z" w16du:dateUtc="2025-01-30T14:14:00Z">
                  <w:rPr/>
                </w:rPrChange>
              </w:rPr>
              <w:lastRenderedPageBreak/>
              <w:t>Minimum number of steps to reach the final mandatory level</w:t>
            </w:r>
          </w:p>
        </w:tc>
        <w:tc>
          <w:tcPr>
            <w:tcW w:w="1701" w:type="dxa"/>
            <w:tcPrChange w:id="2164" w:author="Stuart McLarnon (NESO)" w:date="2025-01-22T13:26:00Z" w16du:dateUtc="2025-01-22T13:26:00Z">
              <w:tcPr>
                <w:tcW w:w="1247" w:type="dxa"/>
              </w:tcPr>
            </w:tcPrChange>
          </w:tcPr>
          <w:p w14:paraId="0E1A9CEE" w14:textId="77777777" w:rsidR="002962A6" w:rsidRPr="00824C7F" w:rsidRDefault="002962A6" w:rsidP="002962A6">
            <w:pPr>
              <w:spacing w:before="120" w:after="120"/>
              <w:jc w:val="both"/>
              <w:rPr>
                <w:rFonts w:ascii="Poppins" w:hAnsi="Poppins"/>
                <w:color w:val="auto"/>
                <w:sz w:val="20"/>
                <w:szCs w:val="20"/>
                <w:rPrChange w:id="2165" w:author="Stuart McLarnon (NESO)" w:date="2025-01-30T14:14:00Z" w16du:dateUtc="2025-01-30T14:14:00Z">
                  <w:rPr>
                    <w:rFonts w:asciiTheme="minorHAnsi" w:hAnsiTheme="minorHAnsi"/>
                    <w:sz w:val="20"/>
                  </w:rPr>
                </w:rPrChange>
              </w:rPr>
            </w:pPr>
            <w:r w:rsidRPr="00824C7F">
              <w:rPr>
                <w:rFonts w:ascii="Poppins" w:hAnsi="Poppins"/>
                <w:color w:val="auto"/>
                <w:rPrChange w:id="2166" w:author="Stuart McLarnon (NESO)" w:date="2025-01-30T14:14:00Z" w16du:dateUtc="2025-01-30T14:14:00Z">
                  <w:rPr/>
                </w:rPrChange>
              </w:rPr>
              <w:t>4</w:t>
            </w:r>
          </w:p>
        </w:tc>
        <w:tc>
          <w:tcPr>
            <w:tcW w:w="2239" w:type="dxa"/>
            <w:tcPrChange w:id="2167" w:author="Stuart McLarnon (NESO)" w:date="2025-01-22T13:26:00Z" w16du:dateUtc="2025-01-22T13:26:00Z">
              <w:tcPr>
                <w:tcW w:w="1984" w:type="dxa"/>
                <w:gridSpan w:val="2"/>
              </w:tcPr>
            </w:tcPrChange>
          </w:tcPr>
          <w:p w14:paraId="48D16921" w14:textId="77777777" w:rsidR="002962A6" w:rsidRPr="00824C7F" w:rsidRDefault="002962A6" w:rsidP="002962A6">
            <w:pPr>
              <w:spacing w:before="120" w:after="120"/>
              <w:jc w:val="both"/>
              <w:rPr>
                <w:rFonts w:ascii="Poppins" w:hAnsi="Poppins"/>
                <w:color w:val="auto"/>
                <w:sz w:val="20"/>
                <w:szCs w:val="20"/>
                <w:rPrChange w:id="2168" w:author="Stuart McLarnon (NESO)" w:date="2025-01-30T14:14:00Z" w16du:dateUtc="2025-01-30T14:14:00Z">
                  <w:rPr>
                    <w:rFonts w:asciiTheme="minorHAnsi" w:hAnsiTheme="minorHAnsi"/>
                    <w:sz w:val="20"/>
                  </w:rPr>
                </w:rPrChange>
              </w:rPr>
            </w:pPr>
            <w:r w:rsidRPr="00824C7F">
              <w:rPr>
                <w:rFonts w:ascii="Poppins" w:hAnsi="Poppins"/>
                <w:color w:val="auto"/>
                <w:rPrChange w:id="2169" w:author="Stuart McLarnon (NESO)" w:date="2025-01-30T14:14:00Z" w16du:dateUtc="2025-01-30T14:14:00Z">
                  <w:rPr/>
                </w:rPrChange>
              </w:rPr>
              <w:t>Number of steps</w:t>
            </w:r>
          </w:p>
        </w:tc>
      </w:tr>
      <w:tr w:rsidR="00D70D71" w:rsidRPr="00824C7F" w14:paraId="1340264A" w14:textId="77777777" w:rsidTr="004A6DAA">
        <w:trPr>
          <w:trPrChange w:id="2170" w:author="Stuart McLarnon (NESO)" w:date="2025-01-22T13:26:00Z" w16du:dateUtc="2025-01-22T13:26:00Z">
            <w:trPr>
              <w:gridBefore w:val="1"/>
            </w:trPr>
          </w:trPrChange>
        </w:trPr>
        <w:tc>
          <w:tcPr>
            <w:tcW w:w="2835" w:type="dxa"/>
            <w:hideMark/>
            <w:tcPrChange w:id="2171" w:author="Stuart McLarnon (NESO)" w:date="2025-01-22T13:26:00Z" w16du:dateUtc="2025-01-22T13:26:00Z">
              <w:tcPr>
                <w:tcW w:w="3006" w:type="dxa"/>
                <w:gridSpan w:val="3"/>
                <w:hideMark/>
              </w:tcPr>
            </w:tcPrChange>
          </w:tcPr>
          <w:p w14:paraId="3578E6E0" w14:textId="77777777" w:rsidR="002962A6" w:rsidRPr="00824C7F" w:rsidRDefault="002962A6" w:rsidP="002962A6">
            <w:pPr>
              <w:spacing w:before="120" w:after="120"/>
              <w:jc w:val="both"/>
              <w:rPr>
                <w:rFonts w:ascii="Poppins" w:hAnsi="Poppins"/>
                <w:color w:val="auto"/>
                <w:sz w:val="20"/>
                <w:szCs w:val="20"/>
                <w:rPrChange w:id="2172" w:author="Stuart McLarnon (NESO)" w:date="2025-01-30T14:14:00Z" w16du:dateUtc="2025-01-30T14:14:00Z">
                  <w:rPr>
                    <w:rFonts w:asciiTheme="minorHAnsi" w:hAnsiTheme="minorHAnsi"/>
                    <w:sz w:val="20"/>
                  </w:rPr>
                </w:rPrChange>
              </w:rPr>
            </w:pPr>
            <w:r w:rsidRPr="00824C7F">
              <w:rPr>
                <w:rFonts w:ascii="Poppins" w:hAnsi="Poppins"/>
                <w:color w:val="auto"/>
                <w:rPrChange w:id="2173" w:author="Stuart McLarnon (NESO)" w:date="2025-01-30T14:14:00Z" w16du:dateUtc="2025-01-30T14:14:00Z">
                  <w:rPr/>
                </w:rPrChange>
              </w:rPr>
              <w:t>Maximum Demand disconnection for each step</w:t>
            </w:r>
          </w:p>
        </w:tc>
        <w:tc>
          <w:tcPr>
            <w:tcW w:w="1701" w:type="dxa"/>
            <w:tcPrChange w:id="2174" w:author="Stuart McLarnon (NESO)" w:date="2025-01-22T13:26:00Z" w16du:dateUtc="2025-01-22T13:26:00Z">
              <w:tcPr>
                <w:tcW w:w="1247" w:type="dxa"/>
              </w:tcPr>
            </w:tcPrChange>
          </w:tcPr>
          <w:p w14:paraId="16E72CB4" w14:textId="77777777" w:rsidR="002962A6" w:rsidRPr="00824C7F" w:rsidRDefault="002962A6" w:rsidP="002962A6">
            <w:pPr>
              <w:spacing w:before="120" w:after="120"/>
              <w:jc w:val="both"/>
              <w:rPr>
                <w:rFonts w:ascii="Poppins" w:hAnsi="Poppins"/>
                <w:color w:val="auto"/>
                <w:sz w:val="20"/>
                <w:szCs w:val="20"/>
                <w:rPrChange w:id="2175" w:author="Stuart McLarnon (NESO)" w:date="2025-01-30T14:14:00Z" w16du:dateUtc="2025-01-30T14:14:00Z">
                  <w:rPr>
                    <w:rFonts w:asciiTheme="minorHAnsi" w:hAnsiTheme="minorHAnsi"/>
                    <w:sz w:val="20"/>
                  </w:rPr>
                </w:rPrChange>
              </w:rPr>
            </w:pPr>
            <w:r w:rsidRPr="00824C7F">
              <w:rPr>
                <w:rFonts w:ascii="Poppins" w:hAnsi="Poppins"/>
                <w:color w:val="auto"/>
                <w:rPrChange w:id="2176" w:author="Stuart McLarnon (NESO)" w:date="2025-01-30T14:14:00Z" w16du:dateUtc="2025-01-30T14:14:00Z">
                  <w:rPr/>
                </w:rPrChange>
              </w:rPr>
              <w:t>10</w:t>
            </w:r>
          </w:p>
        </w:tc>
        <w:tc>
          <w:tcPr>
            <w:tcW w:w="2239" w:type="dxa"/>
            <w:hideMark/>
            <w:tcPrChange w:id="2177" w:author="Stuart McLarnon (NESO)" w:date="2025-01-22T13:26:00Z" w16du:dateUtc="2025-01-22T13:26:00Z">
              <w:tcPr>
                <w:tcW w:w="1984" w:type="dxa"/>
                <w:gridSpan w:val="2"/>
                <w:hideMark/>
              </w:tcPr>
            </w:tcPrChange>
          </w:tcPr>
          <w:p w14:paraId="566246BA" w14:textId="77777777" w:rsidR="002962A6" w:rsidRPr="00824C7F" w:rsidRDefault="002962A6" w:rsidP="002962A6">
            <w:pPr>
              <w:spacing w:before="120" w:after="120"/>
              <w:jc w:val="both"/>
              <w:rPr>
                <w:rFonts w:ascii="Poppins" w:hAnsi="Poppins"/>
                <w:color w:val="auto"/>
                <w:sz w:val="20"/>
                <w:szCs w:val="20"/>
                <w:rPrChange w:id="2178" w:author="Stuart McLarnon (NESO)" w:date="2025-01-30T14:14:00Z" w16du:dateUtc="2025-01-30T14:14:00Z">
                  <w:rPr>
                    <w:rFonts w:asciiTheme="minorHAnsi" w:hAnsiTheme="minorHAnsi"/>
                    <w:sz w:val="20"/>
                  </w:rPr>
                </w:rPrChange>
              </w:rPr>
            </w:pPr>
            <w:r w:rsidRPr="00824C7F">
              <w:rPr>
                <w:rFonts w:ascii="Poppins" w:hAnsi="Poppins"/>
                <w:color w:val="auto"/>
                <w:rPrChange w:id="2179" w:author="Stuart McLarnon (NESO)" w:date="2025-01-30T14:14:00Z" w16du:dateUtc="2025-01-30T14:14:00Z">
                  <w:rPr/>
                </w:rPrChange>
              </w:rPr>
              <w:t>% of the Total Load at national level, for a given step</w:t>
            </w:r>
          </w:p>
        </w:tc>
      </w:tr>
    </w:tbl>
    <w:p w14:paraId="4565C006" w14:textId="70708AF3" w:rsidR="000226A1" w:rsidRPr="00646B9F" w:rsidDel="000E37D7" w:rsidRDefault="000226A1" w:rsidP="008F2821">
      <w:pPr>
        <w:jc w:val="both"/>
        <w:rPr>
          <w:del w:id="2180" w:author="Stuart McLarnon (NESO)" w:date="2025-01-30T14:16:00Z" w16du:dateUtc="2025-01-30T14:16:00Z"/>
          <w:rFonts w:ascii="Poppins" w:hAnsi="Poppins"/>
          <w:color w:val="auto"/>
          <w:rPrChange w:id="2181" w:author="Stuart McLarnon (NESO)" w:date="2024-11-18T11:41:00Z">
            <w:rPr>
              <w:del w:id="2182" w:author="Stuart McLarnon (NESO)" w:date="2025-01-30T14:16:00Z" w16du:dateUtc="2025-01-30T14:16:00Z"/>
            </w:rPr>
          </w:rPrChange>
        </w:rPr>
      </w:pPr>
    </w:p>
    <w:p w14:paraId="288F7BFF" w14:textId="35682756" w:rsidR="004571AA" w:rsidRPr="00646B9F" w:rsidDel="004A6DAA" w:rsidRDefault="004571AA">
      <w:pPr>
        <w:rPr>
          <w:del w:id="2183" w:author="Stuart McLarnon (NESO)" w:date="2025-01-22T13:26:00Z" w16du:dateUtc="2025-01-22T13:26:00Z"/>
          <w:rFonts w:ascii="Poppins" w:hAnsi="Poppins"/>
          <w:color w:val="auto"/>
          <w:rPrChange w:id="2184" w:author="Stuart McLarnon (NESO)" w:date="2024-11-18T11:41:00Z">
            <w:rPr>
              <w:del w:id="2185" w:author="Stuart McLarnon (NESO)" w:date="2025-01-22T13:26:00Z" w16du:dateUtc="2025-01-22T13:26:00Z"/>
            </w:rPr>
          </w:rPrChange>
        </w:rPr>
      </w:pPr>
      <w:del w:id="2186" w:author="Stuart McLarnon (NESO)" w:date="2025-01-22T13:26:00Z" w16du:dateUtc="2025-01-22T13:26:00Z">
        <w:r w:rsidRPr="00646B9F" w:rsidDel="004A6DAA">
          <w:rPr>
            <w:rFonts w:ascii="Poppins" w:hAnsi="Poppins"/>
            <w:color w:val="auto"/>
            <w:rPrChange w:id="2187" w:author="Stuart McLarnon (NESO)" w:date="2024-11-18T11:41:00Z">
              <w:rPr/>
            </w:rPrChange>
          </w:rPr>
          <w:delText xml:space="preserve"> </w:delText>
        </w:r>
      </w:del>
    </w:p>
    <w:p w14:paraId="75763374" w14:textId="77777777" w:rsidR="004571AA" w:rsidRPr="00646B9F" w:rsidRDefault="004571AA" w:rsidP="000226A1">
      <w:pPr>
        <w:rPr>
          <w:rFonts w:ascii="Poppins" w:hAnsi="Poppins"/>
          <w:color w:val="auto"/>
          <w:rPrChange w:id="2188" w:author="Stuart McLarnon (NESO)" w:date="2024-11-18T11:41:00Z">
            <w:rPr/>
          </w:rPrChange>
        </w:rPr>
      </w:pPr>
    </w:p>
    <w:p w14:paraId="6B847BE5" w14:textId="29DCCC84" w:rsidR="000226A1" w:rsidRPr="00646B9F" w:rsidRDefault="00F74048" w:rsidP="008F2821">
      <w:pPr>
        <w:ind w:left="720" w:hanging="720"/>
        <w:jc w:val="both"/>
        <w:rPr>
          <w:rFonts w:ascii="Poppins" w:hAnsi="Poppins"/>
          <w:i/>
          <w:color w:val="auto"/>
          <w:rPrChange w:id="2189" w:author="Stuart McLarnon (NESO)" w:date="2024-11-18T11:41:00Z">
            <w:rPr>
              <w:i/>
            </w:rPr>
          </w:rPrChange>
        </w:rPr>
      </w:pPr>
      <w:r w:rsidRPr="00646B9F">
        <w:rPr>
          <w:rFonts w:ascii="Poppins" w:hAnsi="Poppins"/>
          <w:color w:val="auto"/>
          <w:rPrChange w:id="2190" w:author="Stuart McLarnon (NESO)" w:date="2024-11-18T11:41:00Z">
            <w:rPr/>
          </w:rPrChange>
        </w:rPr>
        <w:t>4</w:t>
      </w:r>
      <w:r w:rsidR="000226A1" w:rsidRPr="00646B9F">
        <w:rPr>
          <w:rFonts w:ascii="Poppins" w:hAnsi="Poppins"/>
          <w:color w:val="auto"/>
          <w:rPrChange w:id="2191" w:author="Stuart McLarnon (NESO)" w:date="2024-11-18T11:41:00Z">
            <w:rPr/>
          </w:rPrChange>
        </w:rPr>
        <w:t>.2.2</w:t>
      </w:r>
      <w:r w:rsidR="000226A1" w:rsidRPr="00646B9F">
        <w:rPr>
          <w:rFonts w:ascii="Poppins" w:hAnsi="Poppins"/>
          <w:color w:val="auto"/>
          <w:rPrChange w:id="2192" w:author="Stuart McLarnon (NESO)" w:date="2024-11-18T11:41:00Z">
            <w:rPr/>
          </w:rPrChange>
        </w:rPr>
        <w:tab/>
      </w:r>
      <w:r w:rsidR="00924393" w:rsidRPr="00646B9F">
        <w:rPr>
          <w:rFonts w:ascii="Poppins" w:hAnsi="Poppins"/>
          <w:color w:val="auto"/>
          <w:rPrChange w:id="2193" w:author="Stuart McLarnon (NESO)" w:date="2024-11-18T11:41:00Z">
            <w:rPr>
              <w:color w:val="auto"/>
            </w:rPr>
          </w:rPrChange>
        </w:rPr>
        <w:t>In GB</w:t>
      </w:r>
      <w:r w:rsidR="007B643E" w:rsidRPr="00646B9F">
        <w:rPr>
          <w:rFonts w:ascii="Poppins" w:hAnsi="Poppins"/>
          <w:color w:val="auto"/>
          <w:rPrChange w:id="2194" w:author="Stuart McLarnon (NESO)" w:date="2024-11-18T11:41:00Z">
            <w:rPr>
              <w:color w:val="auto"/>
            </w:rPr>
          </w:rPrChange>
        </w:rPr>
        <w:t>,</w:t>
      </w:r>
      <w:r w:rsidR="00924393" w:rsidRPr="00646B9F">
        <w:rPr>
          <w:rFonts w:ascii="Poppins" w:hAnsi="Poppins"/>
          <w:color w:val="auto"/>
          <w:rPrChange w:id="2195" w:author="Stuart McLarnon (NESO)" w:date="2024-11-18T11:41:00Z">
            <w:rPr>
              <w:color w:val="auto"/>
            </w:rPr>
          </w:rPrChange>
        </w:rPr>
        <w:t xml:space="preserve"> the </w:t>
      </w:r>
      <w:r w:rsidR="00D10C5D" w:rsidRPr="00646B9F">
        <w:rPr>
          <w:rFonts w:ascii="Poppins" w:hAnsi="Poppins"/>
          <w:color w:val="auto"/>
          <w:rPrChange w:id="2196" w:author="Stuart McLarnon (NESO)" w:date="2024-11-18T11:41:00Z">
            <w:rPr>
              <w:color w:val="auto"/>
            </w:rPr>
          </w:rPrChange>
        </w:rPr>
        <w:t>t</w:t>
      </w:r>
      <w:r w:rsidR="000226A1" w:rsidRPr="00646B9F">
        <w:rPr>
          <w:rFonts w:ascii="Poppins" w:hAnsi="Poppins"/>
          <w:color w:val="auto"/>
          <w:rPrChange w:id="2197" w:author="Stuart McLarnon (NESO)" w:date="2024-11-18T11:41:00Z">
            <w:rPr>
              <w:color w:val="auto"/>
            </w:rPr>
          </w:rPrChange>
        </w:rPr>
        <w:t xml:space="preserve">echnical requirements </w:t>
      </w:r>
      <w:r w:rsidR="00924393" w:rsidRPr="00646B9F">
        <w:rPr>
          <w:rFonts w:ascii="Poppins" w:hAnsi="Poppins"/>
          <w:color w:val="auto"/>
          <w:rPrChange w:id="2198" w:author="Stuart McLarnon (NESO)" w:date="2024-11-18T11:41:00Z">
            <w:rPr>
              <w:color w:val="auto"/>
            </w:rPr>
          </w:rPrChange>
        </w:rPr>
        <w:t xml:space="preserve">for low frequency </w:t>
      </w:r>
      <w:r w:rsidR="007B643E" w:rsidRPr="00646B9F">
        <w:rPr>
          <w:rFonts w:ascii="Poppins" w:hAnsi="Poppins"/>
          <w:color w:val="auto"/>
          <w:rPrChange w:id="2199" w:author="Stuart McLarnon (NESO)" w:date="2024-11-18T11:41:00Z">
            <w:rPr>
              <w:color w:val="auto"/>
            </w:rPr>
          </w:rPrChange>
        </w:rPr>
        <w:t xml:space="preserve">relays and disconnection of supplies at low frequency including the overall scheme settings are detailed in Appendix 5 of the Connection Conditions and European Connection Conditions. </w:t>
      </w:r>
      <w:r w:rsidR="007540DE" w:rsidRPr="00646B9F">
        <w:rPr>
          <w:rFonts w:ascii="Poppins" w:hAnsi="Poppins"/>
          <w:color w:val="auto"/>
          <w:rPrChange w:id="2200" w:author="Stuart McLarnon (NESO)" w:date="2024-11-18T11:41:00Z">
            <w:rPr>
              <w:color w:val="auto"/>
            </w:rPr>
          </w:rPrChange>
        </w:rPr>
        <w:t xml:space="preserve"> </w:t>
      </w:r>
      <w:r w:rsidR="007B643E" w:rsidRPr="00646B9F">
        <w:rPr>
          <w:rFonts w:ascii="Poppins" w:hAnsi="Poppins"/>
          <w:color w:val="auto"/>
          <w:rPrChange w:id="2201" w:author="Stuart McLarnon (NESO)" w:date="2024-11-18T11:41:00Z">
            <w:rPr>
              <w:color w:val="auto"/>
            </w:rPr>
          </w:rPrChange>
        </w:rPr>
        <w:t>These settings are the same in both the Connection Conditions and European Connection Conditions and reproduced below</w:t>
      </w:r>
      <w:r w:rsidR="000266A9" w:rsidRPr="00646B9F">
        <w:rPr>
          <w:rFonts w:ascii="Poppins" w:hAnsi="Poppins"/>
          <w:color w:val="auto"/>
          <w:rPrChange w:id="2202" w:author="Stuart McLarnon (NESO)" w:date="2024-11-18T11:41:00Z">
            <w:rPr>
              <w:color w:val="auto"/>
            </w:rPr>
          </w:rPrChange>
        </w:rPr>
        <w:t xml:space="preserve"> in Table CC.A.5.5.1a</w:t>
      </w:r>
      <w:r w:rsidR="007B643E" w:rsidRPr="00646B9F">
        <w:rPr>
          <w:rFonts w:ascii="Poppins" w:hAnsi="Poppins"/>
          <w:color w:val="auto"/>
          <w:rPrChange w:id="2203" w:author="Stuart McLarnon (NESO)" w:date="2024-11-18T11:41:00Z">
            <w:rPr>
              <w:color w:val="auto"/>
            </w:rPr>
          </w:rPrChange>
        </w:rPr>
        <w:t xml:space="preserve">. </w:t>
      </w:r>
      <w:r w:rsidR="000226A1" w:rsidRPr="00646B9F">
        <w:rPr>
          <w:rFonts w:ascii="Poppins" w:hAnsi="Poppins"/>
          <w:color w:val="auto"/>
          <w:rPrChange w:id="2204" w:author="Stuart McLarnon (NESO)" w:date="2024-11-18T11:41:00Z">
            <w:rPr>
              <w:color w:val="auto"/>
            </w:rPr>
          </w:rPrChange>
        </w:rPr>
        <w:t xml:space="preserve"> </w:t>
      </w:r>
    </w:p>
    <w:p w14:paraId="6E0E7F5E" w14:textId="3E6E0139" w:rsidR="009C485B" w:rsidRPr="00701B06" w:rsidDel="00DC4487" w:rsidRDefault="000266A9" w:rsidP="002C1509">
      <w:pPr>
        <w:ind w:left="720" w:hanging="294"/>
        <w:jc w:val="center"/>
        <w:rPr>
          <w:del w:id="2205" w:author="Stuart McLarnon (NESO)" w:date="2025-01-30T14:16:00Z" w16du:dateUtc="2025-01-30T14:16:00Z"/>
          <w:rFonts w:ascii="Poppins" w:hAnsi="Poppins"/>
          <w:rPrChange w:id="2206" w:author="Stuart McLarnon (NESO)" w:date="2024-11-18T11:41:00Z">
            <w:rPr>
              <w:del w:id="2207" w:author="Stuart McLarnon (NESO)" w:date="2025-01-30T14:16:00Z" w16du:dateUtc="2025-01-30T14:16:00Z"/>
            </w:rPr>
          </w:rPrChange>
        </w:rPr>
      </w:pPr>
      <w:r w:rsidRPr="00701B06">
        <w:rPr>
          <w:rFonts w:ascii="Poppins" w:hAnsi="Poppins"/>
          <w:noProof/>
          <w:rPrChange w:id="2208" w:author="Stuart McLarnon (NESO)" w:date="2024-11-18T11:41:00Z">
            <w:rPr>
              <w:noProof/>
            </w:rPr>
          </w:rPrChange>
        </w:rPr>
        <w:drawing>
          <wp:inline distT="0" distB="0" distL="0" distR="0" wp14:anchorId="05AA7010" wp14:editId="4BBBBC45">
            <wp:extent cx="4265003" cy="2626995"/>
            <wp:effectExtent l="0" t="0" r="254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2"/>
                    <a:srcRect l="29808" t="34207" r="25961" b="17332"/>
                    <a:stretch/>
                  </pic:blipFill>
                  <pic:spPr bwMode="auto">
                    <a:xfrm>
                      <a:off x="0" y="0"/>
                      <a:ext cx="4303454" cy="2650679"/>
                    </a:xfrm>
                    <a:prstGeom prst="rect">
                      <a:avLst/>
                    </a:prstGeom>
                    <a:ln>
                      <a:noFill/>
                    </a:ln>
                    <a:extLst>
                      <a:ext uri="{53640926-AAD7-44D8-BBD7-CCE9431645EC}">
                        <a14:shadowObscured xmlns:a14="http://schemas.microsoft.com/office/drawing/2010/main"/>
                      </a:ext>
                    </a:extLst>
                  </pic:spPr>
                </pic:pic>
              </a:graphicData>
            </a:graphic>
          </wp:inline>
        </w:drawing>
      </w:r>
    </w:p>
    <w:p w14:paraId="0A5C34E8" w14:textId="77777777" w:rsidR="008F2821" w:rsidRPr="00701B06" w:rsidRDefault="008F2821" w:rsidP="00DC4487">
      <w:pPr>
        <w:ind w:left="720" w:hanging="294"/>
        <w:jc w:val="center"/>
        <w:rPr>
          <w:rFonts w:ascii="Poppins" w:hAnsi="Poppins"/>
          <w:rPrChange w:id="2209" w:author="Stuart McLarnon (NESO)" w:date="2024-11-18T11:41:00Z">
            <w:rPr/>
          </w:rPrChange>
        </w:rPr>
      </w:pPr>
    </w:p>
    <w:p w14:paraId="55B91094" w14:textId="67F05846" w:rsidR="00A6310C" w:rsidRPr="00701B06" w:rsidRDefault="00F74048" w:rsidP="008F2821">
      <w:pPr>
        <w:ind w:left="720" w:hanging="585"/>
        <w:jc w:val="both"/>
        <w:rPr>
          <w:rFonts w:ascii="Poppins" w:hAnsi="Poppins"/>
          <w:rPrChange w:id="2210" w:author="Stuart McLarnon (NESO)" w:date="2024-11-18T11:41:00Z">
            <w:rPr/>
          </w:rPrChange>
        </w:rPr>
      </w:pPr>
      <w:r w:rsidRPr="00701B06">
        <w:rPr>
          <w:rFonts w:ascii="Poppins" w:hAnsi="Poppins"/>
          <w:rPrChange w:id="2211" w:author="Stuart McLarnon (NESO)" w:date="2024-11-18T11:41:00Z">
            <w:rPr/>
          </w:rPrChange>
        </w:rPr>
        <w:t>4</w:t>
      </w:r>
      <w:r w:rsidR="009C485B" w:rsidRPr="00701B06">
        <w:rPr>
          <w:rFonts w:ascii="Poppins" w:hAnsi="Poppins"/>
          <w:rPrChange w:id="2212" w:author="Stuart McLarnon (NESO)" w:date="2024-11-18T11:41:00Z">
            <w:rPr/>
          </w:rPrChange>
        </w:rPr>
        <w:t>.2.3</w:t>
      </w:r>
      <w:r w:rsidR="009C485B" w:rsidRPr="00701B06">
        <w:rPr>
          <w:rFonts w:ascii="Poppins" w:hAnsi="Poppins"/>
          <w:rPrChange w:id="2213" w:author="Stuart McLarnon (NESO)" w:date="2024-11-18T11:41:00Z">
            <w:rPr/>
          </w:rPrChange>
        </w:rPr>
        <w:tab/>
      </w:r>
      <w:r w:rsidR="009C485B" w:rsidRPr="00701B06">
        <w:rPr>
          <w:rFonts w:ascii="Poppins" w:hAnsi="Poppins"/>
          <w:color w:val="auto"/>
          <w:rPrChange w:id="2214" w:author="Stuart McLarnon (NESO)" w:date="2024-11-18T11:41:00Z">
            <w:rPr>
              <w:color w:val="auto"/>
            </w:rPr>
          </w:rPrChange>
        </w:rPr>
        <w:t xml:space="preserve">As </w:t>
      </w:r>
      <w:r w:rsidR="000266A9" w:rsidRPr="00701B06">
        <w:rPr>
          <w:rFonts w:ascii="Poppins" w:hAnsi="Poppins"/>
          <w:color w:val="auto"/>
          <w:rPrChange w:id="2215" w:author="Stuart McLarnon (NESO)" w:date="2024-11-18T11:41:00Z">
            <w:rPr>
              <w:color w:val="auto"/>
            </w:rPr>
          </w:rPrChange>
        </w:rPr>
        <w:t>can be seen from Table CC.A.5.5.1,</w:t>
      </w:r>
      <w:r w:rsidR="009C485B" w:rsidRPr="00701B06">
        <w:rPr>
          <w:rFonts w:ascii="Poppins" w:hAnsi="Poppins"/>
          <w:color w:val="auto"/>
          <w:rPrChange w:id="2216" w:author="Stuart McLarnon (NESO)" w:date="2024-11-18T11:41:00Z">
            <w:rPr>
              <w:color w:val="auto"/>
            </w:rPr>
          </w:rPrChange>
        </w:rPr>
        <w:t xml:space="preserve"> 55% of demand</w:t>
      </w:r>
      <w:r w:rsidR="000266A9" w:rsidRPr="00701B06">
        <w:rPr>
          <w:rFonts w:ascii="Poppins" w:hAnsi="Poppins"/>
          <w:color w:val="auto"/>
          <w:rPrChange w:id="2217" w:author="Stuart McLarnon (NESO)" w:date="2024-11-18T11:41:00Z">
            <w:rPr>
              <w:color w:val="auto"/>
            </w:rPr>
          </w:rPrChange>
        </w:rPr>
        <w:t xml:space="preserve"> in England and Wales will be disconnected</w:t>
      </w:r>
      <w:r w:rsidR="009C485B" w:rsidRPr="00701B06">
        <w:rPr>
          <w:rFonts w:ascii="Poppins" w:hAnsi="Poppins"/>
          <w:color w:val="auto"/>
          <w:rPrChange w:id="2218" w:author="Stuart McLarnon (NESO)" w:date="2024-11-18T11:41:00Z">
            <w:rPr>
              <w:color w:val="auto"/>
            </w:rPr>
          </w:rPrChange>
        </w:rPr>
        <w:t xml:space="preserve"> </w:t>
      </w:r>
      <w:r w:rsidR="000266A9" w:rsidRPr="00701B06">
        <w:rPr>
          <w:rFonts w:ascii="Poppins" w:hAnsi="Poppins"/>
          <w:color w:val="auto"/>
          <w:rPrChange w:id="2219" w:author="Stuart McLarnon (NESO)" w:date="2024-11-18T11:41:00Z">
            <w:rPr>
              <w:color w:val="auto"/>
            </w:rPr>
          </w:rPrChange>
        </w:rPr>
        <w:t xml:space="preserve">at 48Hz with 40% disconnected in Scottish Power’s Transmission Area and 40% in Scottish Hydro Electricity’s Transmission Area.  </w:t>
      </w:r>
      <w:r w:rsidR="002C1509" w:rsidRPr="00701B06">
        <w:rPr>
          <w:rFonts w:ascii="Poppins" w:hAnsi="Poppins"/>
          <w:color w:val="auto"/>
          <w:rPrChange w:id="2220" w:author="Stuart McLarnon (NESO)" w:date="2024-11-18T11:41:00Z">
            <w:rPr>
              <w:color w:val="auto"/>
            </w:rPr>
          </w:rPrChange>
        </w:rPr>
        <w:t xml:space="preserve">In </w:t>
      </w:r>
      <w:r w:rsidR="00352688" w:rsidRPr="00701B06">
        <w:rPr>
          <w:rFonts w:ascii="Poppins" w:hAnsi="Poppins"/>
          <w:color w:val="auto"/>
          <w:rPrChange w:id="2221" w:author="Stuart McLarnon (NESO)" w:date="2024-11-18T11:41:00Z">
            <w:rPr>
              <w:color w:val="auto"/>
            </w:rPr>
          </w:rPrChange>
        </w:rPr>
        <w:t>GB,</w:t>
      </w:r>
      <w:r w:rsidR="002C1509" w:rsidRPr="00701B06">
        <w:rPr>
          <w:rFonts w:ascii="Poppins" w:hAnsi="Poppins"/>
          <w:color w:val="auto"/>
          <w:rPrChange w:id="2222" w:author="Stuart McLarnon (NESO)" w:date="2024-11-18T11:41:00Z">
            <w:rPr>
              <w:color w:val="auto"/>
            </w:rPr>
          </w:rPrChange>
        </w:rPr>
        <w:t xml:space="preserve"> the </w:t>
      </w:r>
      <w:r w:rsidR="00352688" w:rsidRPr="00701B06">
        <w:rPr>
          <w:rFonts w:ascii="Poppins" w:hAnsi="Poppins"/>
          <w:color w:val="auto"/>
          <w:rPrChange w:id="2223" w:author="Stuart McLarnon (NESO)" w:date="2024-11-18T11:41:00Z">
            <w:rPr>
              <w:color w:val="auto"/>
            </w:rPr>
          </w:rPrChange>
        </w:rPr>
        <w:t>requirements</w:t>
      </w:r>
      <w:r w:rsidR="00B3638B" w:rsidRPr="00701B06">
        <w:rPr>
          <w:rFonts w:ascii="Poppins" w:hAnsi="Poppins"/>
          <w:color w:val="auto"/>
          <w:rPrChange w:id="2224" w:author="Stuart McLarnon (NESO)" w:date="2024-11-18T11:41:00Z">
            <w:rPr>
              <w:color w:val="auto"/>
            </w:rPr>
          </w:rPrChange>
        </w:rPr>
        <w:t xml:space="preserve"> of </w:t>
      </w:r>
      <w:r w:rsidR="00352688" w:rsidRPr="00701B06">
        <w:rPr>
          <w:rFonts w:ascii="Poppins" w:hAnsi="Poppins"/>
          <w:color w:val="auto"/>
          <w:rPrChange w:id="2225" w:author="Stuart McLarnon (NESO)" w:date="2024-11-18T11:41:00Z">
            <w:rPr>
              <w:color w:val="auto"/>
            </w:rPr>
          </w:rPrChange>
        </w:rPr>
        <w:t xml:space="preserve">the NCER </w:t>
      </w:r>
      <w:r w:rsidR="00B3638B" w:rsidRPr="00701B06">
        <w:rPr>
          <w:rFonts w:ascii="Poppins" w:hAnsi="Poppins"/>
          <w:color w:val="auto"/>
          <w:rPrChange w:id="2226" w:author="Stuart McLarnon (NESO)" w:date="2024-11-18T11:41:00Z">
            <w:rPr>
              <w:color w:val="auto"/>
            </w:rPr>
          </w:rPrChange>
        </w:rPr>
        <w:t>will be satisfied on the basis that demand in E</w:t>
      </w:r>
      <w:r w:rsidR="00352688" w:rsidRPr="00701B06">
        <w:rPr>
          <w:rFonts w:ascii="Poppins" w:hAnsi="Poppins"/>
          <w:color w:val="auto"/>
          <w:rPrChange w:id="2227" w:author="Stuart McLarnon (NESO)" w:date="2024-11-18T11:41:00Z">
            <w:rPr>
              <w:color w:val="auto"/>
            </w:rPr>
          </w:rPrChange>
        </w:rPr>
        <w:t>ngland and Wales</w:t>
      </w:r>
      <w:r w:rsidR="00B3638B" w:rsidRPr="00701B06">
        <w:rPr>
          <w:rFonts w:ascii="Poppins" w:hAnsi="Poppins"/>
          <w:color w:val="auto"/>
          <w:rPrChange w:id="2228" w:author="Stuart McLarnon (NESO)" w:date="2024-11-18T11:41:00Z">
            <w:rPr>
              <w:color w:val="auto"/>
            </w:rPr>
          </w:rPrChange>
        </w:rPr>
        <w:t xml:space="preserve"> is significa</w:t>
      </w:r>
      <w:r w:rsidR="00352688" w:rsidRPr="00701B06">
        <w:rPr>
          <w:rFonts w:ascii="Poppins" w:hAnsi="Poppins"/>
          <w:color w:val="auto"/>
          <w:rPrChange w:id="2229" w:author="Stuart McLarnon (NESO)" w:date="2024-11-18T11:41:00Z">
            <w:rPr>
              <w:color w:val="auto"/>
            </w:rPr>
          </w:rPrChange>
        </w:rPr>
        <w:t xml:space="preserve">ntly greater than </w:t>
      </w:r>
      <w:r w:rsidR="00B3638B" w:rsidRPr="00701B06">
        <w:rPr>
          <w:rFonts w:ascii="Poppins" w:hAnsi="Poppins"/>
          <w:color w:val="auto"/>
          <w:rPrChange w:id="2230" w:author="Stuart McLarnon (NESO)" w:date="2024-11-18T11:41:00Z">
            <w:rPr>
              <w:color w:val="auto"/>
            </w:rPr>
          </w:rPrChange>
        </w:rPr>
        <w:t xml:space="preserve">in Scotland. </w:t>
      </w:r>
      <w:r w:rsidR="007540DE" w:rsidRPr="00701B06">
        <w:rPr>
          <w:rFonts w:ascii="Poppins" w:hAnsi="Poppins"/>
          <w:color w:val="auto"/>
          <w:rPrChange w:id="2231" w:author="Stuart McLarnon (NESO)" w:date="2024-11-18T11:41:00Z">
            <w:rPr>
              <w:color w:val="auto"/>
            </w:rPr>
          </w:rPrChange>
        </w:rPr>
        <w:t xml:space="preserve"> </w:t>
      </w:r>
      <w:r w:rsidR="00B3638B" w:rsidRPr="00701B06">
        <w:rPr>
          <w:rFonts w:ascii="Poppins" w:hAnsi="Poppins"/>
          <w:color w:val="auto"/>
          <w:rPrChange w:id="2232" w:author="Stuart McLarnon (NESO)" w:date="2024-11-18T11:41:00Z">
            <w:rPr>
              <w:color w:val="auto"/>
            </w:rPr>
          </w:rPrChange>
        </w:rPr>
        <w:t>I</w:t>
      </w:r>
      <w:r w:rsidR="00352688" w:rsidRPr="00701B06">
        <w:rPr>
          <w:rFonts w:ascii="Poppins" w:hAnsi="Poppins"/>
          <w:color w:val="auto"/>
          <w:rPrChange w:id="2233" w:author="Stuart McLarnon (NESO)" w:date="2024-11-18T11:41:00Z">
            <w:rPr>
              <w:color w:val="auto"/>
            </w:rPr>
          </w:rPrChange>
        </w:rPr>
        <w:t>n</w:t>
      </w:r>
      <w:r w:rsidR="00B3638B" w:rsidRPr="00701B06">
        <w:rPr>
          <w:rFonts w:ascii="Poppins" w:hAnsi="Poppins"/>
          <w:color w:val="auto"/>
          <w:rPrChange w:id="2234" w:author="Stuart McLarnon (NESO)" w:date="2024-11-18T11:41:00Z">
            <w:rPr>
              <w:color w:val="auto"/>
            </w:rPr>
          </w:rPrChange>
        </w:rPr>
        <w:t xml:space="preserve"> E</w:t>
      </w:r>
      <w:r w:rsidR="00352688" w:rsidRPr="00701B06">
        <w:rPr>
          <w:rFonts w:ascii="Poppins" w:hAnsi="Poppins"/>
          <w:color w:val="auto"/>
          <w:rPrChange w:id="2235" w:author="Stuart McLarnon (NESO)" w:date="2024-11-18T11:41:00Z">
            <w:rPr>
              <w:color w:val="auto"/>
            </w:rPr>
          </w:rPrChange>
        </w:rPr>
        <w:t xml:space="preserve">ngland and </w:t>
      </w:r>
      <w:r w:rsidR="00B3638B" w:rsidRPr="00701B06">
        <w:rPr>
          <w:rFonts w:ascii="Poppins" w:hAnsi="Poppins"/>
          <w:color w:val="auto"/>
          <w:rPrChange w:id="2236" w:author="Stuart McLarnon (NESO)" w:date="2024-11-18T11:41:00Z">
            <w:rPr>
              <w:color w:val="auto"/>
            </w:rPr>
          </w:rPrChange>
        </w:rPr>
        <w:t>W</w:t>
      </w:r>
      <w:r w:rsidR="00352688" w:rsidRPr="00701B06">
        <w:rPr>
          <w:rFonts w:ascii="Poppins" w:hAnsi="Poppins"/>
          <w:color w:val="auto"/>
          <w:rPrChange w:id="2237" w:author="Stuart McLarnon (NESO)" w:date="2024-11-18T11:41:00Z">
            <w:rPr>
              <w:color w:val="auto"/>
            </w:rPr>
          </w:rPrChange>
        </w:rPr>
        <w:t>ales</w:t>
      </w:r>
      <w:r w:rsidR="00B3638B" w:rsidRPr="00701B06">
        <w:rPr>
          <w:rFonts w:ascii="Poppins" w:hAnsi="Poppins"/>
          <w:color w:val="auto"/>
          <w:rPrChange w:id="2238" w:author="Stuart McLarnon (NESO)" w:date="2024-11-18T11:41:00Z">
            <w:rPr>
              <w:color w:val="auto"/>
            </w:rPr>
          </w:rPrChange>
        </w:rPr>
        <w:t xml:space="preserve"> 55% of demand trips</w:t>
      </w:r>
      <w:r w:rsidR="00FC0549" w:rsidRPr="00701B06">
        <w:rPr>
          <w:rFonts w:ascii="Poppins" w:hAnsi="Poppins"/>
          <w:color w:val="auto"/>
          <w:rPrChange w:id="2239" w:author="Stuart McLarnon (NESO)" w:date="2024-11-18T11:41:00Z">
            <w:rPr>
              <w:color w:val="auto"/>
            </w:rPr>
          </w:rPrChange>
        </w:rPr>
        <w:t xml:space="preserve"> which would </w:t>
      </w:r>
      <w:r w:rsidR="00B3638B" w:rsidRPr="00701B06">
        <w:rPr>
          <w:rFonts w:ascii="Poppins" w:hAnsi="Poppins"/>
          <w:color w:val="auto"/>
          <w:rPrChange w:id="2240" w:author="Stuart McLarnon (NESO)" w:date="2024-11-18T11:41:00Z">
            <w:rPr>
              <w:color w:val="auto"/>
            </w:rPr>
          </w:rPrChange>
        </w:rPr>
        <w:t xml:space="preserve">equate to </w:t>
      </w:r>
      <w:r w:rsidR="00352688" w:rsidRPr="00701B06">
        <w:rPr>
          <w:rFonts w:ascii="Poppins" w:hAnsi="Poppins"/>
          <w:color w:val="auto"/>
          <w:rPrChange w:id="2241" w:author="Stuart McLarnon (NESO)" w:date="2024-11-18T11:41:00Z">
            <w:rPr>
              <w:color w:val="auto"/>
            </w:rPr>
          </w:rPrChange>
        </w:rPr>
        <w:t>approximately</w:t>
      </w:r>
      <w:r w:rsidR="00B3638B" w:rsidRPr="00701B06">
        <w:rPr>
          <w:rFonts w:ascii="Poppins" w:hAnsi="Poppins"/>
          <w:color w:val="auto"/>
          <w:rPrChange w:id="2242" w:author="Stuart McLarnon (NESO)" w:date="2024-11-18T11:41:00Z">
            <w:rPr>
              <w:color w:val="auto"/>
            </w:rPr>
          </w:rPrChange>
        </w:rPr>
        <w:t xml:space="preserve"> 52% of national </w:t>
      </w:r>
      <w:r w:rsidR="00352688" w:rsidRPr="00701B06">
        <w:rPr>
          <w:rFonts w:ascii="Poppins" w:hAnsi="Poppins"/>
          <w:color w:val="auto"/>
          <w:rPrChange w:id="2243" w:author="Stuart McLarnon (NESO)" w:date="2024-11-18T11:41:00Z">
            <w:rPr>
              <w:color w:val="auto"/>
            </w:rPr>
          </w:rPrChange>
        </w:rPr>
        <w:t>demand</w:t>
      </w:r>
      <w:r w:rsidR="00B3638B" w:rsidRPr="00701B06">
        <w:rPr>
          <w:rFonts w:ascii="Poppins" w:hAnsi="Poppins"/>
          <w:color w:val="auto"/>
          <w:rPrChange w:id="2244" w:author="Stuart McLarnon (NESO)" w:date="2024-11-18T11:41:00Z">
            <w:rPr>
              <w:color w:val="auto"/>
            </w:rPr>
          </w:rPrChange>
        </w:rPr>
        <w:t xml:space="preserve"> which satisf</w:t>
      </w:r>
      <w:r w:rsidR="00AA0297" w:rsidRPr="00701B06">
        <w:rPr>
          <w:rFonts w:ascii="Poppins" w:hAnsi="Poppins"/>
          <w:color w:val="auto"/>
          <w:rPrChange w:id="2245" w:author="Stuart McLarnon (NESO)" w:date="2024-11-18T11:41:00Z">
            <w:rPr>
              <w:color w:val="auto"/>
            </w:rPr>
          </w:rPrChange>
        </w:rPr>
        <w:t>ies</w:t>
      </w:r>
      <w:r w:rsidR="00B3638B" w:rsidRPr="00701B06">
        <w:rPr>
          <w:rFonts w:ascii="Poppins" w:hAnsi="Poppins"/>
          <w:color w:val="auto"/>
          <w:rPrChange w:id="2246" w:author="Stuart McLarnon (NESO)" w:date="2024-11-18T11:41:00Z">
            <w:rPr>
              <w:color w:val="auto"/>
            </w:rPr>
          </w:rPrChange>
        </w:rPr>
        <w:t xml:space="preserve"> the </w:t>
      </w:r>
      <w:r w:rsidR="00D10C5D" w:rsidRPr="00701B06">
        <w:rPr>
          <w:rFonts w:ascii="Poppins" w:hAnsi="Poppins"/>
          <w:color w:val="auto"/>
          <w:rPrChange w:id="2247" w:author="Stuart McLarnon (NESO)" w:date="2024-11-18T11:41:00Z">
            <w:rPr>
              <w:color w:val="auto"/>
            </w:rPr>
          </w:rPrChange>
        </w:rPr>
        <w:t xml:space="preserve">EU </w:t>
      </w:r>
      <w:r w:rsidR="00B3638B" w:rsidRPr="00701B06">
        <w:rPr>
          <w:rFonts w:ascii="Poppins" w:hAnsi="Poppins"/>
          <w:color w:val="auto"/>
          <w:rPrChange w:id="2248" w:author="Stuart McLarnon (NESO)" w:date="2024-11-18T11:41:00Z">
            <w:rPr>
              <w:color w:val="auto"/>
            </w:rPr>
          </w:rPrChange>
        </w:rPr>
        <w:t>NCER req</w:t>
      </w:r>
      <w:r w:rsidR="00352688" w:rsidRPr="00701B06">
        <w:rPr>
          <w:rFonts w:ascii="Poppins" w:hAnsi="Poppins"/>
          <w:color w:val="auto"/>
          <w:rPrChange w:id="2249" w:author="Stuart McLarnon (NESO)" w:date="2024-11-18T11:41:00Z">
            <w:rPr>
              <w:color w:val="auto"/>
            </w:rPr>
          </w:rPrChange>
        </w:rPr>
        <w:t>uirements</w:t>
      </w:r>
      <w:r w:rsidR="00B3638B" w:rsidRPr="00701B06">
        <w:rPr>
          <w:rFonts w:ascii="Poppins" w:hAnsi="Poppins"/>
          <w:color w:val="auto"/>
          <w:rPrChange w:id="2250" w:author="Stuart McLarnon (NESO)" w:date="2024-11-18T11:41:00Z">
            <w:rPr>
              <w:color w:val="auto"/>
            </w:rPr>
          </w:rPrChange>
        </w:rPr>
        <w:t>.</w:t>
      </w:r>
    </w:p>
    <w:p w14:paraId="3DC73BA5" w14:textId="17A26D92" w:rsidR="00A6310C" w:rsidRPr="00701B06" w:rsidRDefault="00EC2B54" w:rsidP="008F2821">
      <w:pPr>
        <w:ind w:left="720" w:hanging="585"/>
        <w:jc w:val="both"/>
        <w:rPr>
          <w:rFonts w:ascii="Poppins" w:hAnsi="Poppins"/>
          <w:rPrChange w:id="2251" w:author="Stuart McLarnon (NESO)" w:date="2024-11-18T11:41:00Z">
            <w:rPr/>
          </w:rPrChange>
        </w:rPr>
      </w:pPr>
      <w:r w:rsidRPr="00701B06">
        <w:rPr>
          <w:rFonts w:ascii="Poppins" w:hAnsi="Poppins"/>
          <w:rPrChange w:id="2252" w:author="Stuart McLarnon (NESO)" w:date="2024-11-18T11:41:00Z">
            <w:rPr/>
          </w:rPrChange>
        </w:rPr>
        <w:t>4.2.4</w:t>
      </w:r>
      <w:r w:rsidRPr="00701B06">
        <w:rPr>
          <w:rFonts w:ascii="Poppins" w:hAnsi="Poppins"/>
          <w:rPrChange w:id="2253" w:author="Stuart McLarnon (NESO)" w:date="2024-11-18T11:41:00Z">
            <w:rPr/>
          </w:rPrChange>
        </w:rPr>
        <w:tab/>
      </w:r>
      <w:r w:rsidR="006C48B5" w:rsidRPr="00701B06">
        <w:rPr>
          <w:rFonts w:ascii="Poppins" w:hAnsi="Poppins"/>
          <w:color w:val="auto"/>
          <w:rPrChange w:id="2254" w:author="Stuart McLarnon (NESO)" w:date="2024-11-18T11:41:00Z">
            <w:rPr>
              <w:color w:val="auto"/>
            </w:rPr>
          </w:rPrChange>
        </w:rPr>
        <w:t>In addition to the above requirements</w:t>
      </w:r>
      <w:r w:rsidR="005C1CD0" w:rsidRPr="00701B06">
        <w:rPr>
          <w:rFonts w:ascii="Poppins" w:hAnsi="Poppins"/>
          <w:color w:val="auto"/>
          <w:rPrChange w:id="2255" w:author="Stuart McLarnon (NESO)" w:date="2024-11-18T11:41:00Z">
            <w:rPr>
              <w:color w:val="auto"/>
            </w:rPr>
          </w:rPrChange>
        </w:rPr>
        <w:t>,</w:t>
      </w:r>
      <w:r w:rsidR="006C48B5" w:rsidRPr="00701B06">
        <w:rPr>
          <w:rFonts w:ascii="Poppins" w:hAnsi="Poppins"/>
          <w:color w:val="auto"/>
          <w:rPrChange w:id="2256" w:author="Stuart McLarnon (NESO)" w:date="2024-11-18T11:41:00Z">
            <w:rPr>
              <w:color w:val="auto"/>
            </w:rPr>
          </w:rPrChange>
        </w:rPr>
        <w:t xml:space="preserve"> Articles 15(5) – 15(8) of the EU NCER</w:t>
      </w:r>
      <w:r w:rsidR="005C1CD0" w:rsidRPr="00701B06">
        <w:rPr>
          <w:rFonts w:ascii="Poppins" w:hAnsi="Poppins"/>
          <w:color w:val="auto"/>
          <w:rPrChange w:id="2257" w:author="Stuart McLarnon (NESO)" w:date="2024-11-18T11:41:00Z">
            <w:rPr>
              <w:color w:val="auto"/>
            </w:rPr>
          </w:rPrChange>
        </w:rPr>
        <w:t xml:space="preserve"> require </w:t>
      </w:r>
      <w:r w:rsidR="002013F8" w:rsidRPr="00701B06">
        <w:rPr>
          <w:rFonts w:ascii="Poppins" w:hAnsi="Poppins"/>
          <w:color w:val="auto"/>
          <w:rPrChange w:id="2258" w:author="Stuart McLarnon (NESO)" w:date="2024-11-18T11:41:00Z">
            <w:rPr>
              <w:color w:val="auto"/>
            </w:rPr>
          </w:rPrChange>
        </w:rPr>
        <w:t xml:space="preserve">consideration to be given to netted </w:t>
      </w:r>
      <w:r w:rsidR="002013F8" w:rsidRPr="00701B06">
        <w:rPr>
          <w:rFonts w:ascii="Poppins" w:hAnsi="Poppins"/>
          <w:color w:val="auto"/>
          <w:rPrChange w:id="2259" w:author="Stuart McLarnon (NESO)" w:date="2024-11-18T11:41:00Z">
            <w:rPr>
              <w:color w:val="auto"/>
            </w:rPr>
          </w:rPrChange>
        </w:rPr>
        <w:lastRenderedPageBreak/>
        <w:t>demand.  This is the principle whereby</w:t>
      </w:r>
      <w:r w:rsidR="00510AFB" w:rsidRPr="00701B06">
        <w:rPr>
          <w:rFonts w:ascii="Poppins" w:hAnsi="Poppins"/>
          <w:color w:val="auto"/>
          <w:rPrChange w:id="2260" w:author="Stuart McLarnon (NESO)" w:date="2024-11-18T11:41:00Z">
            <w:rPr>
              <w:color w:val="auto"/>
            </w:rPr>
          </w:rPrChange>
        </w:rPr>
        <w:t xml:space="preserve"> a </w:t>
      </w:r>
      <w:r w:rsidR="00001709" w:rsidRPr="00701B06">
        <w:rPr>
          <w:rFonts w:ascii="Poppins" w:hAnsi="Poppins"/>
          <w:color w:val="auto"/>
          <w:rPrChange w:id="2261" w:author="Stuart McLarnon (NESO)" w:date="2024-11-18T11:41:00Z">
            <w:rPr>
              <w:color w:val="auto"/>
            </w:rPr>
          </w:rPrChange>
        </w:rPr>
        <w:t xml:space="preserve">low frequency demand disconnection relay is configured </w:t>
      </w:r>
      <w:proofErr w:type="gramStart"/>
      <w:r w:rsidR="00001709" w:rsidRPr="00701B06">
        <w:rPr>
          <w:rFonts w:ascii="Poppins" w:hAnsi="Poppins"/>
          <w:color w:val="auto"/>
          <w:rPrChange w:id="2262" w:author="Stuart McLarnon (NESO)" w:date="2024-11-18T11:41:00Z">
            <w:rPr>
              <w:color w:val="auto"/>
            </w:rPr>
          </w:rPrChange>
        </w:rPr>
        <w:t>so as to</w:t>
      </w:r>
      <w:proofErr w:type="gramEnd"/>
      <w:r w:rsidR="00001709" w:rsidRPr="00701B06">
        <w:rPr>
          <w:rFonts w:ascii="Poppins" w:hAnsi="Poppins"/>
          <w:color w:val="auto"/>
          <w:rPrChange w:id="2263" w:author="Stuart McLarnon (NESO)" w:date="2024-11-18T11:41:00Z">
            <w:rPr>
              <w:color w:val="auto"/>
            </w:rPr>
          </w:rPrChange>
        </w:rPr>
        <w:t xml:space="preserve"> </w:t>
      </w:r>
      <w:r w:rsidR="0075571B" w:rsidRPr="00701B06">
        <w:rPr>
          <w:rFonts w:ascii="Poppins" w:hAnsi="Poppins"/>
          <w:color w:val="auto"/>
          <w:rPrChange w:id="2264" w:author="Stuart McLarnon (NESO)" w:date="2024-11-18T11:41:00Z">
            <w:rPr>
              <w:color w:val="auto"/>
            </w:rPr>
          </w:rPrChange>
        </w:rPr>
        <w:t xml:space="preserve">minimise the disconnection of </w:t>
      </w:r>
      <w:r w:rsidR="00976677" w:rsidRPr="00701B06">
        <w:rPr>
          <w:rFonts w:ascii="Poppins" w:hAnsi="Poppins"/>
          <w:color w:val="auto"/>
          <w:rPrChange w:id="2265" w:author="Stuart McLarnon (NESO)" w:date="2024-11-18T11:41:00Z">
            <w:rPr>
              <w:color w:val="auto"/>
            </w:rPr>
          </w:rPrChange>
        </w:rPr>
        <w:t>embedded generation</w:t>
      </w:r>
      <w:r w:rsidR="007540DE" w:rsidRPr="00701B06">
        <w:rPr>
          <w:rFonts w:ascii="Poppins" w:hAnsi="Poppins"/>
          <w:color w:val="auto"/>
          <w:rPrChange w:id="2266" w:author="Stuart McLarnon (NESO)" w:date="2024-11-18T11:41:00Z">
            <w:rPr>
              <w:color w:val="auto"/>
            </w:rPr>
          </w:rPrChange>
        </w:rPr>
        <w:t>.</w:t>
      </w:r>
      <w:r w:rsidR="00D10C5D" w:rsidRPr="00701B06">
        <w:rPr>
          <w:rFonts w:ascii="Poppins" w:hAnsi="Poppins"/>
          <w:color w:val="auto"/>
          <w:rPrChange w:id="2267" w:author="Stuart McLarnon (NESO)" w:date="2024-11-18T11:41:00Z">
            <w:rPr>
              <w:color w:val="auto"/>
            </w:rPr>
          </w:rPrChange>
        </w:rPr>
        <w:t xml:space="preserve"> </w:t>
      </w:r>
      <w:r w:rsidR="005B6F82" w:rsidRPr="00701B06">
        <w:rPr>
          <w:rFonts w:ascii="Poppins" w:hAnsi="Poppins"/>
          <w:color w:val="auto"/>
          <w:rPrChange w:id="2268" w:author="Stuart McLarnon (NESO)" w:date="2024-11-18T11:41:00Z">
            <w:rPr>
              <w:color w:val="auto"/>
            </w:rPr>
          </w:rPrChange>
        </w:rPr>
        <w:t xml:space="preserve"> Under </w:t>
      </w:r>
      <w:r w:rsidR="00B6672E">
        <w:rPr>
          <w:rFonts w:ascii="Poppins" w:hAnsi="Poppins"/>
          <w:i/>
          <w:color w:val="auto"/>
          <w:rPrChange w:id="2269" w:author="Stuart McLarnon (NESO)" w:date="2024-11-18T11:41:00Z">
            <w:rPr>
              <w:i/>
              <w:color w:val="auto"/>
            </w:rPr>
          </w:rPrChange>
        </w:rPr>
        <w:t>Grid Code</w:t>
      </w:r>
      <w:r w:rsidR="0075571B" w:rsidRPr="00701B06">
        <w:rPr>
          <w:rFonts w:ascii="Poppins" w:hAnsi="Poppins"/>
          <w:i/>
          <w:color w:val="auto"/>
          <w:rPrChange w:id="2270" w:author="Stuart McLarnon (NESO)" w:date="2024-11-18T11:41:00Z">
            <w:rPr>
              <w:i/>
              <w:color w:val="auto"/>
            </w:rPr>
          </w:rPrChange>
        </w:rPr>
        <w:t xml:space="preserve"> </w:t>
      </w:r>
      <w:r w:rsidR="005B6F82" w:rsidRPr="00701B06">
        <w:rPr>
          <w:rFonts w:ascii="Poppins" w:hAnsi="Poppins"/>
          <w:i/>
          <w:color w:val="auto"/>
          <w:rPrChange w:id="2271" w:author="Stuart McLarnon (NESO)" w:date="2024-11-18T11:41:00Z">
            <w:rPr>
              <w:i/>
              <w:color w:val="auto"/>
            </w:rPr>
          </w:rPrChange>
        </w:rPr>
        <w:t>ECC</w:t>
      </w:r>
      <w:r w:rsidR="00A87BC4" w:rsidRPr="00701B06">
        <w:rPr>
          <w:rFonts w:ascii="Poppins" w:hAnsi="Poppins"/>
          <w:i/>
          <w:color w:val="auto"/>
          <w:rPrChange w:id="2272" w:author="Stuart McLarnon (NESO)" w:date="2024-11-18T11:41:00Z">
            <w:rPr>
              <w:i/>
              <w:color w:val="auto"/>
            </w:rPr>
          </w:rPrChange>
        </w:rPr>
        <w:t>.A.5</w:t>
      </w:r>
      <w:r w:rsidR="008A0ECE" w:rsidRPr="00701B06">
        <w:rPr>
          <w:rFonts w:ascii="Poppins" w:hAnsi="Poppins"/>
          <w:color w:val="auto"/>
          <w:rPrChange w:id="2273" w:author="Stuart McLarnon (NESO)" w:date="2024-11-18T11:41:00Z">
            <w:rPr>
              <w:color w:val="auto"/>
            </w:rPr>
          </w:rPrChange>
        </w:rPr>
        <w:t>,</w:t>
      </w:r>
      <w:r w:rsidR="00163249" w:rsidRPr="00701B06">
        <w:rPr>
          <w:rFonts w:ascii="Poppins" w:hAnsi="Poppins"/>
          <w:color w:val="auto"/>
          <w:rPrChange w:id="2274" w:author="Stuart McLarnon (NESO)" w:date="2024-11-18T11:41:00Z">
            <w:rPr>
              <w:color w:val="auto"/>
            </w:rPr>
          </w:rPrChange>
        </w:rPr>
        <w:t xml:space="preserve"> which requires low frequency demand disconnection relays to have a directional component</w:t>
      </w:r>
      <w:r w:rsidR="008A0ECE" w:rsidRPr="00701B06">
        <w:rPr>
          <w:rFonts w:ascii="Poppins" w:hAnsi="Poppins"/>
          <w:color w:val="auto"/>
          <w:rPrChange w:id="2275" w:author="Stuart McLarnon (NESO)" w:date="2024-11-18T11:41:00Z">
            <w:rPr>
              <w:color w:val="auto"/>
            </w:rPr>
          </w:rPrChange>
        </w:rPr>
        <w:t xml:space="preserve">, </w:t>
      </w:r>
      <w:r w:rsidR="00F352CE" w:rsidRPr="00701B06">
        <w:rPr>
          <w:rFonts w:ascii="Poppins" w:hAnsi="Poppins"/>
          <w:color w:val="auto"/>
          <w:rPrChange w:id="2276" w:author="Stuart McLarnon (NESO)" w:date="2024-11-18T11:41:00Z">
            <w:rPr>
              <w:color w:val="auto"/>
            </w:rPr>
          </w:rPrChange>
        </w:rPr>
        <w:t>this</w:t>
      </w:r>
      <w:r w:rsidR="00D613C7" w:rsidRPr="00701B06">
        <w:rPr>
          <w:rFonts w:ascii="Poppins" w:hAnsi="Poppins"/>
          <w:color w:val="auto"/>
          <w:rPrChange w:id="2277" w:author="Stuart McLarnon (NESO)" w:date="2024-11-18T11:41:00Z">
            <w:rPr>
              <w:color w:val="auto"/>
            </w:rPr>
          </w:rPrChange>
        </w:rPr>
        <w:t xml:space="preserve"> requirement is already an inherent capability of</w:t>
      </w:r>
      <w:r w:rsidR="009D3453" w:rsidRPr="00701B06">
        <w:rPr>
          <w:rFonts w:ascii="Poppins" w:hAnsi="Poppins"/>
          <w:color w:val="auto"/>
          <w:rPrChange w:id="2278" w:author="Stuart McLarnon (NESO)" w:date="2024-11-18T11:41:00Z">
            <w:rPr>
              <w:color w:val="auto"/>
            </w:rPr>
          </w:rPrChange>
        </w:rPr>
        <w:t xml:space="preserve"> the scheme</w:t>
      </w:r>
      <w:r w:rsidR="00A65E77" w:rsidRPr="00701B06">
        <w:rPr>
          <w:rFonts w:ascii="Poppins" w:hAnsi="Poppins"/>
          <w:color w:val="auto"/>
          <w:rPrChange w:id="2279" w:author="Stuart McLarnon (NESO)" w:date="2024-11-18T11:41:00Z">
            <w:rPr>
              <w:color w:val="auto"/>
            </w:rPr>
          </w:rPrChange>
        </w:rPr>
        <w:t>.</w:t>
      </w:r>
      <w:r w:rsidR="00302A93" w:rsidRPr="00701B06">
        <w:rPr>
          <w:rFonts w:ascii="Poppins" w:hAnsi="Poppins"/>
          <w:color w:val="auto"/>
          <w:rPrChange w:id="2280" w:author="Stuart McLarnon (NESO)" w:date="2024-11-18T11:41:00Z">
            <w:rPr>
              <w:color w:val="auto"/>
            </w:rPr>
          </w:rPrChange>
        </w:rPr>
        <w:t xml:space="preserve">  </w:t>
      </w:r>
      <w:r w:rsidR="001735FC" w:rsidRPr="00701B06">
        <w:rPr>
          <w:rFonts w:ascii="Poppins" w:hAnsi="Poppins"/>
          <w:color w:val="auto"/>
          <w:rPrChange w:id="2281" w:author="Stuart McLarnon (NESO)" w:date="2024-11-18T11:41:00Z">
            <w:rPr>
              <w:color w:val="auto"/>
            </w:rPr>
          </w:rPrChange>
        </w:rPr>
        <w:t>For L</w:t>
      </w:r>
      <w:r w:rsidR="00B908E1" w:rsidRPr="00701B06">
        <w:rPr>
          <w:rFonts w:ascii="Poppins" w:hAnsi="Poppins"/>
          <w:color w:val="auto"/>
          <w:rPrChange w:id="2282" w:author="Stuart McLarnon (NESO)" w:date="2024-11-18T11:41:00Z">
            <w:rPr>
              <w:color w:val="auto"/>
            </w:rPr>
          </w:rPrChange>
        </w:rPr>
        <w:t xml:space="preserve">ow </w:t>
      </w:r>
      <w:r w:rsidR="001735FC" w:rsidRPr="00701B06">
        <w:rPr>
          <w:rFonts w:ascii="Poppins" w:hAnsi="Poppins"/>
          <w:color w:val="auto"/>
          <w:rPrChange w:id="2283" w:author="Stuart McLarnon (NESO)" w:date="2024-11-18T11:41:00Z">
            <w:rPr>
              <w:color w:val="auto"/>
            </w:rPr>
          </w:rPrChange>
        </w:rPr>
        <w:t>F</w:t>
      </w:r>
      <w:r w:rsidR="00B908E1" w:rsidRPr="00701B06">
        <w:rPr>
          <w:rFonts w:ascii="Poppins" w:hAnsi="Poppins"/>
          <w:color w:val="auto"/>
          <w:rPrChange w:id="2284" w:author="Stuart McLarnon (NESO)" w:date="2024-11-18T11:41:00Z">
            <w:rPr>
              <w:color w:val="auto"/>
            </w:rPr>
          </w:rPrChange>
        </w:rPr>
        <w:t xml:space="preserve">requency </w:t>
      </w:r>
      <w:r w:rsidR="001735FC" w:rsidRPr="00701B06">
        <w:rPr>
          <w:rFonts w:ascii="Poppins" w:hAnsi="Poppins"/>
          <w:color w:val="auto"/>
          <w:rPrChange w:id="2285" w:author="Stuart McLarnon (NESO)" w:date="2024-11-18T11:41:00Z">
            <w:rPr>
              <w:color w:val="auto"/>
            </w:rPr>
          </w:rPrChange>
        </w:rPr>
        <w:t>D</w:t>
      </w:r>
      <w:r w:rsidR="00B908E1" w:rsidRPr="00701B06">
        <w:rPr>
          <w:rFonts w:ascii="Poppins" w:hAnsi="Poppins"/>
          <w:color w:val="auto"/>
          <w:rPrChange w:id="2286" w:author="Stuart McLarnon (NESO)" w:date="2024-11-18T11:41:00Z">
            <w:rPr>
              <w:color w:val="auto"/>
            </w:rPr>
          </w:rPrChange>
        </w:rPr>
        <w:t xml:space="preserve">emand </w:t>
      </w:r>
      <w:r w:rsidR="001735FC" w:rsidRPr="00701B06">
        <w:rPr>
          <w:rFonts w:ascii="Poppins" w:hAnsi="Poppins"/>
          <w:color w:val="auto"/>
          <w:rPrChange w:id="2287" w:author="Stuart McLarnon (NESO)" w:date="2024-11-18T11:41:00Z">
            <w:rPr>
              <w:color w:val="auto"/>
            </w:rPr>
          </w:rPrChange>
        </w:rPr>
        <w:t>D</w:t>
      </w:r>
      <w:r w:rsidR="00B908E1" w:rsidRPr="00701B06">
        <w:rPr>
          <w:rFonts w:ascii="Poppins" w:hAnsi="Poppins"/>
          <w:color w:val="auto"/>
          <w:rPrChange w:id="2288" w:author="Stuart McLarnon (NESO)" w:date="2024-11-18T11:41:00Z">
            <w:rPr>
              <w:color w:val="auto"/>
            </w:rPr>
          </w:rPrChange>
        </w:rPr>
        <w:t>isconnection</w:t>
      </w:r>
      <w:r w:rsidR="001735FC" w:rsidRPr="00701B06">
        <w:rPr>
          <w:rFonts w:ascii="Poppins" w:hAnsi="Poppins"/>
          <w:color w:val="auto"/>
          <w:rPrChange w:id="2289" w:author="Stuart McLarnon (NESO)" w:date="2024-11-18T11:41:00Z">
            <w:rPr>
              <w:color w:val="auto"/>
            </w:rPr>
          </w:rPrChange>
        </w:rPr>
        <w:t xml:space="preserve"> </w:t>
      </w:r>
      <w:r w:rsidR="00787704" w:rsidRPr="00701B06">
        <w:rPr>
          <w:rFonts w:ascii="Poppins" w:hAnsi="Poppins"/>
          <w:color w:val="auto"/>
          <w:rPrChange w:id="2290" w:author="Stuart McLarnon (NESO)" w:date="2024-11-18T11:41:00Z">
            <w:rPr>
              <w:color w:val="auto"/>
            </w:rPr>
          </w:rPrChange>
        </w:rPr>
        <w:t>ar</w:t>
      </w:r>
      <w:r w:rsidR="00F248AB" w:rsidRPr="00701B06">
        <w:rPr>
          <w:rFonts w:ascii="Poppins" w:hAnsi="Poppins"/>
          <w:color w:val="auto"/>
          <w:rPrChange w:id="2291" w:author="Stuart McLarnon (NESO)" w:date="2024-11-18T11:41:00Z">
            <w:rPr>
              <w:color w:val="auto"/>
            </w:rPr>
          </w:rPrChange>
        </w:rPr>
        <w:t>r</w:t>
      </w:r>
      <w:r w:rsidR="00787704" w:rsidRPr="00701B06">
        <w:rPr>
          <w:rFonts w:ascii="Poppins" w:hAnsi="Poppins"/>
          <w:color w:val="auto"/>
          <w:rPrChange w:id="2292" w:author="Stuart McLarnon (NESO)" w:date="2024-11-18T11:41:00Z">
            <w:rPr>
              <w:color w:val="auto"/>
            </w:rPr>
          </w:rPrChange>
        </w:rPr>
        <w:t>ang</w:t>
      </w:r>
      <w:r w:rsidR="00F248AB" w:rsidRPr="00701B06">
        <w:rPr>
          <w:rFonts w:ascii="Poppins" w:hAnsi="Poppins"/>
          <w:color w:val="auto"/>
          <w:rPrChange w:id="2293" w:author="Stuart McLarnon (NESO)" w:date="2024-11-18T11:41:00Z">
            <w:rPr>
              <w:color w:val="auto"/>
            </w:rPr>
          </w:rPrChange>
        </w:rPr>
        <w:t>e</w:t>
      </w:r>
      <w:r w:rsidR="00787704" w:rsidRPr="00701B06">
        <w:rPr>
          <w:rFonts w:ascii="Poppins" w:hAnsi="Poppins"/>
          <w:color w:val="auto"/>
          <w:rPrChange w:id="2294" w:author="Stuart McLarnon (NESO)" w:date="2024-11-18T11:41:00Z">
            <w:rPr>
              <w:color w:val="auto"/>
            </w:rPr>
          </w:rPrChange>
        </w:rPr>
        <w:t>ments</w:t>
      </w:r>
      <w:r w:rsidR="00302A93" w:rsidRPr="00701B06">
        <w:rPr>
          <w:rFonts w:ascii="Poppins" w:hAnsi="Poppins"/>
          <w:color w:val="auto"/>
          <w:rPrChange w:id="2295" w:author="Stuart McLarnon (NESO)" w:date="2024-11-18T11:41:00Z">
            <w:rPr>
              <w:color w:val="auto"/>
            </w:rPr>
          </w:rPrChange>
        </w:rPr>
        <w:t xml:space="preserve"> </w:t>
      </w:r>
      <w:r w:rsidR="00B908E1" w:rsidRPr="00701B06">
        <w:rPr>
          <w:rFonts w:ascii="Poppins" w:hAnsi="Poppins"/>
          <w:color w:val="auto"/>
          <w:rPrChange w:id="2296" w:author="Stuart McLarnon (NESO)" w:date="2024-11-18T11:41:00Z">
            <w:rPr>
              <w:color w:val="auto"/>
            </w:rPr>
          </w:rPrChange>
        </w:rPr>
        <w:t xml:space="preserve">which fall under the requirements of Appendix 5 of the </w:t>
      </w:r>
      <w:r w:rsidR="00B6672E">
        <w:rPr>
          <w:rFonts w:ascii="Poppins" w:hAnsi="Poppins"/>
          <w:color w:val="auto"/>
          <w:rPrChange w:id="2297" w:author="Stuart McLarnon (NESO)" w:date="2024-11-18T11:41:00Z">
            <w:rPr>
              <w:color w:val="auto"/>
            </w:rPr>
          </w:rPrChange>
        </w:rPr>
        <w:t>Grid Code</w:t>
      </w:r>
      <w:r w:rsidR="00D10C5D" w:rsidRPr="00701B06">
        <w:rPr>
          <w:rFonts w:ascii="Poppins" w:hAnsi="Poppins"/>
          <w:color w:val="auto"/>
          <w:rPrChange w:id="2298" w:author="Stuart McLarnon (NESO)" w:date="2024-11-18T11:41:00Z">
            <w:rPr>
              <w:color w:val="auto"/>
            </w:rPr>
          </w:rPrChange>
        </w:rPr>
        <w:t xml:space="preserve"> </w:t>
      </w:r>
      <w:r w:rsidR="00B908E1" w:rsidRPr="00701B06">
        <w:rPr>
          <w:rFonts w:ascii="Poppins" w:hAnsi="Poppins"/>
          <w:color w:val="auto"/>
          <w:rPrChange w:id="2299" w:author="Stuart McLarnon (NESO)" w:date="2024-11-18T11:41:00Z">
            <w:rPr>
              <w:color w:val="auto"/>
            </w:rPr>
          </w:rPrChange>
        </w:rPr>
        <w:t>Connection Conditions</w:t>
      </w:r>
      <w:r w:rsidR="00302A93" w:rsidRPr="00701B06">
        <w:rPr>
          <w:rFonts w:ascii="Poppins" w:hAnsi="Poppins"/>
          <w:color w:val="auto"/>
          <w:rPrChange w:id="2300" w:author="Stuart McLarnon (NESO)" w:date="2024-11-18T11:41:00Z">
            <w:rPr>
              <w:color w:val="auto"/>
            </w:rPr>
          </w:rPrChange>
        </w:rPr>
        <w:t>, DNO</w:t>
      </w:r>
      <w:r w:rsidR="009C5997" w:rsidRPr="00701B06">
        <w:rPr>
          <w:rFonts w:ascii="Poppins" w:hAnsi="Poppins"/>
          <w:color w:val="auto"/>
          <w:rPrChange w:id="2301" w:author="Stuart McLarnon (NESO)" w:date="2024-11-18T11:41:00Z">
            <w:rPr>
              <w:color w:val="auto"/>
            </w:rPr>
          </w:rPrChange>
        </w:rPr>
        <w:t>s</w:t>
      </w:r>
      <w:r w:rsidR="00302A93" w:rsidRPr="00701B06">
        <w:rPr>
          <w:rFonts w:ascii="Poppins" w:hAnsi="Poppins"/>
          <w:color w:val="auto"/>
          <w:rPrChange w:id="2302" w:author="Stuart McLarnon (NESO)" w:date="2024-11-18T11:41:00Z">
            <w:rPr>
              <w:color w:val="auto"/>
            </w:rPr>
          </w:rPrChange>
        </w:rPr>
        <w:t xml:space="preserve"> currently configure the low frequency demand disconnection scheme to minimise, where reasonably practicable, the disconnection of power generating</w:t>
      </w:r>
      <w:r w:rsidR="00872219" w:rsidRPr="00701B06">
        <w:rPr>
          <w:rFonts w:ascii="Poppins" w:hAnsi="Poppins"/>
          <w:color w:val="auto"/>
          <w:rPrChange w:id="2303" w:author="Stuart McLarnon (NESO)" w:date="2024-11-18T11:41:00Z">
            <w:rPr>
              <w:color w:val="auto"/>
            </w:rPr>
          </w:rPrChange>
        </w:rPr>
        <w:t xml:space="preserve"> modules.</w:t>
      </w:r>
    </w:p>
    <w:p w14:paraId="7EFB01E2" w14:textId="679A7BA9" w:rsidR="000226A1" w:rsidRPr="00D70D71" w:rsidRDefault="000226A1" w:rsidP="00D81794">
      <w:pPr>
        <w:pStyle w:val="Heading2"/>
        <w:rPr>
          <w:rFonts w:ascii="Poppins Medium" w:hAnsi="Poppins Medium"/>
          <w:color w:val="3F0731"/>
          <w:sz w:val="32"/>
          <w:rPrChange w:id="2304" w:author="Stuart McLarnon (NESO)" w:date="2024-11-18T11:41:00Z">
            <w:rPr/>
          </w:rPrChange>
        </w:rPr>
      </w:pPr>
      <w:bookmarkStart w:id="2305" w:name="_Toc532811317"/>
      <w:bookmarkStart w:id="2306" w:name="_Toc16863238"/>
      <w:bookmarkStart w:id="2307" w:name="_Toc128731903"/>
      <w:bookmarkStart w:id="2308" w:name="_Toc188439572"/>
      <w:r w:rsidRPr="00D70D71">
        <w:rPr>
          <w:rFonts w:ascii="Poppins Medium" w:hAnsi="Poppins Medium"/>
          <w:color w:val="3F0731"/>
          <w:sz w:val="32"/>
          <w:rPrChange w:id="2309" w:author="Stuart McLarnon (NESO)" w:date="2024-11-18T11:41:00Z">
            <w:rPr/>
          </w:rPrChange>
        </w:rPr>
        <w:t>Automatic Over Frequency Control Scheme</w:t>
      </w:r>
      <w:bookmarkEnd w:id="2305"/>
      <w:bookmarkEnd w:id="2306"/>
      <w:bookmarkEnd w:id="2307"/>
      <w:bookmarkEnd w:id="2308"/>
    </w:p>
    <w:p w14:paraId="33DAFA87" w14:textId="66F5714B" w:rsidR="000226A1" w:rsidRPr="00646B9F" w:rsidRDefault="000226A1" w:rsidP="00311036">
      <w:pPr>
        <w:ind w:firstLine="720"/>
        <w:jc w:val="both"/>
        <w:rPr>
          <w:rFonts w:ascii="Poppins" w:hAnsi="Poppins"/>
          <w:color w:val="auto"/>
          <w:rPrChange w:id="2310" w:author="Stuart McLarnon (NESO)" w:date="2024-11-18T11:41:00Z">
            <w:rPr/>
          </w:rPrChange>
        </w:rPr>
      </w:pPr>
      <w:r w:rsidRPr="00646B9F">
        <w:rPr>
          <w:rFonts w:ascii="Poppins" w:hAnsi="Poppins"/>
          <w:color w:val="auto"/>
          <w:rPrChange w:id="2311" w:author="Stuart McLarnon (NESO)" w:date="2024-11-18T11:41:00Z">
            <w:rPr>
              <w:color w:val="auto"/>
            </w:rPr>
          </w:rPrChange>
        </w:rPr>
        <w:t xml:space="preserve">In Accordance with </w:t>
      </w:r>
      <w:r w:rsidR="003C6529" w:rsidRPr="00646B9F">
        <w:rPr>
          <w:rFonts w:ascii="Poppins" w:hAnsi="Poppins"/>
          <w:color w:val="auto"/>
          <w:rPrChange w:id="2312" w:author="Stuart McLarnon (NESO)" w:date="2024-11-18T11:41:00Z">
            <w:rPr>
              <w:color w:val="auto"/>
            </w:rPr>
          </w:rPrChange>
        </w:rPr>
        <w:t>EU NCER</w:t>
      </w:r>
      <w:r w:rsidRPr="00646B9F">
        <w:rPr>
          <w:rFonts w:ascii="Poppins" w:hAnsi="Poppins"/>
          <w:color w:val="auto"/>
          <w:rPrChange w:id="2313" w:author="Stuart McLarnon (NESO)" w:date="2024-11-18T11:41:00Z">
            <w:rPr>
              <w:color w:val="auto"/>
            </w:rPr>
          </w:rPrChange>
        </w:rPr>
        <w:t xml:space="preserve"> Article 16</w:t>
      </w:r>
      <w:r w:rsidR="00311036" w:rsidRPr="00646B9F">
        <w:rPr>
          <w:rFonts w:ascii="Poppins" w:hAnsi="Poppins"/>
          <w:color w:val="auto"/>
          <w:rPrChange w:id="2314" w:author="Stuart McLarnon (NESO)" w:date="2024-11-18T11:41:00Z">
            <w:rPr>
              <w:color w:val="auto"/>
            </w:rPr>
          </w:rPrChange>
        </w:rPr>
        <w:t>:</w:t>
      </w:r>
    </w:p>
    <w:p w14:paraId="44D39F86" w14:textId="0077E382" w:rsidR="00DF3023" w:rsidRPr="00646B9F" w:rsidRDefault="00E0402A" w:rsidP="008F2821">
      <w:pPr>
        <w:ind w:left="720" w:hanging="720"/>
        <w:jc w:val="both"/>
        <w:rPr>
          <w:rFonts w:ascii="Poppins" w:hAnsi="Poppins"/>
          <w:color w:val="auto"/>
          <w:rPrChange w:id="2315" w:author="Stuart McLarnon (NESO)" w:date="2024-11-18T11:41:00Z">
            <w:rPr/>
          </w:rPrChange>
        </w:rPr>
      </w:pPr>
      <w:r w:rsidRPr="00646B9F">
        <w:rPr>
          <w:rFonts w:ascii="Poppins" w:hAnsi="Poppins"/>
          <w:color w:val="auto"/>
          <w:rPrChange w:id="2316" w:author="Stuart McLarnon (NESO)" w:date="2024-11-18T11:41:00Z">
            <w:rPr/>
          </w:rPrChange>
        </w:rPr>
        <w:t>4</w:t>
      </w:r>
      <w:r w:rsidR="000226A1" w:rsidRPr="00646B9F">
        <w:rPr>
          <w:rFonts w:ascii="Poppins" w:hAnsi="Poppins"/>
          <w:color w:val="auto"/>
          <w:rPrChange w:id="2317" w:author="Stuart McLarnon (NESO)" w:date="2024-11-18T11:41:00Z">
            <w:rPr/>
          </w:rPrChange>
        </w:rPr>
        <w:t>.3.1</w:t>
      </w:r>
      <w:r w:rsidR="000226A1" w:rsidRPr="00646B9F">
        <w:rPr>
          <w:rFonts w:ascii="Poppins" w:hAnsi="Poppins"/>
          <w:color w:val="auto"/>
          <w:rPrChange w:id="2318" w:author="Stuart McLarnon (NESO)" w:date="2024-11-18T11:41:00Z">
            <w:rPr/>
          </w:rPrChange>
        </w:rPr>
        <w:tab/>
      </w:r>
      <w:r w:rsidR="000226A1" w:rsidRPr="00646B9F">
        <w:rPr>
          <w:rFonts w:ascii="Poppins" w:hAnsi="Poppins"/>
          <w:color w:val="auto"/>
          <w:rPrChange w:id="2319" w:author="Stuart McLarnon (NESO)" w:date="2024-11-18T11:41:00Z">
            <w:rPr>
              <w:color w:val="auto"/>
            </w:rPr>
          </w:rPrChange>
        </w:rPr>
        <w:t>Commercial arrangements are in place to provide static High Frequency Response by ramping HVDC Interconnectors when pre-set frequency levels are reached.</w:t>
      </w:r>
    </w:p>
    <w:p w14:paraId="42FB75B6" w14:textId="363677E1" w:rsidR="000226A1" w:rsidRPr="00646B9F" w:rsidRDefault="00E0402A" w:rsidP="00311036">
      <w:pPr>
        <w:ind w:left="720" w:hanging="720"/>
        <w:jc w:val="both"/>
        <w:rPr>
          <w:rFonts w:ascii="Poppins" w:hAnsi="Poppins"/>
          <w:color w:val="auto"/>
          <w:rPrChange w:id="2320" w:author="Stuart McLarnon (NESO)" w:date="2024-11-18T11:41:00Z">
            <w:rPr/>
          </w:rPrChange>
        </w:rPr>
      </w:pPr>
      <w:r w:rsidRPr="00646B9F">
        <w:rPr>
          <w:rFonts w:ascii="Poppins" w:hAnsi="Poppins"/>
          <w:color w:val="auto"/>
          <w:rPrChange w:id="2321" w:author="Stuart McLarnon (NESO)" w:date="2024-11-18T11:41:00Z">
            <w:rPr/>
          </w:rPrChange>
        </w:rPr>
        <w:t>4</w:t>
      </w:r>
      <w:r w:rsidR="000226A1" w:rsidRPr="00646B9F">
        <w:rPr>
          <w:rFonts w:ascii="Poppins" w:hAnsi="Poppins"/>
          <w:color w:val="auto"/>
          <w:rPrChange w:id="2322" w:author="Stuart McLarnon (NESO)" w:date="2024-11-18T11:41:00Z">
            <w:rPr/>
          </w:rPrChange>
        </w:rPr>
        <w:t>.3.2</w:t>
      </w:r>
      <w:r w:rsidR="000226A1" w:rsidRPr="00646B9F">
        <w:rPr>
          <w:rFonts w:ascii="Poppins" w:hAnsi="Poppins"/>
          <w:color w:val="auto"/>
          <w:rPrChange w:id="2323" w:author="Stuart McLarnon (NESO)" w:date="2024-11-18T11:41:00Z">
            <w:rPr/>
          </w:rPrChange>
        </w:rPr>
        <w:tab/>
      </w:r>
      <w:r w:rsidR="00FC0549" w:rsidRPr="00646B9F">
        <w:rPr>
          <w:rFonts w:ascii="Poppins" w:hAnsi="Poppins"/>
          <w:color w:val="auto"/>
          <w:rPrChange w:id="2324" w:author="Stuart McLarnon (NESO)" w:date="2024-11-18T11:41:00Z">
            <w:rPr>
              <w:color w:val="auto"/>
            </w:rPr>
          </w:rPrChange>
        </w:rPr>
        <w:t xml:space="preserve">High Frequency </w:t>
      </w:r>
      <w:r w:rsidR="00D70D71" w:rsidRPr="00646B9F">
        <w:rPr>
          <w:rFonts w:ascii="Poppins" w:hAnsi="Poppins"/>
          <w:color w:val="auto"/>
          <w:rPrChange w:id="2325" w:author="Stuart McLarnon (NESO)" w:date="2024-11-18T11:41:00Z">
            <w:rPr>
              <w:color w:val="auto"/>
            </w:rPr>
          </w:rPrChange>
        </w:rPr>
        <w:t>Response</w:t>
      </w:r>
      <w:del w:id="2326" w:author="Stuart McLarnon (NESO)" w:date="2024-11-18T11:41:00Z">
        <w:r w:rsidR="00E43283">
          <w:rPr>
            <w:color w:val="auto"/>
          </w:rPr>
          <w:delText xml:space="preserve"> </w:delText>
        </w:r>
      </w:del>
      <w:r w:rsidR="00D70D71" w:rsidRPr="00646B9F">
        <w:rPr>
          <w:rFonts w:ascii="Poppins" w:hAnsi="Poppins"/>
          <w:color w:val="auto"/>
          <w:rPrChange w:id="2327" w:author="Stuart McLarnon (NESO)" w:date="2024-11-18T11:41:00Z">
            <w:rPr>
              <w:color w:val="auto"/>
            </w:rPr>
          </w:rPrChange>
        </w:rPr>
        <w:t xml:space="preserve"> contracted</w:t>
      </w:r>
      <w:r w:rsidR="000226A1" w:rsidRPr="00646B9F">
        <w:rPr>
          <w:rFonts w:ascii="Poppins" w:hAnsi="Poppins"/>
          <w:color w:val="auto"/>
          <w:rPrChange w:id="2328" w:author="Stuart McLarnon (NESO)" w:date="2024-11-18T11:41:00Z">
            <w:rPr>
              <w:color w:val="auto"/>
            </w:rPr>
          </w:rPrChange>
        </w:rPr>
        <w:t xml:space="preserve"> providers of high frequency response are required to reduce active power in response to an increase in system frequency up to 50.5 Hz as agreed in an Ancillary Services Contract. Above 50.5 Hz this is to be at a minimum rate of 2% of output per 0.1 Hz deviation of frequency above 50.5 Hz </w:t>
      </w:r>
      <w:r w:rsidR="000226A1" w:rsidRPr="00646B9F">
        <w:rPr>
          <w:rFonts w:ascii="Poppins" w:hAnsi="Poppins"/>
          <w:i/>
          <w:color w:val="auto"/>
          <w:rPrChange w:id="2329" w:author="Stuart McLarnon (NESO)" w:date="2024-11-18T11:41:00Z">
            <w:rPr>
              <w:i/>
              <w:color w:val="auto"/>
            </w:rPr>
          </w:rPrChange>
        </w:rPr>
        <w:t>(</w:t>
      </w:r>
      <w:r w:rsidR="00B6672E">
        <w:rPr>
          <w:rFonts w:ascii="Poppins" w:hAnsi="Poppins"/>
          <w:i/>
          <w:color w:val="auto"/>
          <w:rPrChange w:id="2330" w:author="Stuart McLarnon (NESO)" w:date="2024-11-18T11:41:00Z">
            <w:rPr>
              <w:i/>
              <w:color w:val="auto"/>
            </w:rPr>
          </w:rPrChange>
        </w:rPr>
        <w:t>Grid Code</w:t>
      </w:r>
      <w:r w:rsidR="000226A1" w:rsidRPr="00646B9F">
        <w:rPr>
          <w:rFonts w:ascii="Poppins" w:hAnsi="Poppins"/>
          <w:i/>
          <w:color w:val="auto"/>
          <w:rPrChange w:id="2331" w:author="Stuart McLarnon (NESO)" w:date="2024-11-18T11:41:00Z">
            <w:rPr>
              <w:i/>
              <w:color w:val="auto"/>
            </w:rPr>
          </w:rPrChange>
        </w:rPr>
        <w:t xml:space="preserve"> BC3.7.1)</w:t>
      </w:r>
      <w:r w:rsidR="000226A1" w:rsidRPr="00646B9F">
        <w:rPr>
          <w:rFonts w:ascii="Poppins" w:hAnsi="Poppins"/>
          <w:color w:val="auto"/>
          <w:rPrChange w:id="2332" w:author="Stuart McLarnon (NESO)" w:date="2024-11-18T11:41:00Z">
            <w:rPr>
              <w:color w:val="auto"/>
            </w:rPr>
          </w:rPrChange>
        </w:rPr>
        <w:t>.</w:t>
      </w:r>
    </w:p>
    <w:p w14:paraId="43DF939E" w14:textId="068E37AF" w:rsidR="000226A1" w:rsidRPr="00646B9F" w:rsidRDefault="00E0402A" w:rsidP="008F2821">
      <w:pPr>
        <w:ind w:left="720" w:hanging="720"/>
        <w:jc w:val="both"/>
        <w:rPr>
          <w:rFonts w:ascii="Poppins" w:hAnsi="Poppins"/>
          <w:color w:val="auto"/>
          <w:rPrChange w:id="2333" w:author="Stuart McLarnon (NESO)" w:date="2024-11-18T11:41:00Z">
            <w:rPr>
              <w:color w:val="auto"/>
            </w:rPr>
          </w:rPrChange>
        </w:rPr>
      </w:pPr>
      <w:r w:rsidRPr="00646B9F">
        <w:rPr>
          <w:rFonts w:ascii="Poppins" w:hAnsi="Poppins"/>
          <w:color w:val="auto"/>
          <w:rPrChange w:id="2334" w:author="Stuart McLarnon (NESO)" w:date="2024-11-18T11:41:00Z">
            <w:rPr/>
          </w:rPrChange>
        </w:rPr>
        <w:t>4</w:t>
      </w:r>
      <w:r w:rsidR="000226A1" w:rsidRPr="00646B9F">
        <w:rPr>
          <w:rFonts w:ascii="Poppins" w:hAnsi="Poppins"/>
          <w:color w:val="auto"/>
          <w:rPrChange w:id="2335" w:author="Stuart McLarnon (NESO)" w:date="2024-11-18T11:41:00Z">
            <w:rPr/>
          </w:rPrChange>
        </w:rPr>
        <w:t>.3.3</w:t>
      </w:r>
      <w:r w:rsidR="000226A1" w:rsidRPr="00646B9F">
        <w:rPr>
          <w:rFonts w:ascii="Poppins" w:hAnsi="Poppins"/>
          <w:color w:val="auto"/>
          <w:rPrChange w:id="2336" w:author="Stuart McLarnon (NESO)" w:date="2024-11-18T11:41:00Z">
            <w:rPr/>
          </w:rPrChange>
        </w:rPr>
        <w:tab/>
      </w:r>
      <w:r w:rsidR="000226A1" w:rsidRPr="00646B9F">
        <w:rPr>
          <w:rFonts w:ascii="Poppins" w:hAnsi="Poppins"/>
          <w:color w:val="auto"/>
          <w:rPrChange w:id="2337" w:author="Stuart McLarnon (NESO)" w:date="2024-11-18T11:41:00Z">
            <w:rPr>
              <w:color w:val="auto"/>
            </w:rPr>
          </w:rPrChange>
        </w:rPr>
        <w:t>Limited Frequency Sensitive Mode (LFSM) – existing connections (until 27 April 2019</w:t>
      </w:r>
      <w:r w:rsidR="00E30D65" w:rsidRPr="00646B9F">
        <w:rPr>
          <w:rFonts w:ascii="Poppins" w:hAnsi="Poppins"/>
          <w:color w:val="auto"/>
          <w:rPrChange w:id="2338" w:author="Stuart McLarnon (NESO)" w:date="2024-11-18T11:41:00Z">
            <w:rPr>
              <w:color w:val="auto"/>
            </w:rPr>
          </w:rPrChange>
        </w:rPr>
        <w:t>)</w:t>
      </w:r>
      <w:r w:rsidR="000226A1" w:rsidRPr="00646B9F">
        <w:rPr>
          <w:rFonts w:ascii="Poppins" w:hAnsi="Poppins"/>
          <w:color w:val="auto"/>
          <w:rPrChange w:id="2339" w:author="Stuart McLarnon (NESO)" w:date="2024-11-18T11:41:00Z">
            <w:rPr>
              <w:color w:val="auto"/>
            </w:rPr>
          </w:rPrChange>
        </w:rPr>
        <w:t>:</w:t>
      </w:r>
    </w:p>
    <w:p w14:paraId="732EFFB1" w14:textId="428C8FC0" w:rsidR="000226A1" w:rsidRPr="00646B9F" w:rsidRDefault="000226A1" w:rsidP="008F2821">
      <w:pPr>
        <w:ind w:left="720"/>
        <w:jc w:val="both"/>
        <w:rPr>
          <w:rFonts w:ascii="Poppins" w:hAnsi="Poppins"/>
          <w:color w:val="auto"/>
          <w:rPrChange w:id="2340" w:author="Stuart McLarnon (NESO)" w:date="2024-11-18T11:41:00Z">
            <w:rPr>
              <w:color w:val="auto"/>
            </w:rPr>
          </w:rPrChange>
        </w:rPr>
      </w:pPr>
      <w:r w:rsidRPr="00646B9F">
        <w:rPr>
          <w:rFonts w:ascii="Poppins" w:hAnsi="Poppins"/>
          <w:color w:val="auto"/>
          <w:rPrChange w:id="2341" w:author="Stuart McLarnon (NESO)" w:date="2024-11-18T11:41:00Z">
            <w:rPr>
              <w:color w:val="auto"/>
            </w:rPr>
          </w:rPrChange>
        </w:rPr>
        <w:t>Limited Frequency Sensitive Mode – Over frequency (LFSM-O) – new connections (after 27 April 2019</w:t>
      </w:r>
      <w:r w:rsidR="00E30D65" w:rsidRPr="00646B9F">
        <w:rPr>
          <w:rFonts w:ascii="Poppins" w:hAnsi="Poppins"/>
          <w:color w:val="auto"/>
          <w:rPrChange w:id="2342" w:author="Stuart McLarnon (NESO)" w:date="2024-11-18T11:41:00Z">
            <w:rPr>
              <w:color w:val="auto"/>
            </w:rPr>
          </w:rPrChange>
        </w:rPr>
        <w:t>)</w:t>
      </w:r>
      <w:r w:rsidRPr="00646B9F">
        <w:rPr>
          <w:rFonts w:ascii="Poppins" w:hAnsi="Poppins"/>
          <w:color w:val="auto"/>
          <w:rPrChange w:id="2343" w:author="Stuart McLarnon (NESO)" w:date="2024-11-18T11:41:00Z">
            <w:rPr>
              <w:color w:val="auto"/>
            </w:rPr>
          </w:rPrChange>
        </w:rPr>
        <w:t>:</w:t>
      </w:r>
    </w:p>
    <w:p w14:paraId="64F0CA57" w14:textId="589BC5E5" w:rsidR="00603D68" w:rsidRPr="00646B9F" w:rsidRDefault="000226A1" w:rsidP="00311036">
      <w:pPr>
        <w:ind w:left="720"/>
        <w:jc w:val="both"/>
        <w:rPr>
          <w:rFonts w:ascii="Poppins" w:hAnsi="Poppins"/>
          <w:color w:val="auto"/>
          <w:rPrChange w:id="2344" w:author="Stuart McLarnon (NESO)" w:date="2024-11-18T11:41:00Z">
            <w:rPr/>
          </w:rPrChange>
        </w:rPr>
      </w:pPr>
      <w:r w:rsidRPr="00646B9F">
        <w:rPr>
          <w:rFonts w:ascii="Poppins" w:hAnsi="Poppins"/>
          <w:color w:val="auto"/>
          <w:rPrChange w:id="2345" w:author="Stuart McLarnon (NESO)" w:date="2024-11-18T11:41:00Z">
            <w:rPr>
              <w:color w:val="auto"/>
            </w:rPr>
          </w:rPrChange>
        </w:rPr>
        <w:t>In both cases the Generating Unit or Power Generating Module is required to provide an automatic reduction in active power export at a minimum rate of 2% of output per 0.1 Hz deviation of system frequency above 50.4 Hz.</w:t>
      </w:r>
    </w:p>
    <w:p w14:paraId="1EAF7179" w14:textId="62A1C30F" w:rsidR="00603D68" w:rsidRPr="00646B9F" w:rsidRDefault="008A7E52" w:rsidP="00F7591F">
      <w:pPr>
        <w:ind w:left="709" w:hanging="709"/>
        <w:jc w:val="both"/>
        <w:rPr>
          <w:rFonts w:ascii="Poppins" w:hAnsi="Poppins"/>
          <w:color w:val="auto"/>
          <w:rPrChange w:id="2346" w:author="Stuart McLarnon (NESO)" w:date="2024-11-18T11:41:00Z">
            <w:rPr>
              <w:color w:val="auto"/>
            </w:rPr>
          </w:rPrChange>
        </w:rPr>
      </w:pPr>
      <w:r w:rsidRPr="00646B9F">
        <w:rPr>
          <w:rFonts w:ascii="Poppins" w:hAnsi="Poppins"/>
          <w:color w:val="auto"/>
          <w:rPrChange w:id="2347" w:author="Stuart McLarnon (NESO)" w:date="2024-11-18T11:41:00Z">
            <w:rPr/>
          </w:rPrChange>
        </w:rPr>
        <w:t>4.3.4</w:t>
      </w:r>
      <w:r w:rsidRPr="00646B9F">
        <w:rPr>
          <w:rFonts w:ascii="Poppins" w:hAnsi="Poppins"/>
          <w:color w:val="auto"/>
          <w:rPrChange w:id="2348" w:author="Stuart McLarnon (NESO)" w:date="2024-11-18T11:41:00Z">
            <w:rPr/>
          </w:rPrChange>
        </w:rPr>
        <w:tab/>
      </w:r>
      <w:r w:rsidR="00892D40" w:rsidRPr="00646B9F">
        <w:rPr>
          <w:rFonts w:ascii="Poppins" w:hAnsi="Poppins"/>
          <w:color w:val="auto"/>
          <w:rPrChange w:id="2349" w:author="Stuart McLarnon (NESO)" w:date="2024-11-18T11:41:00Z">
            <w:rPr>
              <w:color w:val="auto"/>
            </w:rPr>
          </w:rPrChange>
        </w:rPr>
        <w:tab/>
        <w:t xml:space="preserve">If after all </w:t>
      </w:r>
      <w:r w:rsidR="00B613C6" w:rsidRPr="00646B9F">
        <w:rPr>
          <w:rFonts w:ascii="Poppins" w:hAnsi="Poppins"/>
          <w:color w:val="auto"/>
          <w:rPrChange w:id="2350" w:author="Stuart McLarnon (NESO)" w:date="2024-11-18T11:41:00Z">
            <w:rPr>
              <w:color w:val="auto"/>
            </w:rPr>
          </w:rPrChange>
        </w:rPr>
        <w:t xml:space="preserve">such measures have been taken, </w:t>
      </w:r>
      <w:r w:rsidR="00B6672E">
        <w:rPr>
          <w:rFonts w:ascii="Poppins" w:hAnsi="Poppins"/>
          <w:i/>
          <w:color w:val="auto"/>
          <w:rPrChange w:id="2351" w:author="Stuart McLarnon (NESO)" w:date="2024-11-18T11:41:00Z">
            <w:rPr>
              <w:i/>
              <w:color w:val="auto"/>
            </w:rPr>
          </w:rPrChange>
        </w:rPr>
        <w:t>Grid Code</w:t>
      </w:r>
      <w:r w:rsidR="0009158B" w:rsidRPr="00646B9F">
        <w:rPr>
          <w:rFonts w:ascii="Poppins" w:hAnsi="Poppins"/>
          <w:i/>
          <w:color w:val="auto"/>
          <w:rPrChange w:id="2352" w:author="Stuart McLarnon (NESO)" w:date="2024-11-18T11:41:00Z">
            <w:rPr>
              <w:i/>
              <w:color w:val="auto"/>
            </w:rPr>
          </w:rPrChange>
        </w:rPr>
        <w:t xml:space="preserve"> </w:t>
      </w:r>
      <w:r w:rsidR="006F1DE4" w:rsidRPr="00646B9F">
        <w:rPr>
          <w:rFonts w:ascii="Poppins" w:hAnsi="Poppins"/>
          <w:i/>
          <w:color w:val="auto"/>
          <w:rPrChange w:id="2353" w:author="Stuart McLarnon (NESO)" w:date="2024-11-18T11:41:00Z">
            <w:rPr>
              <w:i/>
              <w:color w:val="auto"/>
            </w:rPr>
          </w:rPrChange>
        </w:rPr>
        <w:t>OC6B</w:t>
      </w:r>
      <w:r w:rsidR="006F1DE4" w:rsidRPr="00646B9F">
        <w:rPr>
          <w:rFonts w:ascii="Poppins" w:hAnsi="Poppins"/>
          <w:color w:val="auto"/>
          <w:rPrChange w:id="2354" w:author="Stuart McLarnon (NESO)" w:date="2024-11-18T11:41:00Z">
            <w:rPr>
              <w:color w:val="auto"/>
            </w:rPr>
          </w:rPrChange>
        </w:rPr>
        <w:t xml:space="preserve"> and </w:t>
      </w:r>
      <w:r w:rsidR="006F1DE4" w:rsidRPr="00646B9F">
        <w:rPr>
          <w:rFonts w:ascii="Poppins" w:hAnsi="Poppins"/>
          <w:i/>
          <w:color w:val="auto"/>
          <w:rPrChange w:id="2355" w:author="Stuart McLarnon (NESO)" w:date="2024-11-18T11:41:00Z">
            <w:rPr>
              <w:i/>
              <w:color w:val="auto"/>
            </w:rPr>
          </w:rPrChange>
        </w:rPr>
        <w:t xml:space="preserve">OC7.4.8.8 </w:t>
      </w:r>
      <w:r w:rsidR="0055433C" w:rsidRPr="00646B9F">
        <w:rPr>
          <w:rFonts w:ascii="Poppins" w:hAnsi="Poppins"/>
          <w:i/>
          <w:color w:val="auto"/>
          <w:rPrChange w:id="2356" w:author="Stuart McLarnon (NESO)" w:date="2024-11-18T11:41:00Z">
            <w:rPr>
              <w:i/>
              <w:color w:val="auto"/>
            </w:rPr>
          </w:rPrChange>
        </w:rPr>
        <w:t>–</w:t>
      </w:r>
      <w:r w:rsidR="006F1DE4" w:rsidRPr="00646B9F">
        <w:rPr>
          <w:rFonts w:ascii="Poppins" w:hAnsi="Poppins"/>
          <w:i/>
          <w:color w:val="auto"/>
          <w:rPrChange w:id="2357" w:author="Stuart McLarnon (NESO)" w:date="2024-11-18T11:41:00Z">
            <w:rPr>
              <w:i/>
              <w:color w:val="auto"/>
            </w:rPr>
          </w:rPrChange>
        </w:rPr>
        <w:t xml:space="preserve"> OC</w:t>
      </w:r>
      <w:r w:rsidR="0055433C" w:rsidRPr="00646B9F">
        <w:rPr>
          <w:rFonts w:ascii="Poppins" w:hAnsi="Poppins"/>
          <w:i/>
          <w:color w:val="auto"/>
          <w:rPrChange w:id="2358" w:author="Stuart McLarnon (NESO)" w:date="2024-11-18T11:41:00Z">
            <w:rPr>
              <w:i/>
              <w:color w:val="auto"/>
            </w:rPr>
          </w:rPrChange>
        </w:rPr>
        <w:t>7.4.8.11</w:t>
      </w:r>
      <w:r w:rsidR="0055433C" w:rsidRPr="00646B9F">
        <w:rPr>
          <w:rFonts w:ascii="Poppins" w:hAnsi="Poppins"/>
          <w:color w:val="auto"/>
          <w:rPrChange w:id="2359" w:author="Stuart McLarnon (NESO)" w:date="2024-11-18T11:41:00Z">
            <w:rPr>
              <w:color w:val="auto"/>
            </w:rPr>
          </w:rPrChange>
        </w:rPr>
        <w:t xml:space="preserve"> provide</w:t>
      </w:r>
      <w:r w:rsidR="00F53618" w:rsidRPr="00646B9F">
        <w:rPr>
          <w:rFonts w:ascii="Poppins" w:hAnsi="Poppins"/>
          <w:color w:val="auto"/>
          <w:rPrChange w:id="2360" w:author="Stuart McLarnon (NESO)" w:date="2024-11-18T11:41:00Z">
            <w:rPr>
              <w:color w:val="auto"/>
            </w:rPr>
          </w:rPrChange>
        </w:rPr>
        <w:t>s</w:t>
      </w:r>
      <w:r w:rsidR="0055433C" w:rsidRPr="00646B9F">
        <w:rPr>
          <w:rFonts w:ascii="Poppins" w:hAnsi="Poppins"/>
          <w:color w:val="auto"/>
          <w:rPrChange w:id="2361" w:author="Stuart McLarnon (NESO)" w:date="2024-11-18T11:41:00Z">
            <w:rPr>
              <w:color w:val="auto"/>
            </w:rPr>
          </w:rPrChange>
        </w:rPr>
        <w:t xml:space="preserve"> for </w:t>
      </w:r>
      <w:del w:id="2362" w:author="Stuart McLarnon (NESO)" w:date="2024-11-18T11:41:00Z">
        <w:r w:rsidR="00FF4D8B" w:rsidRPr="007B620D">
          <w:rPr>
            <w:color w:val="auto"/>
          </w:rPr>
          <w:delText>NGESO</w:delText>
        </w:r>
      </w:del>
      <w:ins w:id="2363" w:author="Stuart McLarnon (NESO)" w:date="2024-11-18T11:41:00Z">
        <w:r w:rsidR="007B4960">
          <w:rPr>
            <w:rFonts w:ascii="Poppins" w:hAnsi="Poppins" w:cs="Poppins"/>
            <w:color w:val="auto"/>
          </w:rPr>
          <w:t>NESO</w:t>
        </w:r>
      </w:ins>
      <w:r w:rsidR="00FF4D8B" w:rsidRPr="00646B9F">
        <w:rPr>
          <w:rFonts w:ascii="Poppins" w:hAnsi="Poppins"/>
          <w:color w:val="auto"/>
          <w:rPrChange w:id="2364" w:author="Stuart McLarnon (NESO)" w:date="2024-11-18T11:41:00Z">
            <w:rPr>
              <w:color w:val="auto"/>
            </w:rPr>
          </w:rPrChange>
        </w:rPr>
        <w:t xml:space="preserve"> </w:t>
      </w:r>
      <w:r w:rsidR="005B579E" w:rsidRPr="00646B9F">
        <w:rPr>
          <w:rFonts w:ascii="Poppins" w:hAnsi="Poppins"/>
          <w:color w:val="auto"/>
          <w:rPrChange w:id="2365" w:author="Stuart McLarnon (NESO)" w:date="2024-11-18T11:41:00Z">
            <w:rPr>
              <w:color w:val="auto"/>
            </w:rPr>
          </w:rPrChange>
        </w:rPr>
        <w:t xml:space="preserve">to </w:t>
      </w:r>
      <w:r w:rsidR="00DD760D" w:rsidRPr="00646B9F">
        <w:rPr>
          <w:rFonts w:ascii="Poppins" w:hAnsi="Poppins"/>
          <w:color w:val="auto"/>
          <w:rPrChange w:id="2366" w:author="Stuart McLarnon (NESO)" w:date="2024-11-18T11:41:00Z">
            <w:rPr>
              <w:color w:val="auto"/>
            </w:rPr>
          </w:rPrChange>
        </w:rPr>
        <w:t>issue</w:t>
      </w:r>
      <w:r w:rsidR="005B579E" w:rsidRPr="00646B9F">
        <w:rPr>
          <w:rFonts w:ascii="Poppins" w:hAnsi="Poppins"/>
          <w:color w:val="auto"/>
          <w:rPrChange w:id="2367" w:author="Stuart McLarnon (NESO)" w:date="2024-11-18T11:41:00Z">
            <w:rPr>
              <w:color w:val="auto"/>
            </w:rPr>
          </w:rPrChange>
        </w:rPr>
        <w:t xml:space="preserve"> instructions to Network Operators to disconnect Embedded Generation </w:t>
      </w:r>
      <w:proofErr w:type="gramStart"/>
      <w:r w:rsidR="005F1B04" w:rsidRPr="00646B9F">
        <w:rPr>
          <w:rFonts w:ascii="Poppins" w:hAnsi="Poppins"/>
          <w:color w:val="auto"/>
          <w:rPrChange w:id="2368" w:author="Stuart McLarnon (NESO)" w:date="2024-11-18T11:41:00Z">
            <w:rPr>
              <w:color w:val="auto"/>
            </w:rPr>
          </w:rPrChange>
        </w:rPr>
        <w:t>in order to</w:t>
      </w:r>
      <w:proofErr w:type="gramEnd"/>
      <w:r w:rsidR="005F1B04" w:rsidRPr="00646B9F">
        <w:rPr>
          <w:rFonts w:ascii="Poppins" w:hAnsi="Poppins"/>
          <w:color w:val="auto"/>
          <w:rPrChange w:id="2369" w:author="Stuart McLarnon (NESO)" w:date="2024-11-18T11:41:00Z">
            <w:rPr>
              <w:color w:val="auto"/>
            </w:rPr>
          </w:rPrChange>
        </w:rPr>
        <w:t xml:space="preserve"> curtail rising system frequency.</w:t>
      </w:r>
    </w:p>
    <w:p w14:paraId="3A2A045E" w14:textId="77777777" w:rsidR="000226A1" w:rsidRPr="00701B06" w:rsidRDefault="000226A1" w:rsidP="000226A1">
      <w:pPr>
        <w:jc w:val="both"/>
        <w:rPr>
          <w:rFonts w:ascii="Poppins" w:hAnsi="Poppins"/>
          <w:rPrChange w:id="2370" w:author="Stuart McLarnon (NESO)" w:date="2024-11-18T11:41:00Z">
            <w:rPr/>
          </w:rPrChange>
        </w:rPr>
      </w:pPr>
    </w:p>
    <w:p w14:paraId="78F669FB" w14:textId="5C17B320" w:rsidR="000226A1" w:rsidRPr="00D70D71" w:rsidRDefault="000226A1" w:rsidP="00D81794">
      <w:pPr>
        <w:pStyle w:val="Heading2"/>
        <w:rPr>
          <w:rFonts w:ascii="Poppins Medium" w:hAnsi="Poppins Medium"/>
          <w:color w:val="3F0731"/>
          <w:sz w:val="32"/>
          <w:rPrChange w:id="2371" w:author="Stuart McLarnon (NESO)" w:date="2024-11-18T11:41:00Z">
            <w:rPr/>
          </w:rPrChange>
        </w:rPr>
      </w:pPr>
      <w:bookmarkStart w:id="2372" w:name="_Toc532811318"/>
      <w:bookmarkStart w:id="2373" w:name="_Toc16863239"/>
      <w:bookmarkStart w:id="2374" w:name="_Toc128731904"/>
      <w:bookmarkStart w:id="2375" w:name="_Toc188439573"/>
      <w:r w:rsidRPr="00D70D71">
        <w:rPr>
          <w:rFonts w:ascii="Poppins Medium" w:hAnsi="Poppins Medium"/>
          <w:color w:val="3F0731"/>
          <w:sz w:val="32"/>
          <w:rPrChange w:id="2376" w:author="Stuart McLarnon (NESO)" w:date="2024-11-18T11:41:00Z">
            <w:rPr/>
          </w:rPrChange>
        </w:rPr>
        <w:lastRenderedPageBreak/>
        <w:t>Automatic Schemes Against Voltage Collapse</w:t>
      </w:r>
      <w:bookmarkEnd w:id="2372"/>
      <w:bookmarkEnd w:id="2373"/>
      <w:bookmarkEnd w:id="2374"/>
      <w:bookmarkEnd w:id="2375"/>
    </w:p>
    <w:p w14:paraId="37DEEEEC" w14:textId="26E9E984" w:rsidR="000226A1" w:rsidRPr="00646B9F" w:rsidRDefault="000226A1" w:rsidP="00311036">
      <w:pPr>
        <w:ind w:firstLine="720"/>
        <w:jc w:val="both"/>
        <w:rPr>
          <w:rFonts w:ascii="Poppins" w:hAnsi="Poppins"/>
          <w:color w:val="auto"/>
          <w:rPrChange w:id="2377" w:author="Stuart McLarnon (NESO)" w:date="2024-11-18T11:41:00Z">
            <w:rPr/>
          </w:rPrChange>
        </w:rPr>
      </w:pPr>
      <w:r w:rsidRPr="00646B9F">
        <w:rPr>
          <w:rFonts w:ascii="Poppins" w:hAnsi="Poppins"/>
          <w:color w:val="auto"/>
          <w:rPrChange w:id="2378" w:author="Stuart McLarnon (NESO)" w:date="2024-11-18T11:41:00Z">
            <w:rPr/>
          </w:rPrChange>
        </w:rPr>
        <w:t xml:space="preserve">In Accordance with </w:t>
      </w:r>
      <w:r w:rsidR="003C6529" w:rsidRPr="00646B9F">
        <w:rPr>
          <w:rFonts w:ascii="Poppins" w:hAnsi="Poppins"/>
          <w:color w:val="auto"/>
          <w:rPrChange w:id="2379" w:author="Stuart McLarnon (NESO)" w:date="2024-11-18T11:41:00Z">
            <w:rPr/>
          </w:rPrChange>
        </w:rPr>
        <w:t>EU NCER</w:t>
      </w:r>
      <w:r w:rsidRPr="00646B9F">
        <w:rPr>
          <w:rFonts w:ascii="Poppins" w:hAnsi="Poppins"/>
          <w:color w:val="auto"/>
          <w:rPrChange w:id="2380" w:author="Stuart McLarnon (NESO)" w:date="2024-11-18T11:41:00Z">
            <w:rPr/>
          </w:rPrChange>
        </w:rPr>
        <w:t xml:space="preserve"> Article 17</w:t>
      </w:r>
      <w:r w:rsidR="00311036" w:rsidRPr="00646B9F">
        <w:rPr>
          <w:rFonts w:ascii="Poppins" w:hAnsi="Poppins"/>
          <w:color w:val="auto"/>
          <w:rPrChange w:id="2381" w:author="Stuart McLarnon (NESO)" w:date="2024-11-18T11:41:00Z">
            <w:rPr/>
          </w:rPrChange>
        </w:rPr>
        <w:t>:</w:t>
      </w:r>
    </w:p>
    <w:p w14:paraId="28A6DC8D" w14:textId="72C50BDC" w:rsidR="000226A1" w:rsidRPr="00646B9F" w:rsidRDefault="00E0402A" w:rsidP="00311036">
      <w:pPr>
        <w:ind w:left="720" w:hanging="720"/>
        <w:jc w:val="both"/>
        <w:rPr>
          <w:rFonts w:ascii="Poppins" w:hAnsi="Poppins"/>
          <w:color w:val="auto"/>
          <w:rPrChange w:id="2382" w:author="Stuart McLarnon (NESO)" w:date="2024-11-18T11:41:00Z">
            <w:rPr/>
          </w:rPrChange>
        </w:rPr>
      </w:pPr>
      <w:r w:rsidRPr="00646B9F">
        <w:rPr>
          <w:rFonts w:ascii="Poppins" w:hAnsi="Poppins"/>
          <w:color w:val="auto"/>
          <w:rPrChange w:id="2383" w:author="Stuart McLarnon (NESO)" w:date="2024-11-18T11:41:00Z">
            <w:rPr/>
          </w:rPrChange>
        </w:rPr>
        <w:t>4</w:t>
      </w:r>
      <w:r w:rsidR="000226A1" w:rsidRPr="00646B9F">
        <w:rPr>
          <w:rFonts w:ascii="Poppins" w:hAnsi="Poppins"/>
          <w:color w:val="auto"/>
          <w:rPrChange w:id="2384" w:author="Stuart McLarnon (NESO)" w:date="2024-11-18T11:41:00Z">
            <w:rPr/>
          </w:rPrChange>
        </w:rPr>
        <w:t>.4.1</w:t>
      </w:r>
      <w:r w:rsidR="000226A1" w:rsidRPr="00646B9F">
        <w:rPr>
          <w:rFonts w:ascii="Poppins" w:hAnsi="Poppins"/>
          <w:color w:val="auto"/>
          <w:rPrChange w:id="2385" w:author="Stuart McLarnon (NESO)" w:date="2024-11-18T11:41:00Z">
            <w:rPr/>
          </w:rPrChange>
        </w:rPr>
        <w:tab/>
      </w:r>
      <w:r w:rsidR="000226A1" w:rsidRPr="00646B9F">
        <w:rPr>
          <w:rFonts w:ascii="Poppins" w:hAnsi="Poppins"/>
          <w:color w:val="auto"/>
          <w:rPrChange w:id="2386" w:author="Stuart McLarnon (NESO)" w:date="2024-11-18T11:41:00Z">
            <w:rPr>
              <w:color w:val="auto"/>
            </w:rPr>
          </w:rPrChange>
        </w:rPr>
        <w:t xml:space="preserve">The fundamental basis of </w:t>
      </w:r>
      <w:del w:id="2387" w:author="Stuart McLarnon (NESO)" w:date="2024-11-18T11:41:00Z">
        <w:r w:rsidR="003C6529" w:rsidRPr="00D908B3">
          <w:rPr>
            <w:color w:val="auto"/>
          </w:rPr>
          <w:delText>NGESO</w:delText>
        </w:r>
        <w:r w:rsidR="000226A1" w:rsidRPr="00D908B3">
          <w:rPr>
            <w:color w:val="auto"/>
          </w:rPr>
          <w:delText>’s</w:delText>
        </w:r>
      </w:del>
      <w:ins w:id="2388" w:author="Stuart McLarnon (NESO)" w:date="2024-11-18T11:41:00Z">
        <w:r w:rsidR="007B4960">
          <w:rPr>
            <w:rFonts w:ascii="Poppins" w:hAnsi="Poppins" w:cs="Poppins"/>
            <w:color w:val="auto"/>
          </w:rPr>
          <w:t>NESO</w:t>
        </w:r>
        <w:r w:rsidR="000226A1" w:rsidRPr="00646B9F">
          <w:rPr>
            <w:rFonts w:ascii="Poppins" w:hAnsi="Poppins" w:cs="Poppins"/>
            <w:color w:val="auto"/>
          </w:rPr>
          <w:t>’s</w:t>
        </w:r>
      </w:ins>
      <w:r w:rsidR="000226A1" w:rsidRPr="00646B9F">
        <w:rPr>
          <w:rFonts w:ascii="Poppins" w:hAnsi="Poppins"/>
          <w:color w:val="auto"/>
          <w:rPrChange w:id="2389" w:author="Stuart McLarnon (NESO)" w:date="2024-11-18T11:41:00Z">
            <w:rPr>
              <w:color w:val="auto"/>
            </w:rPr>
          </w:rPrChange>
        </w:rPr>
        <w:t xml:space="preserve"> voltage control policy is to operate within the voltage limits defined in the </w:t>
      </w:r>
      <w:r w:rsidR="000226A1" w:rsidRPr="00646B9F">
        <w:rPr>
          <w:rFonts w:ascii="Poppins" w:hAnsi="Poppins"/>
          <w:i/>
          <w:color w:val="auto"/>
          <w:rPrChange w:id="2390" w:author="Stuart McLarnon (NESO)" w:date="2024-11-18T11:41:00Z">
            <w:rPr>
              <w:i/>
              <w:color w:val="auto"/>
            </w:rPr>
          </w:rPrChange>
        </w:rPr>
        <w:t>National Electricity Transmission System</w:t>
      </w:r>
      <w:r w:rsidR="000226A1" w:rsidRPr="00646B9F">
        <w:rPr>
          <w:rFonts w:ascii="Poppins" w:hAnsi="Poppins"/>
          <w:color w:val="auto"/>
          <w:rPrChange w:id="2391" w:author="Stuart McLarnon (NESO)" w:date="2024-11-18T11:41:00Z">
            <w:rPr>
              <w:color w:val="auto"/>
            </w:rPr>
          </w:rPrChange>
        </w:rPr>
        <w:t xml:space="preserve"> </w:t>
      </w:r>
      <w:r w:rsidR="000226A1" w:rsidRPr="00646B9F">
        <w:rPr>
          <w:rFonts w:ascii="Poppins" w:hAnsi="Poppins"/>
          <w:i/>
          <w:color w:val="auto"/>
          <w:rPrChange w:id="2392" w:author="Stuart McLarnon (NESO)" w:date="2024-11-18T11:41:00Z">
            <w:rPr>
              <w:i/>
              <w:color w:val="auto"/>
            </w:rPr>
          </w:rPrChange>
        </w:rPr>
        <w:t>Security and Quality of Supply Standard</w:t>
      </w:r>
      <w:r w:rsidR="000226A1" w:rsidRPr="00646B9F">
        <w:rPr>
          <w:rFonts w:ascii="Poppins" w:hAnsi="Poppins"/>
          <w:color w:val="auto"/>
          <w:rPrChange w:id="2393" w:author="Stuart McLarnon (NESO)" w:date="2024-11-18T11:41:00Z">
            <w:rPr>
              <w:color w:val="auto"/>
            </w:rPr>
          </w:rPrChange>
        </w:rPr>
        <w:t xml:space="preserve"> (</w:t>
      </w:r>
      <w:r w:rsidR="000226A1" w:rsidRPr="00646B9F">
        <w:rPr>
          <w:rFonts w:ascii="Poppins" w:hAnsi="Poppins"/>
          <w:i/>
          <w:color w:val="auto"/>
          <w:rPrChange w:id="2394" w:author="Stuart McLarnon (NESO)" w:date="2024-11-18T11:41:00Z">
            <w:rPr>
              <w:i/>
              <w:color w:val="auto"/>
            </w:rPr>
          </w:rPrChange>
        </w:rPr>
        <w:t>NETS</w:t>
      </w:r>
      <w:r w:rsidR="000226A1" w:rsidRPr="00646B9F">
        <w:rPr>
          <w:rFonts w:ascii="Poppins" w:hAnsi="Poppins"/>
          <w:color w:val="auto"/>
          <w:rPrChange w:id="2395" w:author="Stuart McLarnon (NESO)" w:date="2024-11-18T11:41:00Z">
            <w:rPr>
              <w:color w:val="auto"/>
            </w:rPr>
          </w:rPrChange>
        </w:rPr>
        <w:t xml:space="preserve"> </w:t>
      </w:r>
      <w:r w:rsidR="000226A1" w:rsidRPr="00646B9F">
        <w:rPr>
          <w:rFonts w:ascii="Poppins" w:hAnsi="Poppins"/>
          <w:i/>
          <w:color w:val="auto"/>
          <w:rPrChange w:id="2396" w:author="Stuart McLarnon (NESO)" w:date="2024-11-18T11:41:00Z">
            <w:rPr>
              <w:i/>
              <w:color w:val="auto"/>
            </w:rPr>
          </w:rPrChange>
        </w:rPr>
        <w:t>SQSS</w:t>
      </w:r>
      <w:r w:rsidR="000226A1" w:rsidRPr="00646B9F">
        <w:rPr>
          <w:rFonts w:ascii="Poppins" w:hAnsi="Poppins"/>
          <w:color w:val="auto"/>
          <w:rPrChange w:id="2397" w:author="Stuart McLarnon (NESO)" w:date="2024-11-18T11:41:00Z">
            <w:rPr>
              <w:color w:val="auto"/>
            </w:rPr>
          </w:rPrChange>
        </w:rPr>
        <w:t>) in planning and operational timescales across all transmission and customer interface voltage levels.  This is achieved by maintaining dynamic reactive power reserves, both leading and lagging, to further ensure operation within limits for defined contingencies.</w:t>
      </w:r>
    </w:p>
    <w:p w14:paraId="3F51F6EB" w14:textId="294DB318" w:rsidR="000226A1" w:rsidRPr="00646B9F" w:rsidRDefault="00E0402A" w:rsidP="00311036">
      <w:pPr>
        <w:ind w:left="720" w:hanging="720"/>
        <w:jc w:val="both"/>
        <w:rPr>
          <w:rFonts w:ascii="Poppins" w:hAnsi="Poppins"/>
          <w:color w:val="auto"/>
          <w:rPrChange w:id="2398" w:author="Stuart McLarnon (NESO)" w:date="2024-11-18T11:41:00Z">
            <w:rPr/>
          </w:rPrChange>
        </w:rPr>
      </w:pPr>
      <w:r w:rsidRPr="00646B9F">
        <w:rPr>
          <w:rFonts w:ascii="Poppins" w:hAnsi="Poppins"/>
          <w:color w:val="auto"/>
          <w:rPrChange w:id="2399" w:author="Stuart McLarnon (NESO)" w:date="2024-11-18T11:41:00Z">
            <w:rPr/>
          </w:rPrChange>
        </w:rPr>
        <w:t>4</w:t>
      </w:r>
      <w:r w:rsidR="000226A1" w:rsidRPr="00646B9F">
        <w:rPr>
          <w:rFonts w:ascii="Poppins" w:hAnsi="Poppins"/>
          <w:color w:val="auto"/>
          <w:rPrChange w:id="2400" w:author="Stuart McLarnon (NESO)" w:date="2024-11-18T11:41:00Z">
            <w:rPr/>
          </w:rPrChange>
        </w:rPr>
        <w:t>.4.2</w:t>
      </w:r>
      <w:r w:rsidR="000226A1" w:rsidRPr="00646B9F">
        <w:rPr>
          <w:rFonts w:ascii="Poppins" w:hAnsi="Poppins"/>
          <w:color w:val="auto"/>
          <w:rPrChange w:id="2401" w:author="Stuart McLarnon (NESO)" w:date="2024-11-18T11:41:00Z">
            <w:rPr/>
          </w:rPrChange>
        </w:rPr>
        <w:tab/>
      </w:r>
      <w:r w:rsidR="000226A1" w:rsidRPr="00646B9F">
        <w:rPr>
          <w:rFonts w:ascii="Poppins" w:hAnsi="Poppins"/>
          <w:color w:val="auto"/>
          <w:rPrChange w:id="2402" w:author="Stuart McLarnon (NESO)" w:date="2024-11-18T11:41:00Z">
            <w:rPr>
              <w:color w:val="auto"/>
            </w:rPr>
          </w:rPrChange>
        </w:rPr>
        <w:t xml:space="preserve">System studies are performed in all planning and operational timescales to ensure that </w:t>
      </w:r>
      <w:r w:rsidR="00385F91" w:rsidRPr="00646B9F">
        <w:rPr>
          <w:rFonts w:ascii="Poppins" w:hAnsi="Poppins"/>
          <w:color w:val="auto"/>
          <w:rPrChange w:id="2403" w:author="Stuart McLarnon (NESO)" w:date="2024-11-18T11:41:00Z">
            <w:rPr>
              <w:color w:val="auto"/>
            </w:rPr>
          </w:rPrChange>
        </w:rPr>
        <w:t xml:space="preserve">pre and post fault </w:t>
      </w:r>
      <w:r w:rsidR="000226A1" w:rsidRPr="00646B9F">
        <w:rPr>
          <w:rFonts w:ascii="Poppins" w:hAnsi="Poppins"/>
          <w:color w:val="auto"/>
          <w:rPrChange w:id="2404" w:author="Stuart McLarnon (NESO)" w:date="2024-11-18T11:41:00Z">
            <w:rPr>
              <w:color w:val="auto"/>
            </w:rPr>
          </w:rPrChange>
        </w:rPr>
        <w:t xml:space="preserve">voltage levels are maintained within levels stated in </w:t>
      </w:r>
      <w:r w:rsidR="00D7387A" w:rsidRPr="00646B9F">
        <w:rPr>
          <w:rFonts w:ascii="Poppins" w:hAnsi="Poppins"/>
          <w:color w:val="auto"/>
          <w:rPrChange w:id="2405" w:author="Stuart McLarnon (NESO)" w:date="2024-11-18T11:41:00Z">
            <w:rPr>
              <w:color w:val="auto"/>
            </w:rPr>
          </w:rPrChange>
        </w:rPr>
        <w:t xml:space="preserve">the </w:t>
      </w:r>
      <w:r w:rsidR="006F1300" w:rsidRPr="00646B9F">
        <w:rPr>
          <w:rFonts w:ascii="Poppins" w:hAnsi="Poppins"/>
          <w:i/>
          <w:color w:val="auto"/>
          <w:rPrChange w:id="2406" w:author="Stuart McLarnon (NESO)" w:date="2024-11-18T11:41:00Z">
            <w:rPr>
              <w:i/>
              <w:color w:val="auto"/>
            </w:rPr>
          </w:rPrChange>
        </w:rPr>
        <w:t>NETS</w:t>
      </w:r>
      <w:r w:rsidR="006F1300" w:rsidRPr="00646B9F">
        <w:rPr>
          <w:rFonts w:ascii="Poppins" w:hAnsi="Poppins"/>
          <w:color w:val="auto"/>
          <w:rPrChange w:id="2407" w:author="Stuart McLarnon (NESO)" w:date="2024-11-18T11:41:00Z">
            <w:rPr>
              <w:color w:val="auto"/>
            </w:rPr>
          </w:rPrChange>
        </w:rPr>
        <w:t xml:space="preserve"> </w:t>
      </w:r>
      <w:r w:rsidR="000226A1" w:rsidRPr="00646B9F">
        <w:rPr>
          <w:rFonts w:ascii="Poppins" w:hAnsi="Poppins"/>
          <w:i/>
          <w:color w:val="auto"/>
          <w:rPrChange w:id="2408" w:author="Stuart McLarnon (NESO)" w:date="2024-11-18T11:41:00Z">
            <w:rPr>
              <w:i/>
              <w:color w:val="auto"/>
            </w:rPr>
          </w:rPrChange>
        </w:rPr>
        <w:t>SQSS</w:t>
      </w:r>
      <w:r w:rsidR="000226A1" w:rsidRPr="00646B9F">
        <w:rPr>
          <w:rFonts w:ascii="Poppins" w:hAnsi="Poppins"/>
          <w:color w:val="auto"/>
          <w:rPrChange w:id="2409" w:author="Stuart McLarnon (NESO)" w:date="2024-11-18T11:41:00Z">
            <w:rPr>
              <w:color w:val="auto"/>
            </w:rPr>
          </w:rPrChange>
        </w:rPr>
        <w:t xml:space="preserve"> and that voltage collapse is avoided both for transient and permanent transmission system faults.</w:t>
      </w:r>
    </w:p>
    <w:p w14:paraId="467A6DB6" w14:textId="00599143" w:rsidR="000226A1" w:rsidRPr="00646B9F" w:rsidRDefault="00E0402A" w:rsidP="008F2821">
      <w:pPr>
        <w:ind w:left="720" w:hanging="720"/>
        <w:jc w:val="both"/>
        <w:rPr>
          <w:rFonts w:ascii="Poppins" w:hAnsi="Poppins"/>
          <w:color w:val="auto"/>
          <w:rPrChange w:id="2410" w:author="Stuart McLarnon (NESO)" w:date="2024-11-18T11:41:00Z">
            <w:rPr/>
          </w:rPrChange>
        </w:rPr>
      </w:pPr>
      <w:r w:rsidRPr="00646B9F">
        <w:rPr>
          <w:rFonts w:ascii="Poppins" w:hAnsi="Poppins"/>
          <w:color w:val="auto"/>
          <w:rPrChange w:id="2411" w:author="Stuart McLarnon (NESO)" w:date="2024-11-18T11:41:00Z">
            <w:rPr/>
          </w:rPrChange>
        </w:rPr>
        <w:t>4</w:t>
      </w:r>
      <w:r w:rsidR="000226A1" w:rsidRPr="00646B9F">
        <w:rPr>
          <w:rFonts w:ascii="Poppins" w:hAnsi="Poppins"/>
          <w:color w:val="auto"/>
          <w:rPrChange w:id="2412" w:author="Stuart McLarnon (NESO)" w:date="2024-11-18T11:41:00Z">
            <w:rPr/>
          </w:rPrChange>
        </w:rPr>
        <w:t>.4.3</w:t>
      </w:r>
      <w:r w:rsidR="000226A1" w:rsidRPr="00646B9F">
        <w:rPr>
          <w:rFonts w:ascii="Poppins" w:hAnsi="Poppins"/>
          <w:color w:val="auto"/>
          <w:rPrChange w:id="2413" w:author="Stuart McLarnon (NESO)" w:date="2024-11-18T11:41:00Z">
            <w:rPr/>
          </w:rPrChange>
        </w:rPr>
        <w:tab/>
      </w:r>
      <w:r w:rsidR="000226A1" w:rsidRPr="00646B9F">
        <w:rPr>
          <w:rFonts w:ascii="Poppins" w:hAnsi="Poppins"/>
          <w:color w:val="auto"/>
          <w:rPrChange w:id="2414" w:author="Stuart McLarnon (NESO)" w:date="2024-11-18T11:41:00Z">
            <w:rPr>
              <w:color w:val="auto"/>
            </w:rPr>
          </w:rPrChange>
        </w:rPr>
        <w:t>The National Electricity Transmission System is designed to use Delayed Auto Reclose systems (DAR</w:t>
      </w:r>
      <w:r w:rsidR="000226A1" w:rsidRPr="00646B9F">
        <w:rPr>
          <w:rFonts w:ascii="Poppins" w:hAnsi="Poppins"/>
          <w:b/>
          <w:color w:val="auto"/>
          <w:rPrChange w:id="2415" w:author="Stuart McLarnon (NESO)" w:date="2024-11-18T11:41:00Z">
            <w:rPr>
              <w:b/>
              <w:color w:val="auto"/>
            </w:rPr>
          </w:rPrChange>
        </w:rPr>
        <w:t xml:space="preserve">) </w:t>
      </w:r>
      <w:r w:rsidR="000226A1" w:rsidRPr="00646B9F">
        <w:rPr>
          <w:rFonts w:ascii="Poppins" w:hAnsi="Poppins"/>
          <w:color w:val="auto"/>
          <w:rPrChange w:id="2416" w:author="Stuart McLarnon (NESO)" w:date="2024-11-18T11:41:00Z">
            <w:rPr>
              <w:color w:val="auto"/>
            </w:rPr>
          </w:rPrChange>
        </w:rPr>
        <w:t>to re-energise overhead line circuits following transient and semi-permanent faults, thus minimising the threat of voltage collapse.</w:t>
      </w:r>
    </w:p>
    <w:p w14:paraId="79DA7675" w14:textId="07267A2E" w:rsidR="000226A1" w:rsidRPr="00646B9F" w:rsidRDefault="00E0402A" w:rsidP="00311036">
      <w:pPr>
        <w:ind w:left="720" w:hanging="720"/>
        <w:jc w:val="both"/>
        <w:rPr>
          <w:rFonts w:ascii="Poppins" w:hAnsi="Poppins"/>
          <w:color w:val="auto"/>
          <w:rPrChange w:id="2417" w:author="Stuart McLarnon (NESO)" w:date="2024-11-18T11:41:00Z">
            <w:rPr/>
          </w:rPrChange>
        </w:rPr>
      </w:pPr>
      <w:r w:rsidRPr="00646B9F">
        <w:rPr>
          <w:rFonts w:ascii="Poppins" w:hAnsi="Poppins"/>
          <w:color w:val="auto"/>
          <w:rPrChange w:id="2418" w:author="Stuart McLarnon (NESO)" w:date="2024-11-18T11:41:00Z">
            <w:rPr/>
          </w:rPrChange>
        </w:rPr>
        <w:t>4</w:t>
      </w:r>
      <w:r w:rsidR="000226A1" w:rsidRPr="00646B9F">
        <w:rPr>
          <w:rFonts w:ascii="Poppins" w:hAnsi="Poppins"/>
          <w:color w:val="auto"/>
          <w:rPrChange w:id="2419" w:author="Stuart McLarnon (NESO)" w:date="2024-11-18T11:41:00Z">
            <w:rPr/>
          </w:rPrChange>
        </w:rPr>
        <w:t>.4.4</w:t>
      </w:r>
      <w:r w:rsidR="000226A1" w:rsidRPr="00646B9F">
        <w:rPr>
          <w:rFonts w:ascii="Poppins" w:hAnsi="Poppins"/>
          <w:color w:val="auto"/>
          <w:rPrChange w:id="2420" w:author="Stuart McLarnon (NESO)" w:date="2024-11-18T11:41:00Z">
            <w:rPr/>
          </w:rPrChange>
        </w:rPr>
        <w:tab/>
      </w:r>
      <w:r w:rsidR="000226A1" w:rsidRPr="00646B9F">
        <w:rPr>
          <w:rFonts w:ascii="Poppins" w:hAnsi="Poppins"/>
          <w:color w:val="auto"/>
          <w:rPrChange w:id="2421" w:author="Stuart McLarnon (NESO)" w:date="2024-11-18T11:41:00Z">
            <w:rPr>
              <w:color w:val="auto"/>
            </w:rPr>
          </w:rPrChange>
        </w:rPr>
        <w:t>The National Electricity Transmission System is designed to use Reactive Control Equipment to control transmission system and customer interface voltage levels both pre and post fault.  Mechanically Switched Capacitors (MSCs) and Shunt Reactors have been installed at strategic locations to achieve this.  Automatic Reactive Control Schemes (ARS) have also been installed to react to changes in transmission system or customer interface voltage levels and automatically switch in/out Mechanically Switched Capacitors/Shunt Reactors accordingly.</w:t>
      </w:r>
    </w:p>
    <w:p w14:paraId="7A370067" w14:textId="723C01DB" w:rsidR="000226A1" w:rsidRPr="00646B9F" w:rsidRDefault="00E0402A" w:rsidP="00311036">
      <w:pPr>
        <w:ind w:left="720" w:hanging="720"/>
        <w:jc w:val="both"/>
        <w:rPr>
          <w:rFonts w:ascii="Poppins" w:hAnsi="Poppins"/>
          <w:color w:val="auto"/>
          <w:rPrChange w:id="2422" w:author="Stuart McLarnon (NESO)" w:date="2024-11-18T11:41:00Z">
            <w:rPr>
              <w:color w:val="auto"/>
            </w:rPr>
          </w:rPrChange>
        </w:rPr>
      </w:pPr>
      <w:r w:rsidRPr="00646B9F">
        <w:rPr>
          <w:rFonts w:ascii="Poppins" w:hAnsi="Poppins"/>
          <w:color w:val="auto"/>
          <w:rPrChange w:id="2423" w:author="Stuart McLarnon (NESO)" w:date="2024-11-18T11:41:00Z">
            <w:rPr/>
          </w:rPrChange>
        </w:rPr>
        <w:t>4</w:t>
      </w:r>
      <w:r w:rsidR="000226A1" w:rsidRPr="00646B9F">
        <w:rPr>
          <w:rFonts w:ascii="Poppins" w:hAnsi="Poppins"/>
          <w:color w:val="auto"/>
          <w:rPrChange w:id="2424" w:author="Stuart McLarnon (NESO)" w:date="2024-11-18T11:41:00Z">
            <w:rPr/>
          </w:rPrChange>
        </w:rPr>
        <w:t>.</w:t>
      </w:r>
      <w:r w:rsidR="000226A1" w:rsidRPr="00646B9F">
        <w:rPr>
          <w:rFonts w:ascii="Poppins" w:hAnsi="Poppins"/>
          <w:color w:val="auto"/>
          <w:rPrChange w:id="2425" w:author="Stuart McLarnon (NESO)" w:date="2024-11-18T11:41:00Z">
            <w:rPr>
              <w:color w:val="auto"/>
            </w:rPr>
          </w:rPrChange>
        </w:rPr>
        <w:t>4.5</w:t>
      </w:r>
      <w:r w:rsidR="000226A1" w:rsidRPr="00646B9F">
        <w:rPr>
          <w:rFonts w:ascii="Poppins" w:hAnsi="Poppins"/>
          <w:color w:val="auto"/>
          <w:rPrChange w:id="2426" w:author="Stuart McLarnon (NESO)" w:date="2024-11-18T11:41:00Z">
            <w:rPr/>
          </w:rPrChange>
        </w:rPr>
        <w:tab/>
      </w:r>
      <w:r w:rsidR="000226A1" w:rsidRPr="00646B9F">
        <w:rPr>
          <w:rFonts w:ascii="Poppins" w:hAnsi="Poppins"/>
          <w:color w:val="auto"/>
          <w:rPrChange w:id="2427" w:author="Stuart McLarnon (NESO)" w:date="2024-11-18T11:41:00Z">
            <w:rPr>
              <w:color w:val="auto"/>
            </w:rPr>
          </w:rPrChange>
        </w:rPr>
        <w:t xml:space="preserve">Static </w:t>
      </w:r>
      <w:proofErr w:type="spellStart"/>
      <w:r w:rsidR="000226A1" w:rsidRPr="00646B9F">
        <w:rPr>
          <w:rFonts w:ascii="Poppins" w:hAnsi="Poppins"/>
          <w:color w:val="auto"/>
          <w:rPrChange w:id="2428" w:author="Stuart McLarnon (NESO)" w:date="2024-11-18T11:41:00Z">
            <w:rPr>
              <w:color w:val="auto"/>
            </w:rPr>
          </w:rPrChange>
        </w:rPr>
        <w:t>VAr</w:t>
      </w:r>
      <w:proofErr w:type="spellEnd"/>
      <w:r w:rsidR="000226A1" w:rsidRPr="00646B9F">
        <w:rPr>
          <w:rFonts w:ascii="Poppins" w:hAnsi="Poppins"/>
          <w:color w:val="auto"/>
          <w:rPrChange w:id="2429" w:author="Stuart McLarnon (NESO)" w:date="2024-11-18T11:41:00Z">
            <w:rPr>
              <w:color w:val="auto"/>
            </w:rPr>
          </w:rPrChange>
        </w:rPr>
        <w:t xml:space="preserve"> Compensators (SVCs) are used to provide fast acting reactive power response to </w:t>
      </w:r>
      <w:r w:rsidR="00E30D65" w:rsidRPr="00646B9F">
        <w:rPr>
          <w:rFonts w:ascii="Poppins" w:hAnsi="Poppins"/>
          <w:color w:val="auto"/>
          <w:rPrChange w:id="2430" w:author="Stuart McLarnon (NESO)" w:date="2024-11-18T11:41:00Z">
            <w:rPr>
              <w:color w:val="auto"/>
            </w:rPr>
          </w:rPrChange>
        </w:rPr>
        <w:t>T</w:t>
      </w:r>
      <w:r w:rsidR="000226A1" w:rsidRPr="00646B9F">
        <w:rPr>
          <w:rFonts w:ascii="Poppins" w:hAnsi="Poppins"/>
          <w:color w:val="auto"/>
          <w:rPrChange w:id="2431" w:author="Stuart McLarnon (NESO)" w:date="2024-11-18T11:41:00Z">
            <w:rPr>
              <w:color w:val="auto"/>
            </w:rPr>
          </w:rPrChange>
        </w:rPr>
        <w:t xml:space="preserve">ransmission </w:t>
      </w:r>
      <w:r w:rsidR="00E30D65" w:rsidRPr="00646B9F">
        <w:rPr>
          <w:rFonts w:ascii="Poppins" w:hAnsi="Poppins"/>
          <w:color w:val="auto"/>
          <w:rPrChange w:id="2432" w:author="Stuart McLarnon (NESO)" w:date="2024-11-18T11:41:00Z">
            <w:rPr>
              <w:color w:val="auto"/>
            </w:rPr>
          </w:rPrChange>
        </w:rPr>
        <w:t>S</w:t>
      </w:r>
      <w:r w:rsidR="000226A1" w:rsidRPr="00646B9F">
        <w:rPr>
          <w:rFonts w:ascii="Poppins" w:hAnsi="Poppins"/>
          <w:color w:val="auto"/>
          <w:rPrChange w:id="2433" w:author="Stuart McLarnon (NESO)" w:date="2024-11-18T11:41:00Z">
            <w:rPr>
              <w:color w:val="auto"/>
            </w:rPr>
          </w:rPrChange>
        </w:rPr>
        <w:t>ystem voltage changes.  SVCs are connected to either the 400</w:t>
      </w:r>
      <w:r w:rsidR="008B2D33" w:rsidRPr="00646B9F">
        <w:rPr>
          <w:rFonts w:ascii="Poppins" w:hAnsi="Poppins"/>
          <w:color w:val="auto"/>
          <w:rPrChange w:id="2434" w:author="Stuart McLarnon (NESO)" w:date="2024-11-18T11:41:00Z">
            <w:rPr>
              <w:color w:val="auto"/>
            </w:rPr>
          </w:rPrChange>
        </w:rPr>
        <w:t xml:space="preserve"> kV</w:t>
      </w:r>
      <w:r w:rsidR="000226A1" w:rsidRPr="00646B9F">
        <w:rPr>
          <w:rFonts w:ascii="Poppins" w:hAnsi="Poppins"/>
          <w:color w:val="auto"/>
          <w:rPrChange w:id="2435" w:author="Stuart McLarnon (NESO)" w:date="2024-11-18T11:41:00Z">
            <w:rPr>
              <w:color w:val="auto"/>
            </w:rPr>
          </w:rPrChange>
        </w:rPr>
        <w:t xml:space="preserve"> or 275 kV system and can be set to operate in target voltage or constant reactive modes.</w:t>
      </w:r>
    </w:p>
    <w:p w14:paraId="15E9D4B1" w14:textId="3EAF5001" w:rsidR="000D40D9" w:rsidRPr="00646B9F" w:rsidRDefault="00C93C49" w:rsidP="00774664">
      <w:pPr>
        <w:ind w:left="720" w:hanging="720"/>
        <w:jc w:val="both"/>
        <w:rPr>
          <w:rFonts w:ascii="Poppins" w:hAnsi="Poppins"/>
          <w:color w:val="auto"/>
          <w:rPrChange w:id="2436" w:author="Stuart McLarnon (NESO)" w:date="2024-11-18T11:41:00Z">
            <w:rPr>
              <w:color w:val="auto"/>
            </w:rPr>
          </w:rPrChange>
        </w:rPr>
      </w:pPr>
      <w:r w:rsidRPr="00646B9F">
        <w:rPr>
          <w:rFonts w:ascii="Poppins" w:hAnsi="Poppins"/>
          <w:color w:val="auto"/>
          <w:rPrChange w:id="2437" w:author="Stuart McLarnon (NESO)" w:date="2024-11-18T11:41:00Z">
            <w:rPr/>
          </w:rPrChange>
        </w:rPr>
        <w:t>4.</w:t>
      </w:r>
      <w:r w:rsidRPr="00646B9F">
        <w:rPr>
          <w:rFonts w:ascii="Poppins" w:hAnsi="Poppins"/>
          <w:color w:val="auto"/>
          <w:rPrChange w:id="2438" w:author="Stuart McLarnon (NESO)" w:date="2024-11-18T11:41:00Z">
            <w:rPr>
              <w:color w:val="auto"/>
            </w:rPr>
          </w:rPrChange>
        </w:rPr>
        <w:t>4.6</w:t>
      </w:r>
      <w:r w:rsidRPr="00646B9F">
        <w:rPr>
          <w:rFonts w:ascii="Poppins" w:hAnsi="Poppins"/>
          <w:color w:val="auto"/>
          <w:rPrChange w:id="2439" w:author="Stuart McLarnon (NESO)" w:date="2024-11-18T11:41:00Z">
            <w:rPr>
              <w:color w:val="auto"/>
            </w:rPr>
          </w:rPrChange>
        </w:rPr>
        <w:tab/>
      </w:r>
      <w:r w:rsidR="000D40D9" w:rsidRPr="00646B9F">
        <w:rPr>
          <w:rFonts w:ascii="Poppins" w:hAnsi="Poppins"/>
          <w:color w:val="auto"/>
          <w:rPrChange w:id="2440" w:author="Stuart McLarnon (NESO)" w:date="2024-11-18T11:41:00Z">
            <w:rPr>
              <w:color w:val="auto"/>
            </w:rPr>
          </w:rPrChange>
        </w:rPr>
        <w:t>There are other geographically specific defence measures which use individual automatic schemes to cater for specific faults.  For example, the Anglo-Scottish Auto-Close Scheme (</w:t>
      </w:r>
      <w:r w:rsidR="000D40D9" w:rsidRPr="00646B9F">
        <w:rPr>
          <w:rFonts w:ascii="Poppins" w:hAnsi="Poppins"/>
          <w:i/>
          <w:color w:val="auto"/>
          <w:rPrChange w:id="2441" w:author="Stuart McLarnon (NESO)" w:date="2024-11-18T11:41:00Z">
            <w:rPr>
              <w:i/>
              <w:color w:val="auto"/>
            </w:rPr>
          </w:rPrChange>
        </w:rPr>
        <w:t>ASACS</w:t>
      </w:r>
      <w:r w:rsidR="000D40D9" w:rsidRPr="00646B9F">
        <w:rPr>
          <w:rFonts w:ascii="Poppins" w:hAnsi="Poppins"/>
          <w:color w:val="auto"/>
          <w:rPrChange w:id="2442" w:author="Stuart McLarnon (NESO)" w:date="2024-11-18T11:41:00Z">
            <w:rPr>
              <w:color w:val="auto"/>
            </w:rPr>
          </w:rPrChange>
        </w:rPr>
        <w:t>).</w:t>
      </w:r>
    </w:p>
    <w:p w14:paraId="0C64E8F7" w14:textId="77777777" w:rsidR="008C25A0" w:rsidRPr="00EC0C49" w:rsidRDefault="008C25A0" w:rsidP="008F2821">
      <w:pPr>
        <w:ind w:left="720" w:hanging="720"/>
        <w:jc w:val="both"/>
        <w:rPr>
          <w:del w:id="2443" w:author="Stuart McLarnon (NESO)" w:date="2024-11-18T11:41:00Z"/>
          <w:color w:val="auto"/>
        </w:rPr>
      </w:pPr>
    </w:p>
    <w:p w14:paraId="164A10E4" w14:textId="77777777" w:rsidR="00111418" w:rsidRPr="00D908B3" w:rsidRDefault="00111418" w:rsidP="000226A1">
      <w:pPr>
        <w:ind w:left="720" w:hanging="720"/>
        <w:jc w:val="both"/>
        <w:rPr>
          <w:del w:id="2444" w:author="Stuart McLarnon (NESO)" w:date="2024-11-18T11:41:00Z"/>
        </w:rPr>
      </w:pPr>
    </w:p>
    <w:p w14:paraId="3276C768" w14:textId="77777777" w:rsidR="00212E34" w:rsidRPr="00D908B3" w:rsidRDefault="00212E34" w:rsidP="000226A1">
      <w:pPr>
        <w:ind w:left="720" w:hanging="720"/>
        <w:jc w:val="both"/>
        <w:rPr>
          <w:del w:id="2445" w:author="Stuart McLarnon (NESO)" w:date="2024-11-18T11:41:00Z"/>
        </w:rPr>
      </w:pPr>
    </w:p>
    <w:p w14:paraId="11CCACB0" w14:textId="77777777" w:rsidR="00212E34" w:rsidRPr="00D908B3" w:rsidRDefault="00212E34" w:rsidP="000226A1">
      <w:pPr>
        <w:ind w:left="720" w:hanging="720"/>
        <w:jc w:val="both"/>
        <w:rPr>
          <w:del w:id="2446" w:author="Stuart McLarnon (NESO)" w:date="2024-11-18T11:41:00Z"/>
        </w:rPr>
      </w:pPr>
    </w:p>
    <w:p w14:paraId="74098F7C" w14:textId="77777777" w:rsidR="00212E34" w:rsidRPr="00D908B3" w:rsidRDefault="00212E34" w:rsidP="000226A1">
      <w:pPr>
        <w:ind w:left="720" w:hanging="720"/>
        <w:jc w:val="both"/>
        <w:rPr>
          <w:del w:id="2447" w:author="Stuart McLarnon (NESO)" w:date="2024-11-18T11:41:00Z"/>
        </w:rPr>
      </w:pPr>
    </w:p>
    <w:p w14:paraId="2DD2870D" w14:textId="77777777" w:rsidR="00212E34" w:rsidRPr="00D908B3" w:rsidRDefault="00212E34" w:rsidP="000226A1">
      <w:pPr>
        <w:ind w:left="720" w:hanging="720"/>
        <w:jc w:val="both"/>
        <w:rPr>
          <w:del w:id="2448" w:author="Stuart McLarnon (NESO)" w:date="2024-11-18T11:41:00Z"/>
        </w:rPr>
      </w:pPr>
    </w:p>
    <w:p w14:paraId="0093D312" w14:textId="77777777" w:rsidR="00212E34" w:rsidRPr="00D908B3" w:rsidRDefault="00212E34" w:rsidP="000226A1">
      <w:pPr>
        <w:ind w:left="720" w:hanging="720"/>
        <w:jc w:val="both"/>
        <w:rPr>
          <w:del w:id="2449" w:author="Stuart McLarnon (NESO)" w:date="2024-11-18T11:41:00Z"/>
        </w:rPr>
      </w:pPr>
    </w:p>
    <w:p w14:paraId="421508BE" w14:textId="77777777" w:rsidR="00434D75" w:rsidRPr="00D908B3" w:rsidRDefault="00434D75" w:rsidP="00EC0C49">
      <w:pPr>
        <w:jc w:val="both"/>
        <w:rPr>
          <w:del w:id="2450" w:author="Stuart McLarnon (NESO)" w:date="2024-11-18T11:41:00Z"/>
        </w:rPr>
      </w:pPr>
    </w:p>
    <w:p w14:paraId="3BFD4B80" w14:textId="77777777" w:rsidR="000D40D9" w:rsidRDefault="000D40D9" w:rsidP="00311036">
      <w:pPr>
        <w:ind w:left="720" w:hanging="720"/>
        <w:jc w:val="both"/>
        <w:rPr>
          <w:del w:id="2451" w:author="Stuart McLarnon (NESO)" w:date="2024-11-18T11:41:00Z"/>
        </w:rPr>
      </w:pPr>
    </w:p>
    <w:p w14:paraId="7F4630B5" w14:textId="77777777" w:rsidR="000D40D9" w:rsidRDefault="000D40D9" w:rsidP="00311036">
      <w:pPr>
        <w:ind w:left="720" w:hanging="720"/>
        <w:jc w:val="both"/>
        <w:rPr>
          <w:del w:id="2452" w:author="Stuart McLarnon (NESO)" w:date="2024-11-18T11:41:00Z"/>
        </w:rPr>
      </w:pPr>
    </w:p>
    <w:p w14:paraId="42C78D55" w14:textId="77777777" w:rsidR="000D40D9" w:rsidRDefault="000D40D9" w:rsidP="00311036">
      <w:pPr>
        <w:ind w:left="720" w:hanging="720"/>
        <w:jc w:val="both"/>
        <w:rPr>
          <w:del w:id="2453" w:author="Stuart McLarnon (NESO)" w:date="2024-11-18T11:41:00Z"/>
        </w:rPr>
      </w:pPr>
    </w:p>
    <w:p w14:paraId="7C85E033" w14:textId="77777777" w:rsidR="000D40D9" w:rsidRDefault="000D40D9" w:rsidP="00311036">
      <w:pPr>
        <w:ind w:left="720" w:hanging="720"/>
        <w:jc w:val="both"/>
        <w:rPr>
          <w:del w:id="2454" w:author="Stuart McLarnon (NESO)" w:date="2024-11-18T11:41:00Z"/>
        </w:rPr>
      </w:pPr>
    </w:p>
    <w:p w14:paraId="44AFB2A3" w14:textId="1E1E9293" w:rsidR="000226A1" w:rsidRPr="00646B9F" w:rsidRDefault="00E0402A" w:rsidP="00311036">
      <w:pPr>
        <w:ind w:left="720" w:hanging="720"/>
        <w:jc w:val="both"/>
        <w:rPr>
          <w:rFonts w:ascii="Poppins" w:hAnsi="Poppins"/>
          <w:color w:val="auto"/>
          <w:rPrChange w:id="2455" w:author="Stuart McLarnon (NESO)" w:date="2024-11-18T11:41:00Z">
            <w:rPr/>
          </w:rPrChange>
        </w:rPr>
      </w:pPr>
      <w:r w:rsidRPr="00646B9F">
        <w:rPr>
          <w:rFonts w:ascii="Poppins" w:hAnsi="Poppins"/>
          <w:color w:val="auto"/>
          <w:rPrChange w:id="2456" w:author="Stuart McLarnon (NESO)" w:date="2024-11-18T11:41:00Z">
            <w:rPr/>
          </w:rPrChange>
        </w:rPr>
        <w:t>4</w:t>
      </w:r>
      <w:r w:rsidR="000226A1" w:rsidRPr="00646B9F">
        <w:rPr>
          <w:rFonts w:ascii="Poppins" w:hAnsi="Poppins"/>
          <w:color w:val="auto"/>
          <w:rPrChange w:id="2457" w:author="Stuart McLarnon (NESO)" w:date="2024-11-18T11:41:00Z">
            <w:rPr/>
          </w:rPrChange>
        </w:rPr>
        <w:t>.</w:t>
      </w:r>
      <w:r w:rsidR="000226A1" w:rsidRPr="00646B9F">
        <w:rPr>
          <w:rFonts w:ascii="Poppins" w:hAnsi="Poppins"/>
          <w:color w:val="auto"/>
          <w:rPrChange w:id="2458" w:author="Stuart McLarnon (NESO)" w:date="2024-11-18T11:41:00Z">
            <w:rPr>
              <w:color w:val="auto"/>
            </w:rPr>
          </w:rPrChange>
        </w:rPr>
        <w:t>4.7</w:t>
      </w:r>
      <w:r w:rsidR="000226A1" w:rsidRPr="00646B9F">
        <w:rPr>
          <w:rFonts w:ascii="Poppins" w:hAnsi="Poppins"/>
          <w:color w:val="auto"/>
          <w:rPrChange w:id="2459" w:author="Stuart McLarnon (NESO)" w:date="2024-11-18T11:41:00Z">
            <w:rPr>
              <w:color w:val="auto"/>
            </w:rPr>
          </w:rPrChange>
        </w:rPr>
        <w:tab/>
      </w:r>
      <w:r w:rsidR="0009158B" w:rsidRPr="00646B9F">
        <w:rPr>
          <w:rFonts w:ascii="Poppins" w:hAnsi="Poppins"/>
          <w:color w:val="auto"/>
          <w:rPrChange w:id="2460" w:author="Stuart McLarnon (NESO)" w:date="2024-11-18T11:41:00Z">
            <w:rPr>
              <w:color w:val="auto"/>
            </w:rPr>
          </w:rPrChange>
        </w:rPr>
        <w:t>A</w:t>
      </w:r>
      <w:r w:rsidR="0084088F" w:rsidRPr="00646B9F">
        <w:rPr>
          <w:rFonts w:ascii="Poppins" w:hAnsi="Poppins"/>
          <w:color w:val="auto"/>
          <w:rPrChange w:id="2461" w:author="Stuart McLarnon (NESO)" w:date="2024-11-18T11:41:00Z">
            <w:rPr>
              <w:color w:val="auto"/>
            </w:rPr>
          </w:rPrChange>
        </w:rPr>
        <w:t xml:space="preserve"> co-ordinated </w:t>
      </w:r>
      <w:r w:rsidR="000226A1" w:rsidRPr="00646B9F">
        <w:rPr>
          <w:rFonts w:ascii="Poppins" w:hAnsi="Poppins"/>
          <w:color w:val="auto"/>
          <w:rPrChange w:id="2462" w:author="Stuart McLarnon (NESO)" w:date="2024-11-18T11:41:00Z">
            <w:rPr>
              <w:color w:val="auto"/>
            </w:rPr>
          </w:rPrChange>
        </w:rPr>
        <w:t xml:space="preserve">Low Voltage Demand Disconnection </w:t>
      </w:r>
      <w:r w:rsidR="0084088F" w:rsidRPr="00646B9F">
        <w:rPr>
          <w:rFonts w:ascii="Poppins" w:hAnsi="Poppins"/>
          <w:color w:val="auto"/>
          <w:rPrChange w:id="2463" w:author="Stuart McLarnon (NESO)" w:date="2024-11-18T11:41:00Z">
            <w:rPr>
              <w:color w:val="auto"/>
            </w:rPr>
          </w:rPrChange>
        </w:rPr>
        <w:t>S</w:t>
      </w:r>
      <w:r w:rsidR="000226A1" w:rsidRPr="00646B9F">
        <w:rPr>
          <w:rFonts w:ascii="Poppins" w:hAnsi="Poppins"/>
          <w:color w:val="auto"/>
          <w:rPrChange w:id="2464" w:author="Stuart McLarnon (NESO)" w:date="2024-11-18T11:41:00Z">
            <w:rPr>
              <w:color w:val="auto"/>
            </w:rPr>
          </w:rPrChange>
        </w:rPr>
        <w:t>cheme</w:t>
      </w:r>
      <w:r w:rsidR="0041083E" w:rsidRPr="00646B9F">
        <w:rPr>
          <w:rFonts w:ascii="Poppins" w:hAnsi="Poppins"/>
          <w:color w:val="auto"/>
          <w:rPrChange w:id="2465" w:author="Stuart McLarnon (NESO)" w:date="2024-11-18T11:41:00Z">
            <w:rPr>
              <w:color w:val="auto"/>
            </w:rPr>
          </w:rPrChange>
        </w:rPr>
        <w:t xml:space="preserve"> is</w:t>
      </w:r>
      <w:r w:rsidR="0084088F" w:rsidRPr="00646B9F">
        <w:rPr>
          <w:rFonts w:ascii="Poppins" w:hAnsi="Poppins"/>
          <w:color w:val="auto"/>
          <w:rPrChange w:id="2466" w:author="Stuart McLarnon (NESO)" w:date="2024-11-18T11:41:00Z">
            <w:rPr>
              <w:color w:val="auto"/>
            </w:rPr>
          </w:rPrChange>
        </w:rPr>
        <w:t xml:space="preserve"> not implemented across the GB Synchronous Area.  However, in a few specific areas, low voltage demand disconnection schemes have been installed to protect specific geographical </w:t>
      </w:r>
      <w:r w:rsidR="00352688" w:rsidRPr="00646B9F">
        <w:rPr>
          <w:rFonts w:ascii="Poppins" w:hAnsi="Poppins"/>
          <w:color w:val="auto"/>
          <w:rPrChange w:id="2467" w:author="Stuart McLarnon (NESO)" w:date="2024-11-18T11:41:00Z">
            <w:rPr>
              <w:color w:val="auto"/>
            </w:rPr>
          </w:rPrChange>
        </w:rPr>
        <w:t>areas.</w:t>
      </w:r>
    </w:p>
    <w:p w14:paraId="2364EA16" w14:textId="18655B91" w:rsidR="000226A1" w:rsidRPr="00701B06" w:rsidRDefault="00E0402A" w:rsidP="008F2821">
      <w:pPr>
        <w:ind w:left="720" w:hanging="720"/>
        <w:jc w:val="both"/>
        <w:rPr>
          <w:rFonts w:ascii="Poppins" w:hAnsi="Poppins"/>
          <w:caps/>
          <w:color w:val="025DBA"/>
          <w:spacing w:val="30"/>
          <w:rPrChange w:id="2468" w:author="Stuart McLarnon (NESO)" w:date="2024-11-18T11:41:00Z">
            <w:rPr>
              <w:caps/>
              <w:color w:val="025DBA"/>
              <w:spacing w:val="30"/>
            </w:rPr>
          </w:rPrChange>
        </w:rPr>
      </w:pPr>
      <w:r w:rsidRPr="00646B9F">
        <w:rPr>
          <w:rFonts w:ascii="Poppins" w:hAnsi="Poppins"/>
          <w:color w:val="auto"/>
          <w:rPrChange w:id="2469" w:author="Stuart McLarnon (NESO)" w:date="2024-11-18T11:41:00Z">
            <w:rPr>
              <w:color w:val="auto"/>
            </w:rPr>
          </w:rPrChange>
        </w:rPr>
        <w:t>4</w:t>
      </w:r>
      <w:r w:rsidR="000226A1" w:rsidRPr="00646B9F">
        <w:rPr>
          <w:rFonts w:ascii="Poppins" w:hAnsi="Poppins"/>
          <w:color w:val="auto"/>
          <w:rPrChange w:id="2470" w:author="Stuart McLarnon (NESO)" w:date="2024-11-18T11:41:00Z">
            <w:rPr>
              <w:color w:val="auto"/>
            </w:rPr>
          </w:rPrChange>
        </w:rPr>
        <w:t>.4.8</w:t>
      </w:r>
      <w:r w:rsidR="000226A1" w:rsidRPr="00646B9F">
        <w:rPr>
          <w:rFonts w:ascii="Poppins" w:hAnsi="Poppins"/>
          <w:color w:val="auto"/>
          <w:rPrChange w:id="2471" w:author="Stuart McLarnon (NESO)" w:date="2024-11-18T11:41:00Z">
            <w:rPr>
              <w:color w:val="auto"/>
            </w:rPr>
          </w:rPrChange>
        </w:rPr>
        <w:tab/>
        <w:t xml:space="preserve">The measures described above, including the regular security assessment, ensure that there is no need to install </w:t>
      </w:r>
      <w:r w:rsidR="001C1460" w:rsidRPr="00646B9F">
        <w:rPr>
          <w:rFonts w:ascii="Poppins" w:hAnsi="Poppins"/>
          <w:color w:val="auto"/>
          <w:rPrChange w:id="2472" w:author="Stuart McLarnon (NESO)" w:date="2024-11-18T11:41:00Z">
            <w:rPr>
              <w:color w:val="auto"/>
            </w:rPr>
          </w:rPrChange>
        </w:rPr>
        <w:t>on</w:t>
      </w:r>
      <w:r w:rsidR="00D10C5D" w:rsidRPr="00646B9F">
        <w:rPr>
          <w:rFonts w:ascii="Poppins" w:hAnsi="Poppins"/>
          <w:color w:val="auto"/>
          <w:rPrChange w:id="2473" w:author="Stuart McLarnon (NESO)" w:date="2024-11-18T11:41:00Z">
            <w:rPr>
              <w:color w:val="auto"/>
            </w:rPr>
          </w:rPrChange>
        </w:rPr>
        <w:t>-</w:t>
      </w:r>
      <w:r w:rsidR="001C1460" w:rsidRPr="00646B9F">
        <w:rPr>
          <w:rFonts w:ascii="Poppins" w:hAnsi="Poppins"/>
          <w:color w:val="auto"/>
          <w:rPrChange w:id="2474" w:author="Stuart McLarnon (NESO)" w:date="2024-11-18T11:41:00Z">
            <w:rPr>
              <w:color w:val="auto"/>
            </w:rPr>
          </w:rPrChange>
        </w:rPr>
        <w:t xml:space="preserve">load </w:t>
      </w:r>
      <w:r w:rsidR="000226A1" w:rsidRPr="00646B9F">
        <w:rPr>
          <w:rFonts w:ascii="Poppins" w:hAnsi="Poppins"/>
          <w:color w:val="auto"/>
          <w:rPrChange w:id="2475" w:author="Stuart McLarnon (NESO)" w:date="2024-11-18T11:41:00Z">
            <w:rPr>
              <w:color w:val="auto"/>
            </w:rPr>
          </w:rPrChange>
        </w:rPr>
        <w:t>tap changer blocking schemes.</w:t>
      </w:r>
      <w:r w:rsidR="000226A1" w:rsidRPr="00701B06">
        <w:rPr>
          <w:rFonts w:ascii="Poppins" w:hAnsi="Poppins"/>
          <w:rPrChange w:id="2476" w:author="Stuart McLarnon (NESO)" w:date="2024-11-18T11:41:00Z">
            <w:rPr/>
          </w:rPrChange>
        </w:rPr>
        <w:br w:type="page"/>
      </w:r>
    </w:p>
    <w:p w14:paraId="717523C8" w14:textId="5F192716" w:rsidR="000226A1" w:rsidRPr="00D70D71" w:rsidRDefault="000226A1" w:rsidP="00D81794">
      <w:pPr>
        <w:pStyle w:val="Heading1"/>
        <w:rPr>
          <w:rFonts w:ascii="Poppins Medium" w:hAnsi="Poppins Medium"/>
          <w:color w:val="3F0731"/>
          <w:sz w:val="32"/>
          <w:rPrChange w:id="2477" w:author="Stuart McLarnon (NESO)" w:date="2024-11-18T11:41:00Z">
            <w:rPr/>
          </w:rPrChange>
        </w:rPr>
      </w:pPr>
      <w:bookmarkStart w:id="2478" w:name="_Toc532811319"/>
      <w:bookmarkStart w:id="2479" w:name="_Toc128731905"/>
      <w:bookmarkStart w:id="2480" w:name="_Toc188439574"/>
      <w:r w:rsidRPr="00D70D71">
        <w:rPr>
          <w:rFonts w:ascii="Poppins Medium" w:hAnsi="Poppins Medium"/>
          <w:color w:val="3F0731"/>
          <w:sz w:val="32"/>
          <w:rPrChange w:id="2481" w:author="Stuart McLarnon (NESO)" w:date="2024-11-18T11:41:00Z">
            <w:rPr/>
          </w:rPrChange>
        </w:rPr>
        <w:lastRenderedPageBreak/>
        <w:t>S</w:t>
      </w:r>
      <w:r w:rsidR="007B4AF7" w:rsidRPr="00D70D71">
        <w:rPr>
          <w:rFonts w:ascii="Poppins Medium" w:hAnsi="Poppins Medium"/>
          <w:color w:val="3F0731"/>
          <w:sz w:val="32"/>
          <w:rPrChange w:id="2482" w:author="Stuart McLarnon (NESO)" w:date="2024-11-18T11:41:00Z">
            <w:rPr/>
          </w:rPrChange>
        </w:rPr>
        <w:t>ystem Defence Plan Procedures</w:t>
      </w:r>
      <w:bookmarkEnd w:id="2478"/>
      <w:bookmarkEnd w:id="2479"/>
      <w:bookmarkEnd w:id="2480"/>
      <w:r w:rsidRPr="00D70D71">
        <w:rPr>
          <w:rFonts w:ascii="Poppins Medium" w:hAnsi="Poppins Medium"/>
          <w:color w:val="3F0731"/>
          <w:sz w:val="32"/>
          <w:rPrChange w:id="2483" w:author="Stuart McLarnon (NESO)" w:date="2024-11-18T11:41:00Z">
            <w:rPr/>
          </w:rPrChange>
        </w:rPr>
        <w:t xml:space="preserve"> </w:t>
      </w:r>
    </w:p>
    <w:p w14:paraId="35EAAF09" w14:textId="2AF97080" w:rsidR="000226A1" w:rsidRPr="00D70D71" w:rsidRDefault="000226A1" w:rsidP="00D81794">
      <w:pPr>
        <w:pStyle w:val="Heading2"/>
        <w:rPr>
          <w:rFonts w:ascii="Poppins Medium" w:hAnsi="Poppins Medium"/>
          <w:color w:val="3F0731"/>
          <w:sz w:val="32"/>
          <w:rPrChange w:id="2484" w:author="Stuart McLarnon (NESO)" w:date="2024-11-18T11:41:00Z">
            <w:rPr/>
          </w:rPrChange>
        </w:rPr>
      </w:pPr>
      <w:bookmarkStart w:id="2485" w:name="_Toc532811320"/>
      <w:bookmarkStart w:id="2486" w:name="_Toc16863241"/>
      <w:bookmarkStart w:id="2487" w:name="_Toc128731906"/>
      <w:bookmarkStart w:id="2488" w:name="_Toc188439575"/>
      <w:r w:rsidRPr="00D70D71">
        <w:rPr>
          <w:rFonts w:ascii="Poppins Medium" w:hAnsi="Poppins Medium"/>
          <w:color w:val="3F0731"/>
          <w:sz w:val="32"/>
          <w:rPrChange w:id="2489" w:author="Stuart McLarnon (NESO)" w:date="2024-11-18T11:41:00Z">
            <w:rPr/>
          </w:rPrChange>
        </w:rPr>
        <w:t>Frequency Deviation Management Procedure</w:t>
      </w:r>
      <w:bookmarkEnd w:id="2485"/>
      <w:bookmarkEnd w:id="2486"/>
      <w:bookmarkEnd w:id="2487"/>
      <w:bookmarkEnd w:id="2488"/>
    </w:p>
    <w:p w14:paraId="330B7FD0" w14:textId="242A368F" w:rsidR="000226A1" w:rsidRPr="00646B9F" w:rsidRDefault="000226A1" w:rsidP="00311036">
      <w:pPr>
        <w:ind w:firstLine="720"/>
        <w:jc w:val="both"/>
        <w:rPr>
          <w:rFonts w:ascii="Poppins" w:hAnsi="Poppins"/>
          <w:color w:val="auto"/>
          <w:rPrChange w:id="2490" w:author="Stuart McLarnon (NESO)" w:date="2024-11-18T11:41:00Z">
            <w:rPr>
              <w:color w:val="auto"/>
            </w:rPr>
          </w:rPrChange>
        </w:rPr>
      </w:pPr>
      <w:r w:rsidRPr="00646B9F">
        <w:rPr>
          <w:rFonts w:ascii="Poppins" w:hAnsi="Poppins"/>
          <w:color w:val="auto"/>
          <w:rPrChange w:id="2491" w:author="Stuart McLarnon (NESO)" w:date="2024-11-18T11:41:00Z">
            <w:rPr>
              <w:color w:val="auto"/>
            </w:rPr>
          </w:rPrChange>
        </w:rPr>
        <w:t xml:space="preserve">In Accordance with </w:t>
      </w:r>
      <w:r w:rsidR="003C6529" w:rsidRPr="00646B9F">
        <w:rPr>
          <w:rFonts w:ascii="Poppins" w:hAnsi="Poppins"/>
          <w:color w:val="auto"/>
          <w:rPrChange w:id="2492" w:author="Stuart McLarnon (NESO)" w:date="2024-11-18T11:41:00Z">
            <w:rPr>
              <w:color w:val="auto"/>
            </w:rPr>
          </w:rPrChange>
        </w:rPr>
        <w:t>EU NCER</w:t>
      </w:r>
      <w:r w:rsidRPr="00646B9F">
        <w:rPr>
          <w:rFonts w:ascii="Poppins" w:hAnsi="Poppins"/>
          <w:color w:val="auto"/>
          <w:rPrChange w:id="2493" w:author="Stuart McLarnon (NESO)" w:date="2024-11-18T11:41:00Z">
            <w:rPr>
              <w:color w:val="auto"/>
            </w:rPr>
          </w:rPrChange>
        </w:rPr>
        <w:t xml:space="preserve"> Article 18</w:t>
      </w:r>
      <w:r w:rsidR="00311036" w:rsidRPr="00646B9F">
        <w:rPr>
          <w:rFonts w:ascii="Poppins" w:hAnsi="Poppins"/>
          <w:color w:val="auto"/>
          <w:rPrChange w:id="2494" w:author="Stuart McLarnon (NESO)" w:date="2024-11-18T11:41:00Z">
            <w:rPr>
              <w:color w:val="auto"/>
            </w:rPr>
          </w:rPrChange>
        </w:rPr>
        <w:t>:</w:t>
      </w:r>
    </w:p>
    <w:p w14:paraId="5246243F" w14:textId="1A7A6F22" w:rsidR="000226A1" w:rsidRPr="00646B9F" w:rsidRDefault="00E0402A" w:rsidP="00311036">
      <w:pPr>
        <w:ind w:left="720" w:hanging="720"/>
        <w:jc w:val="both"/>
        <w:rPr>
          <w:rFonts w:ascii="Poppins" w:hAnsi="Poppins"/>
          <w:color w:val="auto"/>
          <w:rPrChange w:id="2495" w:author="Stuart McLarnon (NESO)" w:date="2024-11-18T11:41:00Z">
            <w:rPr/>
          </w:rPrChange>
        </w:rPr>
      </w:pPr>
      <w:r w:rsidRPr="00646B9F">
        <w:rPr>
          <w:rFonts w:ascii="Poppins" w:hAnsi="Poppins"/>
          <w:color w:val="auto"/>
          <w:rPrChange w:id="2496" w:author="Stuart McLarnon (NESO)" w:date="2024-11-18T11:41:00Z">
            <w:rPr>
              <w:color w:val="auto"/>
            </w:rPr>
          </w:rPrChange>
        </w:rPr>
        <w:t>5</w:t>
      </w:r>
      <w:r w:rsidR="000226A1" w:rsidRPr="00646B9F">
        <w:rPr>
          <w:rFonts w:ascii="Poppins" w:hAnsi="Poppins"/>
          <w:color w:val="auto"/>
          <w:rPrChange w:id="2497" w:author="Stuart McLarnon (NESO)" w:date="2024-11-18T11:41:00Z">
            <w:rPr>
              <w:color w:val="auto"/>
            </w:rPr>
          </w:rPrChange>
        </w:rPr>
        <w:t>.1.1</w:t>
      </w:r>
      <w:r w:rsidR="000226A1" w:rsidRPr="00646B9F">
        <w:rPr>
          <w:rFonts w:ascii="Poppins" w:hAnsi="Poppins"/>
          <w:color w:val="auto"/>
          <w:rPrChange w:id="2498" w:author="Stuart McLarnon (NESO)" w:date="2024-11-18T11:41:00Z">
            <w:rPr>
              <w:color w:val="auto"/>
            </w:rPr>
          </w:rPrChange>
        </w:rPr>
        <w:tab/>
        <w:t xml:space="preserve">The frequency limits of the National Electricity Transmission System are set by </w:t>
      </w:r>
      <w:r w:rsidR="007C4E9C" w:rsidRPr="00646B9F">
        <w:rPr>
          <w:rFonts w:ascii="Poppins" w:hAnsi="Poppins"/>
          <w:color w:val="auto"/>
          <w:rPrChange w:id="2499" w:author="Stuart McLarnon (NESO)" w:date="2024-11-18T11:41:00Z">
            <w:rPr>
              <w:color w:val="auto"/>
            </w:rPr>
          </w:rPrChange>
        </w:rPr>
        <w:t xml:space="preserve">the </w:t>
      </w:r>
      <w:r w:rsidR="000226A1" w:rsidRPr="00646B9F">
        <w:rPr>
          <w:rFonts w:ascii="Poppins" w:hAnsi="Poppins"/>
          <w:color w:val="auto"/>
          <w:rPrChange w:id="2500" w:author="Stuart McLarnon (NESO)" w:date="2024-11-18T11:41:00Z">
            <w:rPr>
              <w:color w:val="auto"/>
            </w:rPr>
          </w:rPrChange>
        </w:rPr>
        <w:t xml:space="preserve">System Operations Guideline </w:t>
      </w:r>
      <w:r w:rsidR="00732923" w:rsidRPr="00646B9F">
        <w:rPr>
          <w:rFonts w:ascii="Poppins" w:hAnsi="Poppins"/>
          <w:color w:val="auto"/>
          <w:rPrChange w:id="2501" w:author="Stuart McLarnon (NESO)" w:date="2024-11-18T11:41:00Z">
            <w:rPr>
              <w:color w:val="auto"/>
            </w:rPr>
          </w:rPrChange>
        </w:rPr>
        <w:t xml:space="preserve">(SOGL) </w:t>
      </w:r>
      <w:r w:rsidR="000226A1" w:rsidRPr="00646B9F">
        <w:rPr>
          <w:rFonts w:ascii="Poppins" w:hAnsi="Poppins"/>
          <w:color w:val="auto"/>
          <w:rPrChange w:id="2502" w:author="Stuart McLarnon (NESO)" w:date="2024-11-18T11:41:00Z">
            <w:rPr>
              <w:color w:val="auto"/>
            </w:rPr>
          </w:rPrChange>
        </w:rPr>
        <w:t>Article 127, the Electricity Safety, Quality and Continuity Regulations (ESQCR)</w:t>
      </w:r>
      <w:r w:rsidR="000226A1" w:rsidRPr="00646B9F">
        <w:rPr>
          <w:rFonts w:ascii="Poppins" w:hAnsi="Poppins"/>
          <w:color w:val="auto"/>
          <w:vertAlign w:val="superscript"/>
          <w:rPrChange w:id="2503" w:author="Stuart McLarnon (NESO)" w:date="2024-11-18T11:41:00Z">
            <w:rPr>
              <w:color w:val="auto"/>
              <w:vertAlign w:val="superscript"/>
            </w:rPr>
          </w:rPrChange>
        </w:rPr>
        <w:footnoteReference w:id="8"/>
      </w:r>
      <w:r w:rsidR="000226A1" w:rsidRPr="00646B9F">
        <w:rPr>
          <w:rFonts w:ascii="Poppins" w:hAnsi="Poppins"/>
          <w:color w:val="auto"/>
          <w:vertAlign w:val="superscript"/>
          <w:rPrChange w:id="2514" w:author="Stuart McLarnon (NESO)" w:date="2024-11-18T11:41:00Z">
            <w:rPr>
              <w:color w:val="auto"/>
              <w:vertAlign w:val="superscript"/>
            </w:rPr>
          </w:rPrChange>
        </w:rPr>
        <w:t xml:space="preserve"> </w:t>
      </w:r>
      <w:r w:rsidR="000226A1" w:rsidRPr="00646B9F">
        <w:rPr>
          <w:rFonts w:ascii="Poppins" w:hAnsi="Poppins"/>
          <w:color w:val="auto"/>
          <w:rPrChange w:id="2515" w:author="Stuart McLarnon (NESO)" w:date="2024-11-18T11:41:00Z">
            <w:rPr>
              <w:color w:val="auto"/>
            </w:rPr>
          </w:rPrChange>
        </w:rPr>
        <w:t xml:space="preserve">and the </w:t>
      </w:r>
      <w:r w:rsidR="00852DE6" w:rsidRPr="00646B9F">
        <w:rPr>
          <w:rFonts w:ascii="Poppins" w:hAnsi="Poppins"/>
          <w:color w:val="auto"/>
          <w:rPrChange w:id="2516" w:author="Stuart McLarnon (NESO)" w:date="2024-11-18T11:41:00Z">
            <w:rPr>
              <w:color w:val="auto"/>
            </w:rPr>
          </w:rPrChange>
        </w:rPr>
        <w:t xml:space="preserve">NETS </w:t>
      </w:r>
      <w:r w:rsidR="000226A1" w:rsidRPr="00646B9F">
        <w:rPr>
          <w:rFonts w:ascii="Poppins" w:hAnsi="Poppins"/>
          <w:color w:val="auto"/>
          <w:rPrChange w:id="2517" w:author="Stuart McLarnon (NESO)" w:date="2024-11-18T11:41:00Z">
            <w:rPr>
              <w:color w:val="auto"/>
            </w:rPr>
          </w:rPrChange>
        </w:rPr>
        <w:t>SQSS.  As such, and under Normal State, the frequency across the National Electricity Transmission System is maintained within the Standard Frequency range of 50 +/-0.2 Hz to ensure operation within the Maximum Steady State Frequency Deviation of +/-0.5 Hz.</w:t>
      </w:r>
    </w:p>
    <w:p w14:paraId="0208B309" w14:textId="50AACAD9" w:rsidR="000226A1" w:rsidRPr="00646B9F" w:rsidRDefault="00E0402A" w:rsidP="008F2821">
      <w:pPr>
        <w:ind w:left="720" w:hanging="720"/>
        <w:jc w:val="both"/>
        <w:rPr>
          <w:rFonts w:ascii="Poppins" w:hAnsi="Poppins"/>
          <w:color w:val="auto"/>
          <w:rPrChange w:id="2518" w:author="Stuart McLarnon (NESO)" w:date="2024-11-18T11:41:00Z">
            <w:rPr/>
          </w:rPrChange>
        </w:rPr>
      </w:pPr>
      <w:r w:rsidRPr="00646B9F">
        <w:rPr>
          <w:rFonts w:ascii="Poppins" w:hAnsi="Poppins"/>
          <w:color w:val="auto"/>
          <w:rPrChange w:id="2519" w:author="Stuart McLarnon (NESO)" w:date="2024-11-18T11:41:00Z">
            <w:rPr>
              <w:color w:val="auto"/>
            </w:rPr>
          </w:rPrChange>
        </w:rPr>
        <w:t>5</w:t>
      </w:r>
      <w:r w:rsidR="000226A1" w:rsidRPr="00646B9F">
        <w:rPr>
          <w:rFonts w:ascii="Poppins" w:hAnsi="Poppins"/>
          <w:color w:val="auto"/>
          <w:rPrChange w:id="2520" w:author="Stuart McLarnon (NESO)" w:date="2024-11-18T11:41:00Z">
            <w:rPr>
              <w:color w:val="auto"/>
            </w:rPr>
          </w:rPrChange>
        </w:rPr>
        <w:t>.1.2</w:t>
      </w:r>
      <w:r w:rsidR="000226A1" w:rsidRPr="00646B9F">
        <w:rPr>
          <w:rFonts w:ascii="Poppins" w:hAnsi="Poppins"/>
          <w:color w:val="auto"/>
          <w:rPrChange w:id="2521" w:author="Stuart McLarnon (NESO)" w:date="2024-11-18T11:41:00Z">
            <w:rPr>
              <w:color w:val="auto"/>
            </w:rPr>
          </w:rPrChange>
        </w:rPr>
        <w:tab/>
        <w:t xml:space="preserve">System Frequency across the GB Synchronous Area is controlled by response from contracted generation, demand side and </w:t>
      </w:r>
      <w:r w:rsidR="00FD12B1" w:rsidRPr="00646B9F">
        <w:rPr>
          <w:rFonts w:ascii="Poppins" w:hAnsi="Poppins"/>
          <w:color w:val="auto"/>
          <w:rPrChange w:id="2522" w:author="Stuart McLarnon (NESO)" w:date="2024-11-18T11:41:00Z">
            <w:rPr>
              <w:color w:val="auto"/>
            </w:rPr>
          </w:rPrChange>
        </w:rPr>
        <w:t>owners and operators of electricity storage modules</w:t>
      </w:r>
      <w:r w:rsidR="000226A1" w:rsidRPr="00646B9F">
        <w:rPr>
          <w:rFonts w:ascii="Poppins" w:hAnsi="Poppins"/>
          <w:color w:val="auto"/>
          <w:rPrChange w:id="2523" w:author="Stuart McLarnon (NESO)" w:date="2024-11-18T11:41:00Z">
            <w:rPr>
              <w:color w:val="auto"/>
            </w:rPr>
          </w:rPrChange>
        </w:rPr>
        <w:t>.</w:t>
      </w:r>
    </w:p>
    <w:p w14:paraId="22C9104D" w14:textId="16A42420" w:rsidR="000226A1" w:rsidRPr="00646B9F" w:rsidRDefault="00E0402A" w:rsidP="00157370">
      <w:pPr>
        <w:ind w:left="709" w:hanging="709"/>
        <w:jc w:val="both"/>
        <w:rPr>
          <w:rFonts w:ascii="Poppins" w:hAnsi="Poppins"/>
          <w:color w:val="auto"/>
          <w:rPrChange w:id="2524" w:author="Stuart McLarnon (NESO)" w:date="2024-11-18T11:41:00Z">
            <w:rPr/>
          </w:rPrChange>
        </w:rPr>
      </w:pPr>
      <w:r w:rsidRPr="00646B9F">
        <w:rPr>
          <w:rFonts w:ascii="Poppins" w:hAnsi="Poppins"/>
          <w:color w:val="auto"/>
          <w:rPrChange w:id="2525" w:author="Stuart McLarnon (NESO)" w:date="2024-11-18T11:41:00Z">
            <w:rPr/>
          </w:rPrChange>
        </w:rPr>
        <w:t>5</w:t>
      </w:r>
      <w:r w:rsidR="000226A1" w:rsidRPr="00646B9F">
        <w:rPr>
          <w:rFonts w:ascii="Poppins" w:hAnsi="Poppins"/>
          <w:color w:val="auto"/>
          <w:rPrChange w:id="2526" w:author="Stuart McLarnon (NESO)" w:date="2024-11-18T11:41:00Z">
            <w:rPr/>
          </w:rPrChange>
        </w:rPr>
        <w:t>.</w:t>
      </w:r>
      <w:r w:rsidR="000226A1" w:rsidRPr="00646B9F">
        <w:rPr>
          <w:rFonts w:ascii="Poppins" w:hAnsi="Poppins"/>
          <w:color w:val="auto"/>
          <w:rPrChange w:id="2527" w:author="Stuart McLarnon (NESO)" w:date="2024-11-18T11:41:00Z">
            <w:rPr>
              <w:color w:val="auto"/>
            </w:rPr>
          </w:rPrChange>
        </w:rPr>
        <w:t>1.3</w:t>
      </w:r>
      <w:r w:rsidR="000226A1" w:rsidRPr="00646B9F">
        <w:rPr>
          <w:rFonts w:ascii="Poppins" w:hAnsi="Poppins"/>
          <w:color w:val="auto"/>
          <w:rPrChange w:id="2528" w:author="Stuart McLarnon (NESO)" w:date="2024-11-18T11:41:00Z">
            <w:rPr>
              <w:color w:val="auto"/>
            </w:rPr>
          </w:rPrChange>
        </w:rPr>
        <w:tab/>
      </w:r>
      <w:r w:rsidR="00D12769" w:rsidRPr="00646B9F">
        <w:rPr>
          <w:rFonts w:ascii="Poppins" w:hAnsi="Poppins"/>
          <w:color w:val="auto"/>
          <w:rPrChange w:id="2529" w:author="Stuart McLarnon (NESO)" w:date="2024-11-18T11:41:00Z">
            <w:rPr>
              <w:color w:val="auto"/>
            </w:rPr>
          </w:rPrChange>
        </w:rPr>
        <w:t xml:space="preserve">Historically </w:t>
      </w:r>
      <w:r w:rsidR="00C62555" w:rsidRPr="00646B9F">
        <w:rPr>
          <w:rFonts w:ascii="Poppins" w:hAnsi="Poppins"/>
          <w:color w:val="auto"/>
          <w:rPrChange w:id="2530" w:author="Stuart McLarnon (NESO)" w:date="2024-11-18T11:41:00Z">
            <w:rPr>
              <w:color w:val="auto"/>
            </w:rPr>
          </w:rPrChange>
        </w:rPr>
        <w:t>s</w:t>
      </w:r>
      <w:r w:rsidR="000226A1" w:rsidRPr="00646B9F">
        <w:rPr>
          <w:rFonts w:ascii="Poppins" w:hAnsi="Poppins"/>
          <w:color w:val="auto"/>
          <w:rPrChange w:id="2531" w:author="Stuart McLarnon (NESO)" w:date="2024-11-18T11:41:00Z">
            <w:rPr>
              <w:color w:val="auto"/>
            </w:rPr>
          </w:rPrChange>
        </w:rPr>
        <w:t>ufficient Frequency Containment Reserves (FCR) are held to ensure</w:t>
      </w:r>
      <w:r w:rsidR="00311036" w:rsidRPr="00646B9F">
        <w:rPr>
          <w:rFonts w:ascii="Poppins" w:hAnsi="Poppins"/>
          <w:color w:val="auto"/>
          <w:rPrChange w:id="2532" w:author="Stuart McLarnon (NESO)" w:date="2024-11-18T11:41:00Z">
            <w:rPr>
              <w:color w:val="auto"/>
            </w:rPr>
          </w:rPrChange>
        </w:rPr>
        <w:t xml:space="preserve"> </w:t>
      </w:r>
      <w:r w:rsidR="000226A1" w:rsidRPr="00646B9F">
        <w:rPr>
          <w:rFonts w:ascii="Poppins" w:hAnsi="Poppins"/>
          <w:color w:val="auto"/>
          <w:rPrChange w:id="2533" w:author="Stuart McLarnon (NESO)" w:date="2024-11-18T11:41:00Z">
            <w:rPr>
              <w:color w:val="auto"/>
            </w:rPr>
          </w:rPrChange>
        </w:rPr>
        <w:t>that frequency:</w:t>
      </w:r>
    </w:p>
    <w:p w14:paraId="16831E03" w14:textId="77777777" w:rsidR="000226A1" w:rsidRPr="00646B9F" w:rsidRDefault="000226A1" w:rsidP="00157370">
      <w:pPr>
        <w:pStyle w:val="ListParagraph"/>
        <w:numPr>
          <w:ilvl w:val="0"/>
          <w:numId w:val="29"/>
        </w:numPr>
        <w:tabs>
          <w:tab w:val="left" w:pos="567"/>
        </w:tabs>
        <w:spacing w:after="60" w:line="288" w:lineRule="auto"/>
        <w:ind w:hanging="731"/>
        <w:jc w:val="both"/>
        <w:rPr>
          <w:rFonts w:ascii="Poppins" w:hAnsi="Poppins"/>
          <w:color w:val="auto"/>
          <w:rPrChange w:id="2534" w:author="Stuart McLarnon (NESO)" w:date="2024-11-18T11:41:00Z">
            <w:rPr>
              <w:color w:val="auto"/>
            </w:rPr>
          </w:rPrChange>
        </w:rPr>
      </w:pPr>
      <w:r w:rsidRPr="00646B9F">
        <w:rPr>
          <w:rFonts w:ascii="Poppins" w:hAnsi="Poppins"/>
          <w:color w:val="auto"/>
          <w:rPrChange w:id="2535" w:author="Stuart McLarnon (NESO)" w:date="2024-11-18T11:41:00Z">
            <w:rPr>
              <w:color w:val="auto"/>
            </w:rPr>
          </w:rPrChange>
        </w:rPr>
        <w:t xml:space="preserve">remains within the Standard Frequency range (50 +/- 0.2 Hz) for infeed losses of &lt; 300 </w:t>
      </w:r>
      <w:proofErr w:type="gramStart"/>
      <w:r w:rsidRPr="00646B9F">
        <w:rPr>
          <w:rFonts w:ascii="Poppins" w:hAnsi="Poppins"/>
          <w:color w:val="auto"/>
          <w:rPrChange w:id="2536" w:author="Stuart McLarnon (NESO)" w:date="2024-11-18T11:41:00Z">
            <w:rPr>
              <w:color w:val="auto"/>
            </w:rPr>
          </w:rPrChange>
        </w:rPr>
        <w:t>MW;</w:t>
      </w:r>
      <w:proofErr w:type="gramEnd"/>
    </w:p>
    <w:p w14:paraId="3F2320DF" w14:textId="27B04B59" w:rsidR="000226A1" w:rsidRPr="00646B9F" w:rsidRDefault="000226A1" w:rsidP="00157370">
      <w:pPr>
        <w:pStyle w:val="ListParagraph"/>
        <w:numPr>
          <w:ilvl w:val="0"/>
          <w:numId w:val="29"/>
        </w:numPr>
        <w:tabs>
          <w:tab w:val="left" w:pos="567"/>
        </w:tabs>
        <w:spacing w:after="60" w:line="288" w:lineRule="auto"/>
        <w:ind w:hanging="731"/>
        <w:jc w:val="both"/>
        <w:rPr>
          <w:rFonts w:ascii="Poppins" w:hAnsi="Poppins"/>
          <w:color w:val="auto"/>
          <w:rPrChange w:id="2537" w:author="Stuart McLarnon (NESO)" w:date="2024-11-18T11:41:00Z">
            <w:rPr>
              <w:color w:val="auto"/>
            </w:rPr>
          </w:rPrChange>
        </w:rPr>
      </w:pPr>
      <w:r w:rsidRPr="00646B9F">
        <w:rPr>
          <w:rFonts w:ascii="Poppins" w:hAnsi="Poppins"/>
          <w:color w:val="auto"/>
          <w:rPrChange w:id="2538" w:author="Stuart McLarnon (NESO)" w:date="2024-11-18T11:41:00Z">
            <w:rPr>
              <w:color w:val="auto"/>
            </w:rPr>
          </w:rPrChange>
        </w:rPr>
        <w:t>remains within the Maximum Steady State Frequency Deviation (+/- 0.5 Hz) for infeed losses of &lt; 1000 MW;</w:t>
      </w:r>
      <w:r w:rsidR="00D10C5D" w:rsidRPr="00646B9F">
        <w:rPr>
          <w:rFonts w:ascii="Poppins" w:hAnsi="Poppins"/>
          <w:color w:val="auto"/>
          <w:rPrChange w:id="2539" w:author="Stuart McLarnon (NESO)" w:date="2024-11-18T11:41:00Z">
            <w:rPr>
              <w:color w:val="auto"/>
            </w:rPr>
          </w:rPrChange>
        </w:rPr>
        <w:t xml:space="preserve"> and</w:t>
      </w:r>
    </w:p>
    <w:p w14:paraId="41B0E54D" w14:textId="77777777" w:rsidR="000226A1" w:rsidRPr="00646B9F" w:rsidRDefault="000226A1" w:rsidP="00157370">
      <w:pPr>
        <w:pStyle w:val="ListParagraph"/>
        <w:numPr>
          <w:ilvl w:val="0"/>
          <w:numId w:val="29"/>
        </w:numPr>
        <w:tabs>
          <w:tab w:val="left" w:pos="567"/>
        </w:tabs>
        <w:spacing w:after="60" w:line="288" w:lineRule="auto"/>
        <w:ind w:hanging="731"/>
        <w:jc w:val="both"/>
        <w:rPr>
          <w:rFonts w:ascii="Poppins" w:hAnsi="Poppins"/>
          <w:color w:val="auto"/>
          <w:rPrChange w:id="2540" w:author="Stuart McLarnon (NESO)" w:date="2024-11-18T11:41:00Z">
            <w:rPr>
              <w:color w:val="auto"/>
            </w:rPr>
          </w:rPrChange>
        </w:rPr>
      </w:pPr>
      <w:r w:rsidRPr="00646B9F">
        <w:rPr>
          <w:rFonts w:ascii="Poppins" w:hAnsi="Poppins"/>
          <w:color w:val="auto"/>
          <w:rPrChange w:id="2541" w:author="Stuart McLarnon (NESO)" w:date="2024-11-18T11:41:00Z">
            <w:rPr>
              <w:color w:val="auto"/>
            </w:rPr>
          </w:rPrChange>
        </w:rPr>
        <w:t>deviation does not exceed the Maximum Instantaneous Frequency Deviation of 0.8 Hz for the maximum credible infeed loss on the system at any time.</w:t>
      </w:r>
    </w:p>
    <w:p w14:paraId="67765274" w14:textId="2648D314" w:rsidR="00F85A4F" w:rsidRPr="00B54863" w:rsidRDefault="00C62555" w:rsidP="00B54863">
      <w:pPr>
        <w:ind w:left="709" w:hanging="709"/>
        <w:jc w:val="both"/>
        <w:rPr>
          <w:rStyle w:val="Hyperlink"/>
          <w:rFonts w:ascii="Poppins" w:hAnsi="Poppins"/>
          <w:color w:val="auto"/>
          <w:u w:val="none"/>
          <w:rPrChange w:id="2542" w:author="Stuart McLarnon (NESO)" w:date="2024-11-18T11:41:00Z">
            <w:rPr>
              <w:color w:val="auto"/>
            </w:rPr>
          </w:rPrChange>
        </w:rPr>
      </w:pPr>
      <w:r w:rsidRPr="00646B9F">
        <w:rPr>
          <w:rFonts w:ascii="Poppins" w:hAnsi="Poppins"/>
          <w:color w:val="auto"/>
          <w:rPrChange w:id="2543" w:author="Stuart McLarnon (NESO)" w:date="2024-11-18T11:41:00Z">
            <w:rPr/>
          </w:rPrChange>
        </w:rPr>
        <w:tab/>
      </w:r>
      <w:r w:rsidRPr="00646B9F">
        <w:rPr>
          <w:rFonts w:ascii="Poppins" w:hAnsi="Poppins"/>
          <w:color w:val="auto"/>
          <w:rPrChange w:id="2544" w:author="Stuart McLarnon (NESO)" w:date="2024-11-18T11:41:00Z">
            <w:rPr>
              <w:color w:val="auto"/>
            </w:rPr>
          </w:rPrChange>
        </w:rPr>
        <w:t xml:space="preserve">Following the </w:t>
      </w:r>
      <w:proofErr w:type="gramStart"/>
      <w:r w:rsidR="00300923" w:rsidRPr="00646B9F">
        <w:rPr>
          <w:rFonts w:ascii="Poppins" w:hAnsi="Poppins"/>
          <w:color w:val="auto"/>
          <w:rPrChange w:id="2545" w:author="Stuart McLarnon (NESO)" w:date="2024-11-18T11:41:00Z">
            <w:rPr>
              <w:color w:val="auto"/>
            </w:rPr>
          </w:rPrChange>
        </w:rPr>
        <w:t>9</w:t>
      </w:r>
      <w:r w:rsidR="00300923" w:rsidRPr="00646B9F">
        <w:rPr>
          <w:rFonts w:ascii="Poppins" w:hAnsi="Poppins"/>
          <w:color w:val="auto"/>
          <w:vertAlign w:val="superscript"/>
          <w:rPrChange w:id="2546" w:author="Stuart McLarnon (NESO)" w:date="2024-11-18T11:41:00Z">
            <w:rPr>
              <w:color w:val="auto"/>
              <w:vertAlign w:val="superscript"/>
            </w:rPr>
          </w:rPrChange>
        </w:rPr>
        <w:t>th</w:t>
      </w:r>
      <w:proofErr w:type="gramEnd"/>
      <w:r w:rsidR="00300923" w:rsidRPr="00646B9F">
        <w:rPr>
          <w:rFonts w:ascii="Poppins" w:hAnsi="Poppins"/>
          <w:color w:val="auto"/>
          <w:rPrChange w:id="2547" w:author="Stuart McLarnon (NESO)" w:date="2024-11-18T11:41:00Z">
            <w:rPr>
              <w:color w:val="auto"/>
            </w:rPr>
          </w:rPrChange>
        </w:rPr>
        <w:t xml:space="preserve"> August 2019 incident, these figures were reviewed and are now</w:t>
      </w:r>
      <w:r w:rsidR="00BB1B56" w:rsidRPr="00646B9F">
        <w:rPr>
          <w:rFonts w:ascii="Poppins" w:hAnsi="Poppins"/>
          <w:color w:val="auto"/>
          <w:rPrChange w:id="2548" w:author="Stuart McLarnon (NESO)" w:date="2024-11-18T11:41:00Z">
            <w:rPr>
              <w:color w:val="auto"/>
            </w:rPr>
          </w:rPrChange>
        </w:rPr>
        <w:t xml:space="preserve"> reflected in the Frequency </w:t>
      </w:r>
      <w:r w:rsidR="006C4EC5" w:rsidRPr="00646B9F">
        <w:rPr>
          <w:rFonts w:ascii="Poppins" w:hAnsi="Poppins"/>
          <w:color w:val="auto"/>
          <w:rPrChange w:id="2549" w:author="Stuart McLarnon (NESO)" w:date="2024-11-18T11:41:00Z">
            <w:rPr>
              <w:color w:val="auto"/>
            </w:rPr>
          </w:rPrChange>
        </w:rPr>
        <w:t xml:space="preserve">Risk </w:t>
      </w:r>
      <w:r w:rsidR="00BB1B56" w:rsidRPr="00646B9F">
        <w:rPr>
          <w:rFonts w:ascii="Poppins" w:hAnsi="Poppins"/>
          <w:color w:val="auto"/>
          <w:rPrChange w:id="2550" w:author="Stuart McLarnon (NESO)" w:date="2024-11-18T11:41:00Z">
            <w:rPr>
              <w:color w:val="auto"/>
            </w:rPr>
          </w:rPrChange>
        </w:rPr>
        <w:t>Control Report (FR</w:t>
      </w:r>
      <w:r w:rsidR="005C0746" w:rsidRPr="00646B9F">
        <w:rPr>
          <w:rFonts w:ascii="Poppins" w:hAnsi="Poppins"/>
          <w:color w:val="auto"/>
          <w:rPrChange w:id="2551" w:author="Stuart McLarnon (NESO)" w:date="2024-11-18T11:41:00Z">
            <w:rPr>
              <w:color w:val="auto"/>
            </w:rPr>
          </w:rPrChange>
        </w:rPr>
        <w:t xml:space="preserve">CR) which aims to set the frequency limits </w:t>
      </w:r>
      <w:r w:rsidR="00425822" w:rsidRPr="00646B9F">
        <w:rPr>
          <w:rFonts w:ascii="Poppins" w:hAnsi="Poppins"/>
          <w:color w:val="auto"/>
          <w:rPrChange w:id="2552" w:author="Stuart McLarnon (NESO)" w:date="2024-11-18T11:41:00Z">
            <w:rPr>
              <w:color w:val="auto"/>
            </w:rPr>
          </w:rPrChange>
        </w:rPr>
        <w:t>i</w:t>
      </w:r>
      <w:r w:rsidR="005A5021" w:rsidRPr="00646B9F">
        <w:rPr>
          <w:rFonts w:ascii="Poppins" w:hAnsi="Poppins"/>
          <w:color w:val="auto"/>
          <w:rPrChange w:id="2553" w:author="Stuart McLarnon (NESO)" w:date="2024-11-18T11:41:00Z">
            <w:rPr>
              <w:color w:val="auto"/>
            </w:rPr>
          </w:rPrChange>
        </w:rPr>
        <w:t>n a more transparent way and</w:t>
      </w:r>
      <w:r w:rsidR="00425822" w:rsidRPr="00646B9F">
        <w:rPr>
          <w:rFonts w:ascii="Poppins" w:hAnsi="Poppins"/>
          <w:color w:val="auto"/>
          <w:rPrChange w:id="2554" w:author="Stuart McLarnon (NESO)" w:date="2024-11-18T11:41:00Z">
            <w:rPr>
              <w:color w:val="auto"/>
            </w:rPr>
          </w:rPrChange>
        </w:rPr>
        <w:t xml:space="preserve"> against the background of </w:t>
      </w:r>
      <w:r w:rsidR="00FB2A8A" w:rsidRPr="00646B9F">
        <w:rPr>
          <w:rFonts w:ascii="Poppins" w:hAnsi="Poppins"/>
          <w:color w:val="auto"/>
          <w:rPrChange w:id="2555" w:author="Stuart McLarnon (NESO)" w:date="2024-11-18T11:41:00Z">
            <w:rPr>
              <w:color w:val="auto"/>
            </w:rPr>
          </w:rPrChange>
        </w:rPr>
        <w:t xml:space="preserve">magnitude, </w:t>
      </w:r>
      <w:r w:rsidR="00CD2880" w:rsidRPr="00646B9F">
        <w:rPr>
          <w:rFonts w:ascii="Poppins" w:hAnsi="Poppins"/>
          <w:color w:val="auto"/>
          <w:rPrChange w:id="2556" w:author="Stuart McLarnon (NESO)" w:date="2024-11-18T11:41:00Z">
            <w:rPr>
              <w:color w:val="auto"/>
            </w:rPr>
          </w:rPrChange>
        </w:rPr>
        <w:t xml:space="preserve">duration and likelihood.  The report will be reviewed at least </w:t>
      </w:r>
      <w:r w:rsidR="007E2D5F" w:rsidRPr="00646B9F">
        <w:rPr>
          <w:rFonts w:ascii="Poppins" w:hAnsi="Poppins"/>
          <w:color w:val="auto"/>
          <w:rPrChange w:id="2557" w:author="Stuart McLarnon (NESO)" w:date="2024-11-18T11:41:00Z">
            <w:rPr>
              <w:color w:val="auto"/>
            </w:rPr>
          </w:rPrChange>
        </w:rPr>
        <w:t xml:space="preserve">annually with further information being provided </w:t>
      </w:r>
      <w:r w:rsidR="00DD760D" w:rsidRPr="00646B9F">
        <w:rPr>
          <w:rFonts w:ascii="Poppins" w:hAnsi="Poppins"/>
          <w:color w:val="auto"/>
          <w:rPrChange w:id="2558" w:author="Stuart McLarnon (NESO)" w:date="2024-11-18T11:41:00Z">
            <w:rPr>
              <w:color w:val="auto"/>
            </w:rPr>
          </w:rPrChange>
        </w:rPr>
        <w:t>via</w:t>
      </w:r>
      <w:r w:rsidR="007E2D5F" w:rsidRPr="00646B9F">
        <w:rPr>
          <w:rFonts w:ascii="Poppins" w:hAnsi="Poppins"/>
          <w:color w:val="auto"/>
          <w:rPrChange w:id="2559" w:author="Stuart McLarnon (NESO)" w:date="2024-11-18T11:41:00Z">
            <w:rPr>
              <w:color w:val="auto"/>
            </w:rPr>
          </w:rPrChange>
        </w:rPr>
        <w:t xml:space="preserve"> the following </w:t>
      </w:r>
      <w:proofErr w:type="gramStart"/>
      <w:r w:rsidR="007E2D5F" w:rsidRPr="00646B9F">
        <w:rPr>
          <w:rFonts w:ascii="Poppins" w:hAnsi="Poppins"/>
          <w:color w:val="auto"/>
          <w:rPrChange w:id="2560" w:author="Stuart McLarnon (NESO)" w:date="2024-11-18T11:41:00Z">
            <w:rPr>
              <w:color w:val="auto"/>
            </w:rPr>
          </w:rPrChange>
        </w:rPr>
        <w:t>link:-</w:t>
      </w:r>
      <w:proofErr w:type="gramEnd"/>
    </w:p>
    <w:p w14:paraId="36F6FB11" w14:textId="77777777" w:rsidR="00F85A4F" w:rsidRPr="00CD6B51" w:rsidRDefault="00366B37" w:rsidP="00FD12B1">
      <w:pPr>
        <w:ind w:left="709" w:hanging="709"/>
        <w:jc w:val="both"/>
        <w:rPr>
          <w:del w:id="2561" w:author="Stuart McLarnon (NESO)" w:date="2024-11-18T11:41:00Z"/>
          <w:color w:val="7030A0"/>
          <w:rPrChange w:id="2562" w:author="Stuart McLarnon (NESO)" w:date="2025-03-12T10:00:00Z" w16du:dateUtc="2025-03-12T10:00:00Z">
            <w:rPr>
              <w:del w:id="2563" w:author="Stuart McLarnon (NESO)" w:date="2024-11-18T11:41:00Z"/>
              <w:color w:val="auto"/>
            </w:rPr>
          </w:rPrChange>
        </w:rPr>
      </w:pPr>
      <w:del w:id="2564" w:author="Stuart McLarnon (NESO)" w:date="2024-11-18T11:41:00Z">
        <w:r w:rsidRPr="00CD6B51">
          <w:rPr>
            <w:color w:val="7030A0"/>
            <w:rPrChange w:id="2565" w:author="Stuart McLarnon (NESO)" w:date="2025-03-12T10:00:00Z" w16du:dateUtc="2025-03-12T10:00:00Z">
              <w:rPr>
                <w:color w:val="auto"/>
              </w:rPr>
            </w:rPrChange>
          </w:rPr>
          <w:lastRenderedPageBreak/>
          <w:tab/>
        </w:r>
        <w:r w:rsidR="00EF4DC3" w:rsidRPr="00CD6B51">
          <w:rPr>
            <w:color w:val="7030A0"/>
            <w:rPrChange w:id="2566" w:author="Stuart McLarnon (NESO)" w:date="2025-03-12T10:00:00Z" w16du:dateUtc="2025-03-12T10:00:00Z">
              <w:rPr/>
            </w:rPrChange>
          </w:rPr>
          <w:fldChar w:fldCharType="begin"/>
        </w:r>
        <w:r w:rsidR="00EF4DC3" w:rsidRPr="00CD6B51">
          <w:rPr>
            <w:color w:val="7030A0"/>
            <w:rPrChange w:id="2567" w:author="Stuart McLarnon (NESO)" w:date="2025-03-12T10:00:00Z" w16du:dateUtc="2025-03-12T10:00:00Z">
              <w:rPr/>
            </w:rPrChange>
          </w:rPr>
          <w:delInstrText>HYPERLINK "https://www.nationalgrideso.com/industry-information/codes/security-and-quality-supply-standards/frequency-risk-control-report"</w:delInstrText>
        </w:r>
        <w:r w:rsidR="00EF4DC3" w:rsidRPr="00CD6B51">
          <w:rPr>
            <w:color w:val="7030A0"/>
            <w:rPrChange w:id="2568" w:author="Stuart McLarnon (NESO)" w:date="2025-03-12T10:00:00Z" w16du:dateUtc="2025-03-12T10:00:00Z">
              <w:rPr/>
            </w:rPrChange>
          </w:rPr>
        </w:r>
        <w:r w:rsidR="00EF4DC3" w:rsidRPr="00CD6B51">
          <w:rPr>
            <w:color w:val="7030A0"/>
            <w:rPrChange w:id="2569" w:author="Stuart McLarnon (NESO)" w:date="2025-03-12T10:00:00Z" w16du:dateUtc="2025-03-12T10:00:00Z">
              <w:rPr/>
            </w:rPrChange>
          </w:rPr>
          <w:fldChar w:fldCharType="separate"/>
        </w:r>
        <w:r w:rsidR="00FD12B1" w:rsidRPr="00CD6B51">
          <w:rPr>
            <w:rStyle w:val="Hyperlink"/>
            <w:color w:val="7030A0"/>
            <w:rPrChange w:id="2570" w:author="Stuart McLarnon (NESO)" w:date="2025-03-12T10:00:00Z" w16du:dateUtc="2025-03-12T10:00:00Z">
              <w:rPr>
                <w:rStyle w:val="Hyperlink"/>
              </w:rPr>
            </w:rPrChange>
          </w:rPr>
          <w:delText>https://www.nationalgrideso.com/industry-information/codes/security-and-quality-supply-standards/frequency-risk-control-report</w:delText>
        </w:r>
        <w:r w:rsidR="00EF4DC3" w:rsidRPr="00CD6B51">
          <w:rPr>
            <w:rStyle w:val="Hyperlink"/>
            <w:color w:val="7030A0"/>
            <w:rPrChange w:id="2571" w:author="Stuart McLarnon (NESO)" w:date="2025-03-12T10:00:00Z" w16du:dateUtc="2025-03-12T10:00:00Z">
              <w:rPr>
                <w:rStyle w:val="Hyperlink"/>
              </w:rPr>
            </w:rPrChange>
          </w:rPr>
          <w:fldChar w:fldCharType="end"/>
        </w:r>
      </w:del>
    </w:p>
    <w:p w14:paraId="4803FD77" w14:textId="58FB9E84" w:rsidR="00B54863" w:rsidRPr="00CD6B51" w:rsidRDefault="00EF4DC3" w:rsidP="00B54863">
      <w:pPr>
        <w:ind w:left="709"/>
        <w:jc w:val="both"/>
        <w:rPr>
          <w:ins w:id="2572" w:author="Stuart McLarnon (NESO)" w:date="2024-11-18T11:41:00Z"/>
          <w:rFonts w:ascii="Poppins" w:hAnsi="Poppins" w:cs="Poppins"/>
          <w:color w:val="7030A0"/>
          <w:rPrChange w:id="2573" w:author="Stuart McLarnon (NESO)" w:date="2025-03-12T10:00:00Z" w16du:dateUtc="2025-03-12T10:00:00Z">
            <w:rPr>
              <w:ins w:id="2574" w:author="Stuart McLarnon (NESO)" w:date="2024-11-18T11:41:00Z"/>
              <w:rFonts w:ascii="Poppins" w:hAnsi="Poppins" w:cs="Poppins"/>
              <w:b/>
              <w:bCs/>
              <w:color w:val="auto"/>
            </w:rPr>
          </w:rPrChange>
        </w:rPr>
      </w:pPr>
      <w:ins w:id="2575" w:author="Stuart McLarnon (NESO)" w:date="2024-11-18T11:41:00Z">
        <w:r w:rsidRPr="00CD6B51">
          <w:rPr>
            <w:color w:val="7030A0"/>
            <w:rPrChange w:id="2576" w:author="Stuart McLarnon (NESO)" w:date="2025-03-12T10:00:00Z" w16du:dateUtc="2025-03-12T10:00:00Z">
              <w:rPr/>
            </w:rPrChange>
          </w:rPr>
          <w:fldChar w:fldCharType="begin"/>
        </w:r>
        <w:r w:rsidRPr="00CD6B51">
          <w:rPr>
            <w:color w:val="7030A0"/>
            <w:rPrChange w:id="2577" w:author="Stuart McLarnon (NESO)" w:date="2025-03-12T10:00:00Z" w16du:dateUtc="2025-03-12T10:00:00Z">
              <w:rPr/>
            </w:rPrChange>
          </w:rPr>
          <w:instrText>HYPERLINK "https://neso.energy/industry-information/codes/security-and-quality-supply-standard-sqss/frequency-risk-and-control-report-frcr"</w:instrText>
        </w:r>
        <w:r w:rsidRPr="00CD6B51">
          <w:rPr>
            <w:color w:val="7030A0"/>
            <w:rPrChange w:id="2578" w:author="Stuart McLarnon (NESO)" w:date="2025-03-12T10:00:00Z" w16du:dateUtc="2025-03-12T10:00:00Z">
              <w:rPr/>
            </w:rPrChange>
          </w:rPr>
        </w:r>
        <w:r w:rsidRPr="00CD6B51">
          <w:rPr>
            <w:color w:val="7030A0"/>
            <w:rPrChange w:id="2579" w:author="Stuart McLarnon (NESO)" w:date="2025-03-12T10:00:00Z" w16du:dateUtc="2025-03-12T10:00:00Z">
              <w:rPr/>
            </w:rPrChange>
          </w:rPr>
          <w:fldChar w:fldCharType="separate"/>
        </w:r>
        <w:r w:rsidR="00B54863" w:rsidRPr="00CD6B51">
          <w:rPr>
            <w:rStyle w:val="Hyperlink"/>
            <w:rFonts w:ascii="Poppins" w:hAnsi="Poppins" w:cs="Poppins"/>
            <w:color w:val="7030A0"/>
            <w:rPrChange w:id="2580" w:author="Stuart McLarnon (NESO)" w:date="2025-03-12T10:00:00Z" w16du:dateUtc="2025-03-12T10:00:00Z">
              <w:rPr>
                <w:rStyle w:val="Hyperlink"/>
                <w:rFonts w:ascii="Poppins" w:hAnsi="Poppins" w:cs="Poppins"/>
                <w:b/>
                <w:bCs/>
              </w:rPr>
            </w:rPrChange>
          </w:rPr>
          <w:t>https://neso.energy/industry-information/codes/security-and-quality-supply-standard-sqss/frequency-risk-and-control-report-frcr</w:t>
        </w:r>
        <w:r w:rsidRPr="00CD6B51">
          <w:rPr>
            <w:rStyle w:val="Hyperlink"/>
            <w:rFonts w:ascii="Poppins" w:hAnsi="Poppins" w:cs="Poppins"/>
            <w:color w:val="7030A0"/>
            <w:rPrChange w:id="2581" w:author="Stuart McLarnon (NESO)" w:date="2025-03-12T10:00:00Z" w16du:dateUtc="2025-03-12T10:00:00Z">
              <w:rPr>
                <w:rStyle w:val="Hyperlink"/>
                <w:rFonts w:ascii="Poppins" w:hAnsi="Poppins" w:cs="Poppins"/>
                <w:b/>
                <w:bCs/>
              </w:rPr>
            </w:rPrChange>
          </w:rPr>
          <w:fldChar w:fldCharType="end"/>
        </w:r>
      </w:ins>
    </w:p>
    <w:p w14:paraId="73BE8188" w14:textId="7BCFC5C3" w:rsidR="00F85A4F" w:rsidRPr="00646B9F" w:rsidRDefault="00F85A4F" w:rsidP="00FD12B1">
      <w:pPr>
        <w:ind w:left="709" w:hanging="709"/>
        <w:jc w:val="both"/>
        <w:rPr>
          <w:rFonts w:ascii="Poppins" w:hAnsi="Poppins"/>
          <w:color w:val="auto"/>
          <w:rPrChange w:id="2582" w:author="Stuart McLarnon (NESO)" w:date="2024-11-18T11:41:00Z">
            <w:rPr>
              <w:color w:val="auto"/>
            </w:rPr>
          </w:rPrChange>
        </w:rPr>
      </w:pPr>
      <w:r w:rsidRPr="00646B9F">
        <w:rPr>
          <w:rFonts w:ascii="Poppins" w:hAnsi="Poppins"/>
          <w:color w:val="auto"/>
          <w:rPrChange w:id="2583" w:author="Stuart McLarnon (NESO)" w:date="2024-11-18T11:41:00Z">
            <w:rPr>
              <w:color w:val="auto"/>
            </w:rPr>
          </w:rPrChange>
        </w:rPr>
        <w:tab/>
        <w:t xml:space="preserve">As part of the </w:t>
      </w:r>
      <w:r w:rsidR="00D10C5D" w:rsidRPr="00646B9F">
        <w:rPr>
          <w:rFonts w:ascii="Poppins" w:hAnsi="Poppins"/>
          <w:color w:val="auto"/>
          <w:rPrChange w:id="2584" w:author="Stuart McLarnon (NESO)" w:date="2024-11-18T11:41:00Z">
            <w:rPr>
              <w:color w:val="auto"/>
            </w:rPr>
          </w:rPrChange>
        </w:rPr>
        <w:t xml:space="preserve">findings of the </w:t>
      </w:r>
      <w:r w:rsidRPr="00646B9F">
        <w:rPr>
          <w:rFonts w:ascii="Poppins" w:hAnsi="Poppins"/>
          <w:color w:val="auto"/>
          <w:rPrChange w:id="2585" w:author="Stuart McLarnon (NESO)" w:date="2024-11-18T11:41:00Z">
            <w:rPr>
              <w:color w:val="auto"/>
            </w:rPr>
          </w:rPrChange>
        </w:rPr>
        <w:t xml:space="preserve">FRCR </w:t>
      </w:r>
      <w:r w:rsidR="005F3493" w:rsidRPr="00646B9F">
        <w:rPr>
          <w:rFonts w:ascii="Poppins" w:hAnsi="Poppins"/>
          <w:color w:val="auto"/>
          <w:rPrChange w:id="2586" w:author="Stuart McLarnon (NESO)" w:date="2024-11-18T11:41:00Z">
            <w:rPr>
              <w:color w:val="auto"/>
            </w:rPr>
          </w:rPrChange>
        </w:rPr>
        <w:t xml:space="preserve">and to manage risks on the Transmission System, </w:t>
      </w:r>
      <w:r w:rsidR="004B5F59" w:rsidRPr="00646B9F">
        <w:rPr>
          <w:rFonts w:ascii="Poppins" w:hAnsi="Poppins"/>
          <w:color w:val="auto"/>
          <w:rPrChange w:id="2587" w:author="Stuart McLarnon (NESO)" w:date="2024-11-18T11:41:00Z">
            <w:rPr>
              <w:color w:val="auto"/>
            </w:rPr>
          </w:rPrChange>
        </w:rPr>
        <w:t xml:space="preserve">increasing use has been made of Dynamic Containment which </w:t>
      </w:r>
      <w:r w:rsidR="004F78ED" w:rsidRPr="00646B9F">
        <w:rPr>
          <w:rFonts w:ascii="Poppins" w:hAnsi="Poppins"/>
          <w:color w:val="auto"/>
          <w:rPrChange w:id="2588" w:author="Stuart McLarnon (NESO)" w:date="2024-11-18T11:41:00Z">
            <w:rPr>
              <w:color w:val="auto"/>
            </w:rPr>
          </w:rPrChange>
        </w:rPr>
        <w:t xml:space="preserve">is a commercial service available from providers to increase </w:t>
      </w:r>
      <w:r w:rsidR="001E36FD" w:rsidRPr="00646B9F">
        <w:rPr>
          <w:rFonts w:ascii="Poppins" w:hAnsi="Poppins"/>
          <w:color w:val="auto"/>
          <w:rPrChange w:id="2589" w:author="Stuart McLarnon (NESO)" w:date="2024-11-18T11:41:00Z">
            <w:rPr>
              <w:color w:val="auto"/>
            </w:rPr>
          </w:rPrChange>
        </w:rPr>
        <w:t xml:space="preserve">their Active Power output in response to a frequency deviation within 1 second of </w:t>
      </w:r>
      <w:r w:rsidR="00F66BE4" w:rsidRPr="00646B9F">
        <w:rPr>
          <w:rFonts w:ascii="Poppins" w:hAnsi="Poppins"/>
          <w:color w:val="auto"/>
          <w:rPrChange w:id="2590" w:author="Stuart McLarnon (NESO)" w:date="2024-11-18T11:41:00Z">
            <w:rPr>
              <w:color w:val="auto"/>
            </w:rPr>
          </w:rPrChange>
        </w:rPr>
        <w:t>its inception</w:t>
      </w:r>
      <w:r w:rsidR="001E36FD" w:rsidRPr="00646B9F">
        <w:rPr>
          <w:rFonts w:ascii="Poppins" w:hAnsi="Poppins"/>
          <w:color w:val="auto"/>
          <w:rPrChange w:id="2591" w:author="Stuart McLarnon (NESO)" w:date="2024-11-18T11:41:00Z">
            <w:rPr>
              <w:color w:val="auto"/>
            </w:rPr>
          </w:rPrChange>
        </w:rPr>
        <w:t>.</w:t>
      </w:r>
      <w:r w:rsidR="005A5021" w:rsidRPr="00646B9F">
        <w:rPr>
          <w:rFonts w:ascii="Poppins" w:hAnsi="Poppins"/>
          <w:color w:val="auto"/>
          <w:rPrChange w:id="2592" w:author="Stuart McLarnon (NESO)" w:date="2024-11-18T11:41:00Z">
            <w:rPr>
              <w:color w:val="auto"/>
            </w:rPr>
          </w:rPrChange>
        </w:rPr>
        <w:t xml:space="preserve"> </w:t>
      </w:r>
    </w:p>
    <w:p w14:paraId="18F9A962" w14:textId="7D29D7C6" w:rsidR="000226A1" w:rsidRPr="00646B9F" w:rsidDel="00CD17E6" w:rsidRDefault="00E0402A" w:rsidP="003C6529">
      <w:pPr>
        <w:ind w:left="720" w:hanging="720"/>
        <w:jc w:val="both"/>
        <w:rPr>
          <w:del w:id="2593" w:author="Stuart McLarnon (NESO)" w:date="2025-01-22T13:28:00Z" w16du:dateUtc="2025-01-22T13:28:00Z"/>
          <w:rFonts w:ascii="Poppins" w:hAnsi="Poppins"/>
          <w:color w:val="auto"/>
          <w:rPrChange w:id="2594" w:author="Stuart McLarnon (NESO)" w:date="2024-11-18T11:41:00Z">
            <w:rPr>
              <w:del w:id="2595" w:author="Stuart McLarnon (NESO)" w:date="2025-01-22T13:28:00Z" w16du:dateUtc="2025-01-22T13:28:00Z"/>
            </w:rPr>
          </w:rPrChange>
        </w:rPr>
      </w:pPr>
      <w:r w:rsidRPr="00646B9F">
        <w:rPr>
          <w:rFonts w:ascii="Poppins" w:hAnsi="Poppins"/>
          <w:color w:val="auto"/>
          <w:rPrChange w:id="2596" w:author="Stuart McLarnon (NESO)" w:date="2024-11-18T11:41:00Z">
            <w:rPr/>
          </w:rPrChange>
        </w:rPr>
        <w:t>5</w:t>
      </w:r>
      <w:r w:rsidR="000226A1" w:rsidRPr="00646B9F">
        <w:rPr>
          <w:rFonts w:ascii="Poppins" w:hAnsi="Poppins"/>
          <w:color w:val="auto"/>
          <w:rPrChange w:id="2597" w:author="Stuart McLarnon (NESO)" w:date="2024-11-18T11:41:00Z">
            <w:rPr/>
          </w:rPrChange>
        </w:rPr>
        <w:t>.1.4</w:t>
      </w:r>
      <w:r w:rsidR="000226A1" w:rsidRPr="00646B9F">
        <w:rPr>
          <w:rFonts w:ascii="Poppins" w:hAnsi="Poppins"/>
          <w:color w:val="auto"/>
          <w:rPrChange w:id="2598" w:author="Stuart McLarnon (NESO)" w:date="2024-11-18T11:41:00Z">
            <w:rPr/>
          </w:rPrChange>
        </w:rPr>
        <w:tab/>
      </w:r>
      <w:r w:rsidR="000226A1" w:rsidRPr="00646B9F">
        <w:rPr>
          <w:rFonts w:ascii="Poppins" w:hAnsi="Poppins"/>
          <w:color w:val="auto"/>
          <w:rPrChange w:id="2599" w:author="Stuart McLarnon (NESO)" w:date="2024-11-18T11:41:00Z">
            <w:rPr>
              <w:color w:val="auto"/>
            </w:rPr>
          </w:rPrChange>
        </w:rPr>
        <w:t>Frequency Restoration Reserves (FRR) are provided by Generating Units</w:t>
      </w:r>
      <w:r w:rsidR="000F0DFB" w:rsidRPr="00646B9F">
        <w:rPr>
          <w:rFonts w:ascii="Poppins" w:hAnsi="Poppins"/>
          <w:color w:val="auto"/>
          <w:rPrChange w:id="2600" w:author="Stuart McLarnon (NESO)" w:date="2024-11-18T11:41:00Z">
            <w:rPr>
              <w:color w:val="auto"/>
            </w:rPr>
          </w:rPrChange>
        </w:rPr>
        <w:t>/</w:t>
      </w:r>
      <w:r w:rsidR="000226A1" w:rsidRPr="00646B9F">
        <w:rPr>
          <w:rFonts w:ascii="Poppins" w:hAnsi="Poppins"/>
          <w:color w:val="auto"/>
          <w:rPrChange w:id="2601" w:author="Stuart McLarnon (NESO)" w:date="2024-11-18T11:41:00Z">
            <w:rPr>
              <w:color w:val="auto"/>
            </w:rPr>
          </w:rPrChange>
        </w:rPr>
        <w:t>Power Generating Modules</w:t>
      </w:r>
      <w:r w:rsidR="000F0DFB" w:rsidRPr="00646B9F">
        <w:rPr>
          <w:rFonts w:ascii="Poppins" w:hAnsi="Poppins"/>
          <w:color w:val="auto"/>
          <w:rPrChange w:id="2602" w:author="Stuart McLarnon (NESO)" w:date="2024-11-18T11:41:00Z">
            <w:rPr>
              <w:color w:val="auto"/>
            </w:rPr>
          </w:rPrChange>
        </w:rPr>
        <w:t xml:space="preserve"> (including stationary Generating Units and/or Power Generating Modules such as open cycle gas turbines which can be started quickly)</w:t>
      </w:r>
      <w:r w:rsidR="000226A1" w:rsidRPr="00646B9F">
        <w:rPr>
          <w:rFonts w:ascii="Poppins" w:hAnsi="Poppins"/>
          <w:color w:val="auto"/>
          <w:rPrChange w:id="2603" w:author="Stuart McLarnon (NESO)" w:date="2024-11-18T11:41:00Z">
            <w:rPr>
              <w:color w:val="auto"/>
            </w:rPr>
          </w:rPrChange>
        </w:rPr>
        <w:t xml:space="preserve">, storage and demand side providers. </w:t>
      </w:r>
      <w:r w:rsidR="0009158B" w:rsidRPr="00646B9F">
        <w:rPr>
          <w:rFonts w:ascii="Poppins" w:hAnsi="Poppins"/>
          <w:color w:val="auto"/>
          <w:rPrChange w:id="2604" w:author="Stuart McLarnon (NESO)" w:date="2024-11-18T11:41:00Z">
            <w:rPr>
              <w:color w:val="auto"/>
            </w:rPr>
          </w:rPrChange>
        </w:rPr>
        <w:t xml:space="preserve"> </w:t>
      </w:r>
      <w:r w:rsidR="000226A1" w:rsidRPr="00646B9F">
        <w:rPr>
          <w:rFonts w:ascii="Poppins" w:hAnsi="Poppins"/>
          <w:color w:val="auto"/>
          <w:rPrChange w:id="2605" w:author="Stuart McLarnon (NESO)" w:date="2024-11-18T11:41:00Z">
            <w:rPr>
              <w:color w:val="auto"/>
            </w:rPr>
          </w:rPrChange>
        </w:rPr>
        <w:t>Sufficient reserves are held to enable system frequency to be returned within the Maximum Steady State Frequency Deviation within 1 minute and to within the Standard Frequency Limit within 15 minutes.</w:t>
      </w:r>
    </w:p>
    <w:p w14:paraId="3CE3E513" w14:textId="77777777" w:rsidR="000226A1" w:rsidRPr="00646B9F" w:rsidRDefault="000226A1">
      <w:pPr>
        <w:ind w:left="720" w:hanging="720"/>
        <w:jc w:val="both"/>
        <w:rPr>
          <w:rFonts w:ascii="Poppins" w:hAnsi="Poppins"/>
          <w:color w:val="auto"/>
          <w:rPrChange w:id="2606" w:author="Stuart McLarnon (NESO)" w:date="2024-11-18T11:41:00Z">
            <w:rPr/>
          </w:rPrChange>
        </w:rPr>
        <w:pPrChange w:id="2607" w:author="Stuart McLarnon (NESO)" w:date="2025-01-22T13:28:00Z" w16du:dateUtc="2025-01-22T13:28:00Z">
          <w:pPr>
            <w:jc w:val="both"/>
          </w:pPr>
        </w:pPrChange>
      </w:pPr>
    </w:p>
    <w:p w14:paraId="2EC17C44" w14:textId="3C0A7C70" w:rsidR="000226A1" w:rsidRPr="00646B9F" w:rsidRDefault="00E0402A" w:rsidP="000226A1">
      <w:pPr>
        <w:ind w:left="720" w:hanging="720"/>
        <w:jc w:val="both"/>
        <w:rPr>
          <w:rFonts w:ascii="Poppins" w:hAnsi="Poppins"/>
          <w:color w:val="auto"/>
          <w:rPrChange w:id="2608" w:author="Stuart McLarnon (NESO)" w:date="2024-11-18T11:41:00Z">
            <w:rPr/>
          </w:rPrChange>
        </w:rPr>
      </w:pPr>
      <w:r w:rsidRPr="00646B9F">
        <w:rPr>
          <w:rFonts w:ascii="Poppins" w:hAnsi="Poppins"/>
          <w:color w:val="auto"/>
          <w:rPrChange w:id="2609" w:author="Stuart McLarnon (NESO)" w:date="2024-11-18T11:41:00Z">
            <w:rPr/>
          </w:rPrChange>
        </w:rPr>
        <w:t>5</w:t>
      </w:r>
      <w:r w:rsidR="000226A1" w:rsidRPr="00646B9F">
        <w:rPr>
          <w:rFonts w:ascii="Poppins" w:hAnsi="Poppins"/>
          <w:color w:val="auto"/>
          <w:rPrChange w:id="2610" w:author="Stuart McLarnon (NESO)" w:date="2024-11-18T11:41:00Z">
            <w:rPr/>
          </w:rPrChange>
        </w:rPr>
        <w:t>.1.5</w:t>
      </w:r>
      <w:r w:rsidR="000226A1" w:rsidRPr="00646B9F">
        <w:rPr>
          <w:rFonts w:ascii="Poppins" w:hAnsi="Poppins"/>
          <w:color w:val="auto"/>
          <w:rPrChange w:id="2611" w:author="Stuart McLarnon (NESO)" w:date="2024-11-18T11:41:00Z">
            <w:rPr/>
          </w:rPrChange>
        </w:rPr>
        <w:tab/>
      </w:r>
      <w:r w:rsidR="000226A1" w:rsidRPr="00646B9F">
        <w:rPr>
          <w:rFonts w:ascii="Poppins" w:hAnsi="Poppins"/>
          <w:color w:val="auto"/>
          <w:rPrChange w:id="2612" w:author="Stuart McLarnon (NESO)" w:date="2024-11-18T11:41:00Z">
            <w:rPr>
              <w:color w:val="auto"/>
            </w:rPr>
          </w:rPrChange>
        </w:rPr>
        <w:t xml:space="preserve">The system frequency is monitored on a </w:t>
      </w:r>
      <w:proofErr w:type="gramStart"/>
      <w:r w:rsidR="000226A1" w:rsidRPr="00646B9F">
        <w:rPr>
          <w:rFonts w:ascii="Poppins" w:hAnsi="Poppins"/>
          <w:color w:val="auto"/>
          <w:rPrChange w:id="2613" w:author="Stuart McLarnon (NESO)" w:date="2024-11-18T11:41:00Z">
            <w:rPr>
              <w:color w:val="auto"/>
            </w:rPr>
          </w:rPrChange>
        </w:rPr>
        <w:t>second by second</w:t>
      </w:r>
      <w:proofErr w:type="gramEnd"/>
      <w:r w:rsidR="000226A1" w:rsidRPr="00646B9F">
        <w:rPr>
          <w:rFonts w:ascii="Poppins" w:hAnsi="Poppins"/>
          <w:color w:val="auto"/>
          <w:rPrChange w:id="2614" w:author="Stuart McLarnon (NESO)" w:date="2024-11-18T11:41:00Z">
            <w:rPr>
              <w:color w:val="auto"/>
            </w:rPr>
          </w:rPrChange>
        </w:rPr>
        <w:t xml:space="preserve"> basis by </w:t>
      </w:r>
      <w:del w:id="2615" w:author="Stuart McLarnon (NESO)" w:date="2024-11-18T11:41:00Z">
        <w:r w:rsidR="003C6529" w:rsidRPr="00D908B3">
          <w:rPr>
            <w:color w:val="auto"/>
          </w:rPr>
          <w:delText>NGESO</w:delText>
        </w:r>
      </w:del>
      <w:ins w:id="2616" w:author="Stuart McLarnon (NESO)" w:date="2024-11-18T11:41:00Z">
        <w:r w:rsidR="007B4960">
          <w:rPr>
            <w:rFonts w:ascii="Poppins" w:hAnsi="Poppins" w:cs="Poppins"/>
            <w:color w:val="auto"/>
          </w:rPr>
          <w:t>NESO</w:t>
        </w:r>
      </w:ins>
      <w:r w:rsidR="000226A1" w:rsidRPr="00646B9F">
        <w:rPr>
          <w:rFonts w:ascii="Poppins" w:hAnsi="Poppins"/>
          <w:color w:val="auto"/>
          <w:rPrChange w:id="2617" w:author="Stuart McLarnon (NESO)" w:date="2024-11-18T11:41:00Z">
            <w:rPr>
              <w:color w:val="auto"/>
            </w:rPr>
          </w:rPrChange>
        </w:rPr>
        <w:t xml:space="preserve">.  Frequency response services required for any period are calculated </w:t>
      </w:r>
      <w:r w:rsidR="000F0DFB" w:rsidRPr="00646B9F">
        <w:rPr>
          <w:rFonts w:ascii="Poppins" w:hAnsi="Poppins"/>
          <w:color w:val="auto"/>
          <w:rPrChange w:id="2618" w:author="Stuart McLarnon (NESO)" w:date="2024-11-18T11:41:00Z">
            <w:rPr>
              <w:color w:val="auto"/>
            </w:rPr>
          </w:rPrChange>
        </w:rPr>
        <w:t xml:space="preserve">at </w:t>
      </w:r>
      <w:r w:rsidR="00352688" w:rsidRPr="00646B9F">
        <w:rPr>
          <w:rFonts w:ascii="Poppins" w:hAnsi="Poppins"/>
          <w:color w:val="auto"/>
          <w:rPrChange w:id="2619" w:author="Stuart McLarnon (NESO)" w:date="2024-11-18T11:41:00Z">
            <w:rPr>
              <w:color w:val="auto"/>
            </w:rPr>
          </w:rPrChange>
        </w:rPr>
        <w:t>the day</w:t>
      </w:r>
      <w:r w:rsidR="000F0DFB" w:rsidRPr="00646B9F">
        <w:rPr>
          <w:rFonts w:ascii="Poppins" w:hAnsi="Poppins"/>
          <w:color w:val="auto"/>
          <w:rPrChange w:id="2620" w:author="Stuart McLarnon (NESO)" w:date="2024-11-18T11:41:00Z">
            <w:rPr>
              <w:color w:val="auto"/>
            </w:rPr>
          </w:rPrChange>
        </w:rPr>
        <w:t xml:space="preserve"> ahead stage (</w:t>
      </w:r>
      <w:r w:rsidR="00352688" w:rsidRPr="00646B9F">
        <w:rPr>
          <w:rFonts w:ascii="Poppins" w:hAnsi="Poppins"/>
          <w:color w:val="auto"/>
          <w:rPrChange w:id="2621" w:author="Stuart McLarnon (NESO)" w:date="2024-11-18T11:41:00Z">
            <w:rPr>
              <w:color w:val="auto"/>
            </w:rPr>
          </w:rPrChange>
        </w:rPr>
        <w:t>i.e.</w:t>
      </w:r>
      <w:r w:rsidR="000F0DFB" w:rsidRPr="00646B9F">
        <w:rPr>
          <w:rFonts w:ascii="Poppins" w:hAnsi="Poppins"/>
          <w:color w:val="auto"/>
          <w:rPrChange w:id="2622" w:author="Stuart McLarnon (NESO)" w:date="2024-11-18T11:41:00Z">
            <w:rPr>
              <w:color w:val="auto"/>
            </w:rPr>
          </w:rPrChange>
        </w:rPr>
        <w:t xml:space="preserve"> one day before the real operational timeframe)</w:t>
      </w:r>
      <w:r w:rsidR="000226A1" w:rsidRPr="00646B9F">
        <w:rPr>
          <w:rFonts w:ascii="Poppins" w:hAnsi="Poppins"/>
          <w:color w:val="auto"/>
          <w:rPrChange w:id="2623" w:author="Stuart McLarnon (NESO)" w:date="2024-11-18T11:41:00Z">
            <w:rPr>
              <w:color w:val="auto"/>
            </w:rPr>
          </w:rPrChange>
        </w:rPr>
        <w:t xml:space="preserve"> based on demand characteristics, economics, largest infeed/offtake criteria, volume of variable renewable energy sources and system inertia.</w:t>
      </w:r>
    </w:p>
    <w:p w14:paraId="4FC90276" w14:textId="7954B68A" w:rsidR="000226A1" w:rsidRPr="00646B9F" w:rsidRDefault="00E0402A" w:rsidP="000226A1">
      <w:pPr>
        <w:ind w:left="720" w:hanging="720"/>
        <w:jc w:val="both"/>
        <w:rPr>
          <w:rFonts w:ascii="Poppins" w:hAnsi="Poppins"/>
          <w:color w:val="auto"/>
          <w:rPrChange w:id="2624" w:author="Stuart McLarnon (NESO)" w:date="2024-11-18T11:41:00Z">
            <w:rPr>
              <w:color w:val="auto"/>
            </w:rPr>
          </w:rPrChange>
        </w:rPr>
      </w:pPr>
      <w:r w:rsidRPr="00646B9F">
        <w:rPr>
          <w:rFonts w:ascii="Poppins" w:hAnsi="Poppins"/>
          <w:color w:val="auto"/>
          <w:rPrChange w:id="2625" w:author="Stuart McLarnon (NESO)" w:date="2024-11-18T11:41:00Z">
            <w:rPr/>
          </w:rPrChange>
        </w:rPr>
        <w:t>5</w:t>
      </w:r>
      <w:r w:rsidR="000226A1" w:rsidRPr="00646B9F">
        <w:rPr>
          <w:rFonts w:ascii="Poppins" w:hAnsi="Poppins"/>
          <w:color w:val="auto"/>
          <w:rPrChange w:id="2626" w:author="Stuart McLarnon (NESO)" w:date="2024-11-18T11:41:00Z">
            <w:rPr/>
          </w:rPrChange>
        </w:rPr>
        <w:t>.1.6</w:t>
      </w:r>
      <w:r w:rsidR="000226A1" w:rsidRPr="00646B9F">
        <w:rPr>
          <w:rFonts w:ascii="Poppins" w:hAnsi="Poppins"/>
          <w:color w:val="auto"/>
          <w:rPrChange w:id="2627" w:author="Stuart McLarnon (NESO)" w:date="2024-11-18T11:41:00Z">
            <w:rPr/>
          </w:rPrChange>
        </w:rPr>
        <w:tab/>
      </w:r>
      <w:r w:rsidR="000226A1" w:rsidRPr="00646B9F">
        <w:rPr>
          <w:rFonts w:ascii="Poppins" w:hAnsi="Poppins"/>
          <w:color w:val="auto"/>
          <w:rPrChange w:id="2628" w:author="Stuart McLarnon (NESO)" w:date="2024-11-18T11:41:00Z">
            <w:rPr>
              <w:color w:val="auto"/>
            </w:rPr>
          </w:rPrChange>
        </w:rPr>
        <w:t xml:space="preserve">Frequency Restoration Reserves (FRR) availability is continually assessed by </w:t>
      </w:r>
      <w:del w:id="2629" w:author="Stuart McLarnon (NESO)" w:date="2024-11-18T11:41:00Z">
        <w:r w:rsidR="003C6529" w:rsidRPr="00D908B3">
          <w:rPr>
            <w:color w:val="auto"/>
          </w:rPr>
          <w:delText>NGESO</w:delText>
        </w:r>
      </w:del>
      <w:ins w:id="2630" w:author="Stuart McLarnon (NESO)" w:date="2024-11-18T11:41:00Z">
        <w:r w:rsidR="007B4960">
          <w:rPr>
            <w:rFonts w:ascii="Poppins" w:hAnsi="Poppins" w:cs="Poppins"/>
            <w:color w:val="auto"/>
          </w:rPr>
          <w:t>NESO</w:t>
        </w:r>
      </w:ins>
      <w:r w:rsidR="000226A1" w:rsidRPr="00646B9F">
        <w:rPr>
          <w:rFonts w:ascii="Poppins" w:hAnsi="Poppins"/>
          <w:color w:val="auto"/>
          <w:rPrChange w:id="2631" w:author="Stuart McLarnon (NESO)" w:date="2024-11-18T11:41:00Z">
            <w:rPr>
              <w:color w:val="auto"/>
            </w:rPr>
          </w:rPrChange>
        </w:rPr>
        <w:t xml:space="preserve"> on a long-term basis.  Required FRR holding for any period is calculated from week-1 and based on demand characteristics (including seasonal variations), economics, historic plant loss statistics and volume of variable renewable energy sources.</w:t>
      </w:r>
    </w:p>
    <w:p w14:paraId="075A0451" w14:textId="1CAADBF4" w:rsidR="000226A1" w:rsidRPr="00646B9F" w:rsidRDefault="00E0402A" w:rsidP="000226A1">
      <w:pPr>
        <w:ind w:left="720" w:hanging="720"/>
        <w:jc w:val="both"/>
        <w:rPr>
          <w:rFonts w:ascii="Poppins" w:hAnsi="Poppins"/>
          <w:color w:val="auto"/>
          <w:rPrChange w:id="2632" w:author="Stuart McLarnon (NESO)" w:date="2024-11-18T11:41:00Z">
            <w:rPr/>
          </w:rPrChange>
        </w:rPr>
      </w:pPr>
      <w:r w:rsidRPr="00646B9F">
        <w:rPr>
          <w:rFonts w:ascii="Poppins" w:hAnsi="Poppins"/>
          <w:color w:val="auto"/>
          <w:rPrChange w:id="2633" w:author="Stuart McLarnon (NESO)" w:date="2024-11-18T11:41:00Z">
            <w:rPr/>
          </w:rPrChange>
        </w:rPr>
        <w:t>5</w:t>
      </w:r>
      <w:r w:rsidR="000226A1" w:rsidRPr="00646B9F">
        <w:rPr>
          <w:rFonts w:ascii="Poppins" w:hAnsi="Poppins"/>
          <w:color w:val="auto"/>
          <w:rPrChange w:id="2634" w:author="Stuart McLarnon (NESO)" w:date="2024-11-18T11:41:00Z">
            <w:rPr/>
          </w:rPrChange>
        </w:rPr>
        <w:t>.</w:t>
      </w:r>
      <w:r w:rsidR="000226A1" w:rsidRPr="00646B9F">
        <w:rPr>
          <w:rFonts w:ascii="Poppins" w:hAnsi="Poppins"/>
          <w:color w:val="auto"/>
          <w:rPrChange w:id="2635" w:author="Stuart McLarnon (NESO)" w:date="2024-11-18T11:41:00Z">
            <w:rPr>
              <w:color w:val="auto"/>
            </w:rPr>
          </w:rPrChange>
        </w:rPr>
        <w:t>1.7</w:t>
      </w:r>
      <w:r w:rsidR="000226A1" w:rsidRPr="00646B9F">
        <w:rPr>
          <w:rFonts w:ascii="Poppins" w:hAnsi="Poppins"/>
          <w:color w:val="auto"/>
          <w:rPrChange w:id="2636" w:author="Stuart McLarnon (NESO)" w:date="2024-11-18T11:41:00Z">
            <w:rPr/>
          </w:rPrChange>
        </w:rPr>
        <w:tab/>
      </w:r>
      <w:r w:rsidR="000226A1" w:rsidRPr="00646B9F">
        <w:rPr>
          <w:rFonts w:ascii="Poppins" w:hAnsi="Poppins"/>
          <w:color w:val="auto"/>
          <w:rPrChange w:id="2637" w:author="Stuart McLarnon (NESO)" w:date="2024-11-18T11:41:00Z">
            <w:rPr>
              <w:color w:val="auto"/>
            </w:rPr>
          </w:rPrChange>
        </w:rPr>
        <w:t xml:space="preserve">Where insufficient frequency Restoration Reserve provision by the market is forecast, then </w:t>
      </w:r>
      <w:r w:rsidR="00907110" w:rsidRPr="00646B9F">
        <w:rPr>
          <w:rFonts w:ascii="Poppins" w:hAnsi="Poppins"/>
          <w:color w:val="auto"/>
          <w:rPrChange w:id="2638" w:author="Stuart McLarnon (NESO)" w:date="2024-11-18T11:41:00Z">
            <w:rPr>
              <w:color w:val="auto"/>
            </w:rPr>
          </w:rPrChange>
        </w:rPr>
        <w:t>Balancing Mechanism (</w:t>
      </w:r>
      <w:r w:rsidR="000226A1" w:rsidRPr="00646B9F">
        <w:rPr>
          <w:rFonts w:ascii="Poppins" w:hAnsi="Poppins"/>
          <w:color w:val="auto"/>
          <w:rPrChange w:id="2639" w:author="Stuart McLarnon (NESO)" w:date="2024-11-18T11:41:00Z">
            <w:rPr>
              <w:color w:val="auto"/>
            </w:rPr>
          </w:rPrChange>
        </w:rPr>
        <w:t>BM</w:t>
      </w:r>
      <w:r w:rsidR="00907110" w:rsidRPr="00646B9F">
        <w:rPr>
          <w:rFonts w:ascii="Poppins" w:hAnsi="Poppins"/>
          <w:color w:val="auto"/>
          <w:rPrChange w:id="2640" w:author="Stuart McLarnon (NESO)" w:date="2024-11-18T11:41:00Z">
            <w:rPr>
              <w:color w:val="auto"/>
            </w:rPr>
          </w:rPrChange>
        </w:rPr>
        <w:t>)</w:t>
      </w:r>
      <w:r w:rsidR="000226A1" w:rsidRPr="00646B9F">
        <w:rPr>
          <w:rFonts w:ascii="Poppins" w:hAnsi="Poppins"/>
          <w:color w:val="auto"/>
          <w:rPrChange w:id="2641" w:author="Stuart McLarnon (NESO)" w:date="2024-11-18T11:41:00Z">
            <w:rPr>
              <w:color w:val="auto"/>
            </w:rPr>
          </w:rPrChange>
        </w:rPr>
        <w:t xml:space="preserve"> Start-Up contracts with long notice BM Units are enacted to ensure that sufficient reserves will be available.</w:t>
      </w:r>
    </w:p>
    <w:p w14:paraId="5A130C28" w14:textId="311CA2B6" w:rsidR="000226A1" w:rsidRPr="00646B9F" w:rsidRDefault="00E0402A" w:rsidP="000226A1">
      <w:pPr>
        <w:ind w:left="720" w:hanging="720"/>
        <w:jc w:val="both"/>
        <w:rPr>
          <w:rFonts w:ascii="Poppins" w:hAnsi="Poppins"/>
          <w:color w:val="auto"/>
          <w:rPrChange w:id="2642" w:author="Stuart McLarnon (NESO)" w:date="2024-11-18T11:41:00Z">
            <w:rPr/>
          </w:rPrChange>
        </w:rPr>
      </w:pPr>
      <w:r w:rsidRPr="00646B9F">
        <w:rPr>
          <w:rFonts w:ascii="Poppins" w:hAnsi="Poppins"/>
          <w:color w:val="auto"/>
          <w:rPrChange w:id="2643" w:author="Stuart McLarnon (NESO)" w:date="2024-11-18T11:41:00Z">
            <w:rPr/>
          </w:rPrChange>
        </w:rPr>
        <w:t>5</w:t>
      </w:r>
      <w:r w:rsidR="000226A1" w:rsidRPr="00646B9F">
        <w:rPr>
          <w:rFonts w:ascii="Poppins" w:hAnsi="Poppins"/>
          <w:color w:val="auto"/>
          <w:rPrChange w:id="2644" w:author="Stuart McLarnon (NESO)" w:date="2024-11-18T11:41:00Z">
            <w:rPr>
              <w:color w:val="auto"/>
            </w:rPr>
          </w:rPrChange>
        </w:rPr>
        <w:t>.1.8</w:t>
      </w:r>
      <w:r w:rsidR="000226A1" w:rsidRPr="00646B9F">
        <w:rPr>
          <w:rFonts w:ascii="Poppins" w:hAnsi="Poppins"/>
          <w:color w:val="auto"/>
          <w:rPrChange w:id="2645" w:author="Stuart McLarnon (NESO)" w:date="2024-11-18T11:41:00Z">
            <w:rPr/>
          </w:rPrChange>
        </w:rPr>
        <w:tab/>
      </w:r>
      <w:r w:rsidR="000226A1" w:rsidRPr="00646B9F">
        <w:rPr>
          <w:rFonts w:ascii="Poppins" w:hAnsi="Poppins"/>
          <w:color w:val="auto"/>
          <w:rPrChange w:id="2646" w:author="Stuart McLarnon (NESO)" w:date="2024-11-18T11:41:00Z">
            <w:rPr>
              <w:color w:val="auto"/>
            </w:rPr>
          </w:rPrChange>
        </w:rPr>
        <w:t>Should the frequency fall unexpectedly outside the Maximum Steady State Frequency Deviation limits</w:t>
      </w:r>
      <w:r w:rsidR="00EA2E97" w:rsidRPr="00646B9F">
        <w:rPr>
          <w:rFonts w:ascii="Poppins" w:hAnsi="Poppins"/>
          <w:color w:val="auto"/>
          <w:rPrChange w:id="2647" w:author="Stuart McLarnon (NESO)" w:date="2024-11-18T11:41:00Z">
            <w:rPr>
              <w:color w:val="auto"/>
            </w:rPr>
          </w:rPrChange>
        </w:rPr>
        <w:t>,</w:t>
      </w:r>
      <w:r w:rsidR="000226A1" w:rsidRPr="00646B9F">
        <w:rPr>
          <w:rFonts w:ascii="Poppins" w:hAnsi="Poppins"/>
          <w:color w:val="auto"/>
          <w:rPrChange w:id="2648" w:author="Stuart McLarnon (NESO)" w:date="2024-11-18T11:41:00Z">
            <w:rPr>
              <w:color w:val="auto"/>
            </w:rPr>
          </w:rPrChange>
        </w:rPr>
        <w:t xml:space="preserve"> then automatic under/over frequency control schemes and/or Low Frequency Demand Disconnection schemes operate.</w:t>
      </w:r>
    </w:p>
    <w:p w14:paraId="27C646A8" w14:textId="0420F7D0" w:rsidR="000226A1" w:rsidRPr="00646B9F" w:rsidRDefault="00E0402A" w:rsidP="000E4135">
      <w:pPr>
        <w:ind w:left="720" w:hanging="720"/>
        <w:jc w:val="both"/>
        <w:rPr>
          <w:rFonts w:ascii="Poppins" w:hAnsi="Poppins"/>
          <w:color w:val="auto"/>
          <w:rPrChange w:id="2649" w:author="Stuart McLarnon (NESO)" w:date="2024-11-18T11:41:00Z">
            <w:rPr>
              <w:color w:val="auto"/>
            </w:rPr>
          </w:rPrChange>
        </w:rPr>
      </w:pPr>
      <w:r w:rsidRPr="00646B9F">
        <w:rPr>
          <w:rFonts w:ascii="Poppins" w:hAnsi="Poppins"/>
          <w:color w:val="auto"/>
          <w:rPrChange w:id="2650" w:author="Stuart McLarnon (NESO)" w:date="2024-11-18T11:41:00Z">
            <w:rPr>
              <w:color w:val="auto"/>
            </w:rPr>
          </w:rPrChange>
        </w:rPr>
        <w:t>5</w:t>
      </w:r>
      <w:r w:rsidR="000226A1" w:rsidRPr="00646B9F">
        <w:rPr>
          <w:rFonts w:ascii="Poppins" w:hAnsi="Poppins"/>
          <w:color w:val="auto"/>
          <w:rPrChange w:id="2651" w:author="Stuart McLarnon (NESO)" w:date="2024-11-18T11:41:00Z">
            <w:rPr>
              <w:color w:val="auto"/>
            </w:rPr>
          </w:rPrChange>
        </w:rPr>
        <w:t>.1.9</w:t>
      </w:r>
      <w:r w:rsidR="0009158B" w:rsidRPr="00646B9F">
        <w:rPr>
          <w:rFonts w:ascii="Poppins" w:hAnsi="Poppins"/>
          <w:color w:val="auto"/>
          <w:rPrChange w:id="2652" w:author="Stuart McLarnon (NESO)" w:date="2024-11-18T11:41:00Z">
            <w:rPr>
              <w:color w:val="auto"/>
            </w:rPr>
          </w:rPrChange>
        </w:rPr>
        <w:tab/>
      </w:r>
      <w:r w:rsidR="00B6672E">
        <w:rPr>
          <w:rFonts w:ascii="Poppins" w:hAnsi="Poppins"/>
          <w:i/>
          <w:color w:val="auto"/>
          <w:rPrChange w:id="2653" w:author="Stuart McLarnon (NESO)" w:date="2024-11-18T11:41:00Z">
            <w:rPr>
              <w:i/>
              <w:color w:val="auto"/>
            </w:rPr>
          </w:rPrChange>
        </w:rPr>
        <w:t>Grid Code</w:t>
      </w:r>
      <w:r w:rsidR="000226A1" w:rsidRPr="00646B9F">
        <w:rPr>
          <w:rFonts w:ascii="Poppins" w:hAnsi="Poppins"/>
          <w:i/>
          <w:color w:val="auto"/>
          <w:rPrChange w:id="2654" w:author="Stuart McLarnon (NESO)" w:date="2024-11-18T11:41:00Z">
            <w:rPr>
              <w:i/>
              <w:color w:val="auto"/>
            </w:rPr>
          </w:rPrChange>
        </w:rPr>
        <w:t xml:space="preserve"> BC2.5.4</w:t>
      </w:r>
      <w:r w:rsidR="000226A1" w:rsidRPr="00646B9F">
        <w:rPr>
          <w:rFonts w:ascii="Poppins" w:hAnsi="Poppins"/>
          <w:color w:val="auto"/>
          <w:rPrChange w:id="2655" w:author="Stuart McLarnon (NESO)" w:date="2024-11-18T11:41:00Z">
            <w:rPr>
              <w:color w:val="auto"/>
            </w:rPr>
          </w:rPrChange>
        </w:rPr>
        <w:t xml:space="preserve"> states that in the event of the system frequency being below 49.7Hz or above 50.3Hz, </w:t>
      </w:r>
      <w:r w:rsidR="00907110" w:rsidRPr="00646B9F">
        <w:rPr>
          <w:rFonts w:ascii="Poppins" w:hAnsi="Poppins"/>
          <w:color w:val="auto"/>
          <w:rPrChange w:id="2656" w:author="Stuart McLarnon (NESO)" w:date="2024-11-18T11:41:00Z">
            <w:rPr>
              <w:color w:val="auto"/>
            </w:rPr>
          </w:rPrChange>
        </w:rPr>
        <w:t>BM</w:t>
      </w:r>
      <w:r w:rsidR="000226A1" w:rsidRPr="00646B9F">
        <w:rPr>
          <w:rFonts w:ascii="Poppins" w:hAnsi="Poppins"/>
          <w:color w:val="auto"/>
          <w:rPrChange w:id="2657" w:author="Stuart McLarnon (NESO)" w:date="2024-11-18T11:41:00Z">
            <w:rPr>
              <w:color w:val="auto"/>
            </w:rPr>
          </w:rPrChange>
        </w:rPr>
        <w:t xml:space="preserve"> </w:t>
      </w:r>
      <w:ins w:id="2658" w:author="Stuart McLarnon (NESO)" w:date="2025-01-22T13:28:00Z" w16du:dateUtc="2025-01-22T13:28:00Z">
        <w:r w:rsidR="00A91904">
          <w:rPr>
            <w:rFonts w:ascii="Poppins" w:hAnsi="Poppins"/>
            <w:color w:val="auto"/>
          </w:rPr>
          <w:t>P</w:t>
        </w:r>
      </w:ins>
      <w:del w:id="2659" w:author="Stuart McLarnon (NESO)" w:date="2025-01-22T13:28:00Z" w16du:dateUtc="2025-01-22T13:28:00Z">
        <w:r w:rsidR="000226A1" w:rsidRPr="00646B9F" w:rsidDel="00A91904">
          <w:rPr>
            <w:rFonts w:ascii="Poppins" w:hAnsi="Poppins"/>
            <w:color w:val="auto"/>
            <w:rPrChange w:id="2660" w:author="Stuart McLarnon (NESO)" w:date="2024-11-18T11:41:00Z">
              <w:rPr>
                <w:color w:val="auto"/>
              </w:rPr>
            </w:rPrChange>
          </w:rPr>
          <w:delText>p</w:delText>
        </w:r>
      </w:del>
      <w:r w:rsidR="000226A1" w:rsidRPr="00646B9F">
        <w:rPr>
          <w:rFonts w:ascii="Poppins" w:hAnsi="Poppins"/>
          <w:color w:val="auto"/>
          <w:rPrChange w:id="2661" w:author="Stuart McLarnon (NESO)" w:date="2024-11-18T11:41:00Z">
            <w:rPr>
              <w:color w:val="auto"/>
            </w:rPr>
          </w:rPrChange>
        </w:rPr>
        <w:t xml:space="preserve">articipants </w:t>
      </w:r>
      <w:r w:rsidR="000226A1" w:rsidRPr="00646B9F">
        <w:rPr>
          <w:rFonts w:ascii="Poppins" w:hAnsi="Poppins"/>
          <w:color w:val="auto"/>
          <w:rPrChange w:id="2662" w:author="Stuart McLarnon (NESO)" w:date="2024-11-18T11:41:00Z">
            <w:rPr>
              <w:color w:val="auto"/>
            </w:rPr>
          </w:rPrChange>
        </w:rPr>
        <w:lastRenderedPageBreak/>
        <w:t xml:space="preserve">must not commence any reasonably avoidable action to regulate the input or output of any BM Unit in a manner that could cause the system frequency to deviate further from 50 Hz without first using reasonable endeavours to discuss the proposed actions with </w:t>
      </w:r>
      <w:del w:id="2663" w:author="Stuart McLarnon (NESO)" w:date="2024-11-18T11:41:00Z">
        <w:r w:rsidR="003C6529" w:rsidRPr="00E65F72">
          <w:rPr>
            <w:color w:val="auto"/>
          </w:rPr>
          <w:delText>NGESO</w:delText>
        </w:r>
      </w:del>
      <w:ins w:id="2664" w:author="Stuart McLarnon (NESO)" w:date="2024-11-18T11:41:00Z">
        <w:r w:rsidR="007B4960">
          <w:rPr>
            <w:rFonts w:ascii="Poppins" w:hAnsi="Poppins" w:cs="Poppins"/>
            <w:color w:val="auto"/>
          </w:rPr>
          <w:t>NESO</w:t>
        </w:r>
      </w:ins>
      <w:r w:rsidR="000226A1" w:rsidRPr="00646B9F">
        <w:rPr>
          <w:rFonts w:ascii="Poppins" w:hAnsi="Poppins"/>
          <w:color w:val="auto"/>
          <w:rPrChange w:id="2665" w:author="Stuart McLarnon (NESO)" w:date="2024-11-18T11:41:00Z">
            <w:rPr>
              <w:color w:val="auto"/>
            </w:rPr>
          </w:rPrChange>
        </w:rPr>
        <w:t>.</w:t>
      </w:r>
      <w:r w:rsidR="005361EE" w:rsidRPr="00646B9F">
        <w:rPr>
          <w:rFonts w:ascii="Poppins" w:hAnsi="Poppins"/>
          <w:color w:val="auto"/>
          <w:rPrChange w:id="2666" w:author="Stuart McLarnon (NESO)" w:date="2024-11-18T11:41:00Z">
            <w:rPr>
              <w:color w:val="auto"/>
            </w:rPr>
          </w:rPrChange>
        </w:rPr>
        <w:t xml:space="preserve">  </w:t>
      </w:r>
      <w:r w:rsidR="00B80BA7" w:rsidRPr="00646B9F">
        <w:rPr>
          <w:rFonts w:ascii="Poppins" w:hAnsi="Poppins"/>
          <w:color w:val="auto"/>
          <w:rPrChange w:id="2667" w:author="Stuart McLarnon (NESO)" w:date="2024-11-18T11:41:00Z">
            <w:rPr>
              <w:color w:val="auto"/>
            </w:rPr>
          </w:rPrChange>
        </w:rPr>
        <w:t>In a</w:t>
      </w:r>
      <w:r w:rsidR="0004555D" w:rsidRPr="00646B9F">
        <w:rPr>
          <w:rFonts w:ascii="Poppins" w:hAnsi="Poppins"/>
          <w:color w:val="auto"/>
          <w:rPrChange w:id="2668" w:author="Stuart McLarnon (NESO)" w:date="2024-11-18T11:41:00Z">
            <w:rPr>
              <w:color w:val="auto"/>
            </w:rPr>
          </w:rPrChange>
        </w:rPr>
        <w:t>ddition</w:t>
      </w:r>
      <w:r w:rsidR="005361EE" w:rsidRPr="00646B9F">
        <w:rPr>
          <w:rFonts w:ascii="Poppins" w:hAnsi="Poppins"/>
          <w:color w:val="auto"/>
          <w:rPrChange w:id="2669" w:author="Stuart McLarnon (NESO)" w:date="2024-11-18T11:41:00Z">
            <w:rPr>
              <w:color w:val="auto"/>
            </w:rPr>
          </w:rPrChange>
        </w:rPr>
        <w:t>,</w:t>
      </w:r>
      <w:r w:rsidR="0004555D" w:rsidRPr="00646B9F">
        <w:rPr>
          <w:rFonts w:ascii="Poppins" w:hAnsi="Poppins"/>
          <w:color w:val="auto"/>
          <w:rPrChange w:id="2670" w:author="Stuart McLarnon (NESO)" w:date="2024-11-18T11:41:00Z">
            <w:rPr>
              <w:color w:val="auto"/>
            </w:rPr>
          </w:rPrChange>
        </w:rPr>
        <w:t xml:space="preserve"> and </w:t>
      </w:r>
      <w:proofErr w:type="gramStart"/>
      <w:r w:rsidR="0004555D" w:rsidRPr="00646B9F">
        <w:rPr>
          <w:rFonts w:ascii="Poppins" w:hAnsi="Poppins"/>
          <w:color w:val="auto"/>
          <w:rPrChange w:id="2671" w:author="Stuart McLarnon (NESO)" w:date="2024-11-18T11:41:00Z">
            <w:rPr>
              <w:color w:val="auto"/>
            </w:rPr>
          </w:rPrChange>
        </w:rPr>
        <w:t>in order to</w:t>
      </w:r>
      <w:proofErr w:type="gramEnd"/>
      <w:r w:rsidR="0004555D" w:rsidRPr="00646B9F">
        <w:rPr>
          <w:rFonts w:ascii="Poppins" w:hAnsi="Poppins"/>
          <w:color w:val="auto"/>
          <w:rPrChange w:id="2672" w:author="Stuart McLarnon (NESO)" w:date="2024-11-18T11:41:00Z">
            <w:rPr>
              <w:color w:val="auto"/>
            </w:rPr>
          </w:rPrChange>
        </w:rPr>
        <w:t xml:space="preserve"> provide further </w:t>
      </w:r>
      <w:r w:rsidR="00366B37" w:rsidRPr="00646B9F">
        <w:rPr>
          <w:rFonts w:ascii="Poppins" w:hAnsi="Poppins"/>
          <w:color w:val="auto"/>
          <w:rPrChange w:id="2673" w:author="Stuart McLarnon (NESO)" w:date="2024-11-18T11:41:00Z">
            <w:rPr>
              <w:color w:val="auto"/>
            </w:rPr>
          </w:rPrChange>
        </w:rPr>
        <w:t>system robustness</w:t>
      </w:r>
      <w:r w:rsidR="00F0091C" w:rsidRPr="00646B9F">
        <w:rPr>
          <w:rFonts w:ascii="Poppins" w:hAnsi="Poppins"/>
          <w:color w:val="auto"/>
          <w:rPrChange w:id="2674" w:author="Stuart McLarnon (NESO)" w:date="2024-11-18T11:41:00Z">
            <w:rPr>
              <w:color w:val="auto"/>
            </w:rPr>
          </w:rPrChange>
        </w:rPr>
        <w:t>,</w:t>
      </w:r>
      <w:r w:rsidR="00A14951" w:rsidRPr="00646B9F">
        <w:rPr>
          <w:rFonts w:ascii="Poppins" w:hAnsi="Poppins"/>
          <w:color w:val="auto"/>
          <w:rPrChange w:id="2675" w:author="Stuart McLarnon (NESO)" w:date="2024-11-18T11:41:00Z">
            <w:rPr>
              <w:color w:val="auto"/>
            </w:rPr>
          </w:rPrChange>
        </w:rPr>
        <w:t xml:space="preserve"> Electricity Storage Modules </w:t>
      </w:r>
      <w:r w:rsidR="000D146E" w:rsidRPr="00646B9F">
        <w:rPr>
          <w:rFonts w:ascii="Poppins" w:hAnsi="Poppins"/>
          <w:color w:val="auto"/>
          <w:rPrChange w:id="2676" w:author="Stuart McLarnon (NESO)" w:date="2024-11-18T11:41:00Z">
            <w:rPr>
              <w:color w:val="auto"/>
            </w:rPr>
          </w:rPrChange>
        </w:rPr>
        <w:t xml:space="preserve">under Article 15(3) </w:t>
      </w:r>
      <w:r w:rsidR="00A14951" w:rsidRPr="00646B9F">
        <w:rPr>
          <w:rFonts w:ascii="Poppins" w:hAnsi="Poppins"/>
          <w:color w:val="auto"/>
          <w:rPrChange w:id="2677" w:author="Stuart McLarnon (NESO)" w:date="2024-11-18T11:41:00Z">
            <w:rPr>
              <w:color w:val="auto"/>
            </w:rPr>
          </w:rPrChange>
        </w:rPr>
        <w:t>are required to</w:t>
      </w:r>
      <w:r w:rsidR="000D146E" w:rsidRPr="00646B9F">
        <w:rPr>
          <w:rFonts w:ascii="Poppins" w:hAnsi="Poppins"/>
          <w:color w:val="auto"/>
          <w:rPrChange w:id="2678" w:author="Stuart McLarnon (NESO)" w:date="2024-11-18T11:41:00Z">
            <w:rPr>
              <w:color w:val="auto"/>
            </w:rPr>
          </w:rPrChange>
        </w:rPr>
        <w:t xml:space="preserve"> </w:t>
      </w:r>
      <w:r w:rsidR="00826271" w:rsidRPr="00646B9F">
        <w:rPr>
          <w:rFonts w:ascii="Poppins" w:hAnsi="Poppins"/>
          <w:color w:val="auto"/>
          <w:rPrChange w:id="2679" w:author="Stuart McLarnon (NESO)" w:date="2024-11-18T11:41:00Z">
            <w:rPr>
              <w:color w:val="auto"/>
            </w:rPr>
          </w:rPrChange>
        </w:rPr>
        <w:t>automatically de-load from an import mode of operation to an export mode of operation</w:t>
      </w:r>
      <w:r w:rsidR="00DD760D" w:rsidRPr="00646B9F">
        <w:rPr>
          <w:rFonts w:ascii="Poppins" w:hAnsi="Poppins"/>
          <w:color w:val="auto"/>
          <w:rPrChange w:id="2680" w:author="Stuart McLarnon (NESO)" w:date="2024-11-18T11:41:00Z">
            <w:rPr>
              <w:color w:val="auto"/>
            </w:rPr>
          </w:rPrChange>
        </w:rPr>
        <w:t xml:space="preserve">.  Where </w:t>
      </w:r>
      <w:r w:rsidR="00DD3056" w:rsidRPr="00646B9F">
        <w:rPr>
          <w:rFonts w:ascii="Poppins" w:hAnsi="Poppins"/>
          <w:color w:val="auto"/>
          <w:rPrChange w:id="2681" w:author="Stuart McLarnon (NESO)" w:date="2024-11-18T11:41:00Z">
            <w:rPr>
              <w:color w:val="auto"/>
            </w:rPr>
          </w:rPrChange>
        </w:rPr>
        <w:t>an Electricity Storage Module is not capab</w:t>
      </w:r>
      <w:r w:rsidR="004E489F" w:rsidRPr="00646B9F">
        <w:rPr>
          <w:rFonts w:ascii="Poppins" w:hAnsi="Poppins"/>
          <w:color w:val="auto"/>
          <w:rPrChange w:id="2682" w:author="Stuart McLarnon (NESO)" w:date="2024-11-18T11:41:00Z">
            <w:rPr>
              <w:color w:val="auto"/>
            </w:rPr>
          </w:rPrChange>
        </w:rPr>
        <w:t>le of satisfying this requirement</w:t>
      </w:r>
      <w:r w:rsidR="00BE130E" w:rsidRPr="00646B9F">
        <w:rPr>
          <w:rFonts w:ascii="Poppins" w:hAnsi="Poppins"/>
          <w:color w:val="auto"/>
          <w:rPrChange w:id="2683" w:author="Stuart McLarnon (NESO)" w:date="2024-11-18T11:41:00Z">
            <w:rPr>
              <w:color w:val="auto"/>
            </w:rPr>
          </w:rPrChange>
        </w:rPr>
        <w:t>,</w:t>
      </w:r>
      <w:r w:rsidR="004E489F" w:rsidRPr="00646B9F">
        <w:rPr>
          <w:rFonts w:ascii="Poppins" w:hAnsi="Poppins"/>
          <w:color w:val="auto"/>
          <w:rPrChange w:id="2684" w:author="Stuart McLarnon (NESO)" w:date="2024-11-18T11:41:00Z">
            <w:rPr>
              <w:color w:val="auto"/>
            </w:rPr>
          </w:rPrChange>
        </w:rPr>
        <w:t xml:space="preserve"> blocks of demand are required to be </w:t>
      </w:r>
      <w:r w:rsidR="005361EE" w:rsidRPr="00646B9F">
        <w:rPr>
          <w:rFonts w:ascii="Poppins" w:hAnsi="Poppins"/>
          <w:color w:val="auto"/>
          <w:rPrChange w:id="2685" w:author="Stuart McLarnon (NESO)" w:date="2024-11-18T11:41:00Z">
            <w:rPr>
              <w:color w:val="auto"/>
            </w:rPr>
          </w:rPrChange>
        </w:rPr>
        <w:t>trip</w:t>
      </w:r>
      <w:r w:rsidR="004E489F" w:rsidRPr="00646B9F">
        <w:rPr>
          <w:rFonts w:ascii="Poppins" w:hAnsi="Poppins"/>
          <w:color w:val="auto"/>
          <w:rPrChange w:id="2686" w:author="Stuart McLarnon (NESO)" w:date="2024-11-18T11:41:00Z">
            <w:rPr>
              <w:color w:val="auto"/>
            </w:rPr>
          </w:rPrChange>
        </w:rPr>
        <w:t>ped</w:t>
      </w:r>
      <w:r w:rsidR="005361EE" w:rsidRPr="00646B9F">
        <w:rPr>
          <w:rFonts w:ascii="Poppins" w:hAnsi="Poppins"/>
          <w:color w:val="auto"/>
          <w:rPrChange w:id="2687" w:author="Stuart McLarnon (NESO)" w:date="2024-11-18T11:41:00Z">
            <w:rPr>
              <w:color w:val="auto"/>
            </w:rPr>
          </w:rPrChange>
        </w:rPr>
        <w:t xml:space="preserve"> </w:t>
      </w:r>
      <w:r w:rsidR="00826271" w:rsidRPr="00646B9F">
        <w:rPr>
          <w:rFonts w:ascii="Poppins" w:hAnsi="Poppins"/>
          <w:color w:val="auto"/>
          <w:rPrChange w:id="2688" w:author="Stuart McLarnon (NESO)" w:date="2024-11-18T11:41:00Z">
            <w:rPr>
              <w:color w:val="auto"/>
            </w:rPr>
          </w:rPrChange>
        </w:rPr>
        <w:t xml:space="preserve">once the System Frequency falls below </w:t>
      </w:r>
      <w:r w:rsidR="00676438" w:rsidRPr="00646B9F">
        <w:rPr>
          <w:rFonts w:ascii="Poppins" w:hAnsi="Poppins"/>
          <w:color w:val="auto"/>
          <w:rPrChange w:id="2689" w:author="Stuart McLarnon (NESO)" w:date="2024-11-18T11:41:00Z">
            <w:rPr>
              <w:color w:val="auto"/>
            </w:rPr>
          </w:rPrChange>
        </w:rPr>
        <w:t>49.5Hz.</w:t>
      </w:r>
      <w:r w:rsidR="00446E5C" w:rsidRPr="00646B9F">
        <w:rPr>
          <w:rFonts w:ascii="Poppins" w:hAnsi="Poppins"/>
          <w:color w:val="auto"/>
          <w:rPrChange w:id="2690" w:author="Stuart McLarnon (NESO)" w:date="2024-11-18T11:41:00Z">
            <w:rPr>
              <w:color w:val="auto"/>
            </w:rPr>
          </w:rPrChange>
        </w:rPr>
        <w:t xml:space="preserve">  These requirements are provided for </w:t>
      </w:r>
      <w:r w:rsidR="00CD143F" w:rsidRPr="00646B9F">
        <w:rPr>
          <w:rFonts w:ascii="Poppins" w:hAnsi="Poppins"/>
          <w:color w:val="auto"/>
          <w:rPrChange w:id="2691" w:author="Stuart McLarnon (NESO)" w:date="2024-11-18T11:41:00Z">
            <w:rPr>
              <w:color w:val="auto"/>
            </w:rPr>
          </w:rPrChange>
        </w:rPr>
        <w:t xml:space="preserve">in </w:t>
      </w:r>
      <w:r w:rsidR="00B6672E">
        <w:rPr>
          <w:rFonts w:ascii="Poppins" w:hAnsi="Poppins"/>
          <w:i/>
          <w:color w:val="auto"/>
          <w:rPrChange w:id="2692" w:author="Stuart McLarnon (NESO)" w:date="2024-11-18T11:41:00Z">
            <w:rPr>
              <w:i/>
              <w:color w:val="auto"/>
            </w:rPr>
          </w:rPrChange>
        </w:rPr>
        <w:t>Grid Code</w:t>
      </w:r>
      <w:r w:rsidR="00CD143F" w:rsidRPr="00646B9F">
        <w:rPr>
          <w:rFonts w:ascii="Poppins" w:hAnsi="Poppins"/>
          <w:i/>
          <w:color w:val="auto"/>
          <w:rPrChange w:id="2693" w:author="Stuart McLarnon (NESO)" w:date="2024-11-18T11:41:00Z">
            <w:rPr>
              <w:i/>
              <w:color w:val="auto"/>
            </w:rPr>
          </w:rPrChange>
        </w:rPr>
        <w:t xml:space="preserve"> ECC.6.3.7.2.3</w:t>
      </w:r>
      <w:r w:rsidR="00CD143F" w:rsidRPr="00646B9F">
        <w:rPr>
          <w:rFonts w:ascii="Poppins" w:hAnsi="Poppins"/>
          <w:color w:val="auto"/>
          <w:rPrChange w:id="2694" w:author="Stuart McLarnon (NESO)" w:date="2024-11-18T11:41:00Z">
            <w:rPr>
              <w:color w:val="auto"/>
            </w:rPr>
          </w:rPrChange>
        </w:rPr>
        <w:t>.</w:t>
      </w:r>
    </w:p>
    <w:p w14:paraId="7C9152A0" w14:textId="77777777" w:rsidR="000226A1" w:rsidRPr="00701B06" w:rsidRDefault="000226A1" w:rsidP="000226A1">
      <w:pPr>
        <w:rPr>
          <w:rFonts w:ascii="Poppins" w:hAnsi="Poppins"/>
          <w:rPrChange w:id="2695" w:author="Stuart McLarnon (NESO)" w:date="2024-11-18T11:41:00Z">
            <w:rPr/>
          </w:rPrChange>
        </w:rPr>
      </w:pPr>
    </w:p>
    <w:p w14:paraId="6E1BBBC8" w14:textId="64181462" w:rsidR="000226A1" w:rsidRPr="00D70D71" w:rsidRDefault="000226A1" w:rsidP="00D81794">
      <w:pPr>
        <w:pStyle w:val="Heading2"/>
        <w:rPr>
          <w:rFonts w:ascii="Poppins Medium" w:hAnsi="Poppins Medium"/>
          <w:color w:val="3F0731"/>
          <w:sz w:val="32"/>
          <w:rPrChange w:id="2696" w:author="Stuart McLarnon (NESO)" w:date="2024-11-18T11:41:00Z">
            <w:rPr/>
          </w:rPrChange>
        </w:rPr>
      </w:pPr>
      <w:bookmarkStart w:id="2697" w:name="_Toc532811321"/>
      <w:bookmarkStart w:id="2698" w:name="_Toc16863242"/>
      <w:bookmarkStart w:id="2699" w:name="_Toc128731907"/>
      <w:bookmarkStart w:id="2700" w:name="_Toc188439576"/>
      <w:r w:rsidRPr="00D70D71">
        <w:rPr>
          <w:rFonts w:ascii="Poppins Medium" w:hAnsi="Poppins Medium"/>
          <w:color w:val="3F0731"/>
          <w:sz w:val="32"/>
          <w:rPrChange w:id="2701" w:author="Stuart McLarnon (NESO)" w:date="2024-11-18T11:41:00Z">
            <w:rPr/>
          </w:rPrChange>
        </w:rPr>
        <w:t>Additional Demand Disconnection Following Low Frequency Demand Disconnection</w:t>
      </w:r>
      <w:bookmarkEnd w:id="2697"/>
      <w:bookmarkEnd w:id="2698"/>
      <w:bookmarkEnd w:id="2699"/>
      <w:bookmarkEnd w:id="2700"/>
    </w:p>
    <w:p w14:paraId="4CE76F3D" w14:textId="0D947922" w:rsidR="000226A1" w:rsidRPr="00646B9F" w:rsidRDefault="000226A1" w:rsidP="000E4135">
      <w:pPr>
        <w:ind w:firstLine="720"/>
        <w:rPr>
          <w:rFonts w:ascii="Poppins" w:hAnsi="Poppins"/>
          <w:color w:val="auto"/>
          <w:rPrChange w:id="2702" w:author="Stuart McLarnon (NESO)" w:date="2024-11-18T11:41:00Z">
            <w:rPr/>
          </w:rPrChange>
        </w:rPr>
      </w:pPr>
      <w:r w:rsidRPr="00646B9F">
        <w:rPr>
          <w:rFonts w:ascii="Poppins" w:hAnsi="Poppins"/>
          <w:color w:val="auto"/>
          <w:rPrChange w:id="2703" w:author="Stuart McLarnon (NESO)" w:date="2024-11-18T11:41:00Z">
            <w:rPr>
              <w:color w:val="auto"/>
            </w:rPr>
          </w:rPrChange>
        </w:rPr>
        <w:t xml:space="preserve">In Accordance with </w:t>
      </w:r>
      <w:r w:rsidR="003C6529" w:rsidRPr="00646B9F">
        <w:rPr>
          <w:rFonts w:ascii="Poppins" w:hAnsi="Poppins"/>
          <w:color w:val="auto"/>
          <w:rPrChange w:id="2704" w:author="Stuart McLarnon (NESO)" w:date="2024-11-18T11:41:00Z">
            <w:rPr>
              <w:color w:val="auto"/>
            </w:rPr>
          </w:rPrChange>
        </w:rPr>
        <w:t>EU NCER</w:t>
      </w:r>
      <w:r w:rsidRPr="00646B9F">
        <w:rPr>
          <w:rFonts w:ascii="Poppins" w:hAnsi="Poppins"/>
          <w:color w:val="auto"/>
          <w:rPrChange w:id="2705" w:author="Stuart McLarnon (NESO)" w:date="2024-11-18T11:41:00Z">
            <w:rPr>
              <w:color w:val="auto"/>
            </w:rPr>
          </w:rPrChange>
        </w:rPr>
        <w:t xml:space="preserve"> Article 22</w:t>
      </w:r>
      <w:r w:rsidR="00311036" w:rsidRPr="00646B9F">
        <w:rPr>
          <w:rFonts w:ascii="Poppins" w:hAnsi="Poppins"/>
          <w:color w:val="auto"/>
          <w:rPrChange w:id="2706" w:author="Stuart McLarnon (NESO)" w:date="2024-11-18T11:41:00Z">
            <w:rPr>
              <w:color w:val="auto"/>
            </w:rPr>
          </w:rPrChange>
        </w:rPr>
        <w:t>:</w:t>
      </w:r>
    </w:p>
    <w:p w14:paraId="65A343E2" w14:textId="0F528240" w:rsidR="000226A1" w:rsidRPr="00646B9F" w:rsidDel="00FC22FB" w:rsidRDefault="00E0402A" w:rsidP="000226A1">
      <w:pPr>
        <w:ind w:left="720" w:hanging="720"/>
        <w:jc w:val="both"/>
        <w:rPr>
          <w:del w:id="2707" w:author="Stuart McLarnon (NESO)" w:date="2025-01-22T13:29:00Z" w16du:dateUtc="2025-01-22T13:29:00Z"/>
          <w:rFonts w:ascii="Poppins" w:hAnsi="Poppins"/>
          <w:color w:val="auto"/>
          <w:rPrChange w:id="2708" w:author="Stuart McLarnon (NESO)" w:date="2024-11-18T11:41:00Z">
            <w:rPr>
              <w:del w:id="2709" w:author="Stuart McLarnon (NESO)" w:date="2025-01-22T13:29:00Z" w16du:dateUtc="2025-01-22T13:29:00Z"/>
            </w:rPr>
          </w:rPrChange>
        </w:rPr>
      </w:pPr>
      <w:r w:rsidRPr="00646B9F">
        <w:rPr>
          <w:rFonts w:ascii="Poppins" w:hAnsi="Poppins"/>
          <w:color w:val="auto"/>
          <w:rPrChange w:id="2710" w:author="Stuart McLarnon (NESO)" w:date="2024-11-18T11:41:00Z">
            <w:rPr/>
          </w:rPrChange>
        </w:rPr>
        <w:t>5</w:t>
      </w:r>
      <w:r w:rsidR="000226A1" w:rsidRPr="00646B9F">
        <w:rPr>
          <w:rFonts w:ascii="Poppins" w:hAnsi="Poppins"/>
          <w:color w:val="auto"/>
          <w:rPrChange w:id="2711" w:author="Stuart McLarnon (NESO)" w:date="2024-11-18T11:41:00Z">
            <w:rPr/>
          </w:rPrChange>
        </w:rPr>
        <w:t>.2.1</w:t>
      </w:r>
      <w:r w:rsidR="000226A1" w:rsidRPr="00646B9F">
        <w:rPr>
          <w:rFonts w:ascii="Poppins" w:hAnsi="Poppins"/>
          <w:color w:val="auto"/>
          <w:rPrChange w:id="2712" w:author="Stuart McLarnon (NESO)" w:date="2024-11-18T11:41:00Z">
            <w:rPr/>
          </w:rPrChange>
        </w:rPr>
        <w:tab/>
      </w:r>
      <w:r w:rsidR="000226A1" w:rsidRPr="00646B9F">
        <w:rPr>
          <w:rFonts w:ascii="Poppins" w:hAnsi="Poppins"/>
          <w:color w:val="auto"/>
          <w:rPrChange w:id="2713" w:author="Stuart McLarnon (NESO)" w:date="2024-11-18T11:41:00Z">
            <w:rPr>
              <w:color w:val="auto"/>
            </w:rPr>
          </w:rPrChange>
        </w:rPr>
        <w:t xml:space="preserve">If, because of a low frequency event, demand has been disconnected by </w:t>
      </w:r>
      <w:r w:rsidR="00907110" w:rsidRPr="00646B9F">
        <w:rPr>
          <w:rFonts w:ascii="Poppins" w:hAnsi="Poppins"/>
          <w:color w:val="auto"/>
          <w:rPrChange w:id="2714" w:author="Stuart McLarnon (NESO)" w:date="2024-11-18T11:41:00Z">
            <w:rPr>
              <w:color w:val="auto"/>
            </w:rPr>
          </w:rPrChange>
        </w:rPr>
        <w:t xml:space="preserve">automatic </w:t>
      </w:r>
      <w:r w:rsidR="000226A1" w:rsidRPr="00646B9F">
        <w:rPr>
          <w:rFonts w:ascii="Poppins" w:hAnsi="Poppins"/>
          <w:color w:val="auto"/>
          <w:rPrChange w:id="2715" w:author="Stuart McLarnon (NESO)" w:date="2024-11-18T11:41:00Z">
            <w:rPr>
              <w:color w:val="auto"/>
            </w:rPr>
          </w:rPrChange>
        </w:rPr>
        <w:t>Low Frequency Demand Disconnection</w:t>
      </w:r>
      <w:r w:rsidR="007C3A9A" w:rsidRPr="00646B9F">
        <w:rPr>
          <w:rFonts w:ascii="Poppins" w:hAnsi="Poppins"/>
          <w:color w:val="auto"/>
          <w:rPrChange w:id="2716" w:author="Stuart McLarnon (NESO)" w:date="2024-11-18T11:41:00Z">
            <w:rPr>
              <w:color w:val="auto"/>
            </w:rPr>
          </w:rPrChange>
        </w:rPr>
        <w:t xml:space="preserve"> relays</w:t>
      </w:r>
      <w:r w:rsidR="000226A1" w:rsidRPr="00646B9F">
        <w:rPr>
          <w:rFonts w:ascii="Poppins" w:hAnsi="Poppins"/>
          <w:color w:val="auto"/>
          <w:rPrChange w:id="2717" w:author="Stuart McLarnon (NESO)" w:date="2024-11-18T11:41:00Z">
            <w:rPr>
              <w:color w:val="auto"/>
            </w:rPr>
          </w:rPrChange>
        </w:rPr>
        <w:t xml:space="preserve">, </w:t>
      </w:r>
      <w:del w:id="2718" w:author="Stuart McLarnon (NESO)" w:date="2024-11-18T11:41:00Z">
        <w:r w:rsidR="003C6529" w:rsidRPr="001A41C3">
          <w:rPr>
            <w:color w:val="auto"/>
          </w:rPr>
          <w:delText>NGESO</w:delText>
        </w:r>
      </w:del>
      <w:ins w:id="2719" w:author="Stuart McLarnon (NESO)" w:date="2024-11-18T11:41:00Z">
        <w:r w:rsidR="007B4960">
          <w:rPr>
            <w:rFonts w:ascii="Poppins" w:hAnsi="Poppins" w:cs="Poppins"/>
            <w:color w:val="auto"/>
          </w:rPr>
          <w:t>NESO</w:t>
        </w:r>
      </w:ins>
      <w:r w:rsidR="000226A1" w:rsidRPr="00646B9F">
        <w:rPr>
          <w:rFonts w:ascii="Poppins" w:hAnsi="Poppins"/>
          <w:color w:val="auto"/>
          <w:rPrChange w:id="2720" w:author="Stuart McLarnon (NESO)" w:date="2024-11-18T11:41:00Z">
            <w:rPr>
              <w:color w:val="auto"/>
            </w:rPr>
          </w:rPrChange>
        </w:rPr>
        <w:t xml:space="preserve"> may instruct reduction of transmission-connected demand and/or </w:t>
      </w:r>
      <w:r w:rsidR="007C3A9A" w:rsidRPr="00646B9F">
        <w:rPr>
          <w:rFonts w:ascii="Poppins" w:hAnsi="Poppins"/>
          <w:color w:val="auto"/>
          <w:rPrChange w:id="2721" w:author="Stuart McLarnon (NESO)" w:date="2024-11-18T11:41:00Z">
            <w:rPr>
              <w:color w:val="auto"/>
            </w:rPr>
          </w:rPrChange>
        </w:rPr>
        <w:t xml:space="preserve">Network </w:t>
      </w:r>
      <w:r w:rsidR="000226A1" w:rsidRPr="00646B9F">
        <w:rPr>
          <w:rFonts w:ascii="Poppins" w:hAnsi="Poppins"/>
          <w:color w:val="auto"/>
          <w:rPrChange w:id="2722" w:author="Stuart McLarnon (NESO)" w:date="2024-11-18T11:41:00Z">
            <w:rPr>
              <w:color w:val="auto"/>
            </w:rPr>
          </w:rPrChange>
        </w:rPr>
        <w:t>O</w:t>
      </w:r>
      <w:r w:rsidR="007C3A9A" w:rsidRPr="00646B9F">
        <w:rPr>
          <w:rFonts w:ascii="Poppins" w:hAnsi="Poppins"/>
          <w:color w:val="auto"/>
          <w:rPrChange w:id="2723" w:author="Stuart McLarnon (NESO)" w:date="2024-11-18T11:41:00Z">
            <w:rPr>
              <w:color w:val="auto"/>
            </w:rPr>
          </w:rPrChange>
        </w:rPr>
        <w:t>perators</w:t>
      </w:r>
      <w:r w:rsidR="000226A1" w:rsidRPr="00646B9F">
        <w:rPr>
          <w:rFonts w:ascii="Poppins" w:hAnsi="Poppins"/>
          <w:color w:val="auto"/>
          <w:rPrChange w:id="2724" w:author="Stuart McLarnon (NESO)" w:date="2024-11-18T11:41:00Z">
            <w:rPr>
              <w:color w:val="auto"/>
            </w:rPr>
          </w:rPrChange>
        </w:rPr>
        <w:t xml:space="preserve"> to disconnect additional demand in accordance with </w:t>
      </w:r>
      <w:r w:rsidR="00B6672E">
        <w:rPr>
          <w:rFonts w:ascii="Poppins" w:hAnsi="Poppins"/>
          <w:i/>
          <w:color w:val="auto"/>
          <w:rPrChange w:id="2725" w:author="Stuart McLarnon (NESO)" w:date="2024-11-18T11:41:00Z">
            <w:rPr>
              <w:i/>
              <w:color w:val="auto"/>
            </w:rPr>
          </w:rPrChange>
        </w:rPr>
        <w:t>Grid Code</w:t>
      </w:r>
      <w:r w:rsidR="000226A1" w:rsidRPr="00646B9F">
        <w:rPr>
          <w:rFonts w:ascii="Poppins" w:hAnsi="Poppins"/>
          <w:i/>
          <w:color w:val="auto"/>
          <w:rPrChange w:id="2726" w:author="Stuart McLarnon (NESO)" w:date="2024-11-18T11:41:00Z">
            <w:rPr>
              <w:i/>
              <w:color w:val="auto"/>
            </w:rPr>
          </w:rPrChange>
        </w:rPr>
        <w:t xml:space="preserve"> OC6</w:t>
      </w:r>
      <w:r w:rsidR="000226A1" w:rsidRPr="00646B9F">
        <w:rPr>
          <w:rFonts w:ascii="Poppins" w:hAnsi="Poppins"/>
          <w:color w:val="auto"/>
          <w:rPrChange w:id="2727" w:author="Stuart McLarnon (NESO)" w:date="2024-11-18T11:41:00Z">
            <w:rPr>
              <w:color w:val="auto"/>
            </w:rPr>
          </w:rPrChange>
        </w:rPr>
        <w:t xml:space="preserve"> to recover system frequency to within the frequency restoration range and restore frequency containment reserves.</w:t>
      </w:r>
    </w:p>
    <w:p w14:paraId="4307213B" w14:textId="2E45CDA8" w:rsidR="000E4135" w:rsidRPr="00701B06" w:rsidDel="00FC22FB" w:rsidRDefault="000E4135" w:rsidP="000226A1">
      <w:pPr>
        <w:rPr>
          <w:del w:id="2728" w:author="Stuart McLarnon (NESO)" w:date="2025-01-22T13:29:00Z" w16du:dateUtc="2025-01-22T13:29:00Z"/>
          <w:rFonts w:ascii="Poppins" w:hAnsi="Poppins"/>
          <w:rPrChange w:id="2729" w:author="Stuart McLarnon (NESO)" w:date="2024-11-18T11:41:00Z">
            <w:rPr>
              <w:del w:id="2730" w:author="Stuart McLarnon (NESO)" w:date="2025-01-22T13:29:00Z" w16du:dateUtc="2025-01-22T13:29:00Z"/>
            </w:rPr>
          </w:rPrChange>
        </w:rPr>
      </w:pPr>
    </w:p>
    <w:p w14:paraId="46EF6293" w14:textId="66AB7784" w:rsidR="000E4135" w:rsidRPr="00701B06" w:rsidDel="00FC22FB" w:rsidRDefault="000E4135" w:rsidP="000226A1">
      <w:pPr>
        <w:rPr>
          <w:del w:id="2731" w:author="Stuart McLarnon (NESO)" w:date="2025-01-22T13:29:00Z" w16du:dateUtc="2025-01-22T13:29:00Z"/>
          <w:rFonts w:ascii="Poppins" w:hAnsi="Poppins"/>
          <w:rPrChange w:id="2732" w:author="Stuart McLarnon (NESO)" w:date="2024-11-18T11:41:00Z">
            <w:rPr>
              <w:del w:id="2733" w:author="Stuart McLarnon (NESO)" w:date="2025-01-22T13:29:00Z" w16du:dateUtc="2025-01-22T13:29:00Z"/>
            </w:rPr>
          </w:rPrChange>
        </w:rPr>
      </w:pPr>
    </w:p>
    <w:p w14:paraId="5B14EEB3" w14:textId="2CD26A2D" w:rsidR="000E4135" w:rsidRPr="00701B06" w:rsidDel="00FC22FB" w:rsidRDefault="000E4135" w:rsidP="000226A1">
      <w:pPr>
        <w:rPr>
          <w:del w:id="2734" w:author="Stuart McLarnon (NESO)" w:date="2025-01-22T13:29:00Z" w16du:dateUtc="2025-01-22T13:29:00Z"/>
          <w:rFonts w:ascii="Poppins" w:hAnsi="Poppins"/>
          <w:rPrChange w:id="2735" w:author="Stuart McLarnon (NESO)" w:date="2024-11-18T11:41:00Z">
            <w:rPr>
              <w:del w:id="2736" w:author="Stuart McLarnon (NESO)" w:date="2025-01-22T13:29:00Z" w16du:dateUtc="2025-01-22T13:29:00Z"/>
            </w:rPr>
          </w:rPrChange>
        </w:rPr>
      </w:pPr>
    </w:p>
    <w:p w14:paraId="1F401C49" w14:textId="77777777" w:rsidR="000E4135" w:rsidDel="00FC22FB" w:rsidRDefault="000E4135" w:rsidP="000226A1">
      <w:pPr>
        <w:rPr>
          <w:del w:id="2737" w:author="Stuart McLarnon (NESO)" w:date="2025-01-22T13:29:00Z" w16du:dateUtc="2025-01-22T13:29:00Z"/>
          <w:rFonts w:ascii="Poppins" w:hAnsi="Poppins"/>
          <w:rPrChange w:id="2738" w:author="Stuart McLarnon (NESO)" w:date="2024-11-18T11:41:00Z">
            <w:rPr>
              <w:del w:id="2739" w:author="Stuart McLarnon (NESO)" w:date="2025-01-22T13:29:00Z" w16du:dateUtc="2025-01-22T13:29:00Z"/>
            </w:rPr>
          </w:rPrChange>
        </w:rPr>
      </w:pPr>
    </w:p>
    <w:p w14:paraId="44D3F9CD" w14:textId="77777777" w:rsidR="00255B7C" w:rsidRPr="00701B06" w:rsidRDefault="00255B7C">
      <w:pPr>
        <w:ind w:left="720" w:hanging="720"/>
        <w:jc w:val="both"/>
        <w:rPr>
          <w:rFonts w:ascii="Poppins" w:hAnsi="Poppins"/>
          <w:rPrChange w:id="2740" w:author="Stuart McLarnon (NESO)" w:date="2024-11-18T11:41:00Z">
            <w:rPr/>
          </w:rPrChange>
        </w:rPr>
        <w:pPrChange w:id="2741" w:author="Stuart McLarnon (NESO)" w:date="2025-01-22T13:29:00Z" w16du:dateUtc="2025-01-22T13:29:00Z">
          <w:pPr/>
        </w:pPrChange>
      </w:pPr>
    </w:p>
    <w:p w14:paraId="42B9C302" w14:textId="5C3E1490" w:rsidR="000226A1" w:rsidRPr="00D70D71" w:rsidRDefault="000226A1" w:rsidP="00D81794">
      <w:pPr>
        <w:pStyle w:val="Heading2"/>
        <w:rPr>
          <w:rFonts w:ascii="Poppins Medium" w:hAnsi="Poppins Medium"/>
          <w:color w:val="3F0731"/>
          <w:sz w:val="32"/>
          <w:rPrChange w:id="2742" w:author="Stuart McLarnon (NESO)" w:date="2024-11-18T11:41:00Z">
            <w:rPr/>
          </w:rPrChange>
        </w:rPr>
      </w:pPr>
      <w:bookmarkStart w:id="2743" w:name="_Toc532811322"/>
      <w:bookmarkStart w:id="2744" w:name="_Toc16863243"/>
      <w:bookmarkStart w:id="2745" w:name="_Toc128731908"/>
      <w:bookmarkStart w:id="2746" w:name="_Toc188439577"/>
      <w:r w:rsidRPr="00D70D71">
        <w:rPr>
          <w:rFonts w:ascii="Poppins Medium" w:hAnsi="Poppins Medium"/>
          <w:color w:val="3F0731"/>
          <w:sz w:val="32"/>
          <w:rPrChange w:id="2747" w:author="Stuart McLarnon (NESO)" w:date="2024-11-18T11:41:00Z">
            <w:rPr/>
          </w:rPrChange>
        </w:rPr>
        <w:t>Demand Restoration</w:t>
      </w:r>
      <w:bookmarkEnd w:id="2743"/>
      <w:bookmarkEnd w:id="2744"/>
      <w:bookmarkEnd w:id="2745"/>
      <w:bookmarkEnd w:id="2746"/>
    </w:p>
    <w:p w14:paraId="684D361F" w14:textId="677093BD" w:rsidR="000226A1" w:rsidRPr="00646B9F" w:rsidRDefault="000226A1" w:rsidP="000E4135">
      <w:pPr>
        <w:ind w:firstLine="720"/>
        <w:rPr>
          <w:rFonts w:ascii="Poppins" w:hAnsi="Poppins"/>
          <w:color w:val="auto"/>
          <w:rPrChange w:id="2748" w:author="Stuart McLarnon (NESO)" w:date="2024-11-18T11:41:00Z">
            <w:rPr/>
          </w:rPrChange>
        </w:rPr>
      </w:pPr>
      <w:r w:rsidRPr="00646B9F">
        <w:rPr>
          <w:rFonts w:ascii="Poppins" w:hAnsi="Poppins"/>
          <w:color w:val="auto"/>
          <w:rPrChange w:id="2749" w:author="Stuart McLarnon (NESO)" w:date="2024-11-18T11:41:00Z">
            <w:rPr>
              <w:color w:val="auto"/>
            </w:rPr>
          </w:rPrChange>
        </w:rPr>
        <w:t xml:space="preserve">In Accordance with </w:t>
      </w:r>
      <w:r w:rsidR="003C6529" w:rsidRPr="00646B9F">
        <w:rPr>
          <w:rFonts w:ascii="Poppins" w:hAnsi="Poppins"/>
          <w:color w:val="auto"/>
          <w:rPrChange w:id="2750" w:author="Stuart McLarnon (NESO)" w:date="2024-11-18T11:41:00Z">
            <w:rPr>
              <w:color w:val="auto"/>
            </w:rPr>
          </w:rPrChange>
        </w:rPr>
        <w:t>EU NCER</w:t>
      </w:r>
      <w:r w:rsidRPr="00646B9F">
        <w:rPr>
          <w:rFonts w:ascii="Poppins" w:hAnsi="Poppins"/>
          <w:color w:val="auto"/>
          <w:rPrChange w:id="2751" w:author="Stuart McLarnon (NESO)" w:date="2024-11-18T11:41:00Z">
            <w:rPr>
              <w:color w:val="auto"/>
            </w:rPr>
          </w:rPrChange>
        </w:rPr>
        <w:t xml:space="preserve"> Article 18</w:t>
      </w:r>
      <w:r w:rsidR="000E4135" w:rsidRPr="00646B9F">
        <w:rPr>
          <w:rFonts w:ascii="Poppins" w:hAnsi="Poppins"/>
          <w:color w:val="auto"/>
          <w:rPrChange w:id="2752" w:author="Stuart McLarnon (NESO)" w:date="2024-11-18T11:41:00Z">
            <w:rPr>
              <w:color w:val="auto"/>
            </w:rPr>
          </w:rPrChange>
        </w:rPr>
        <w:t>:</w:t>
      </w:r>
    </w:p>
    <w:p w14:paraId="445AF770" w14:textId="6B5B81CD" w:rsidR="004C75DE" w:rsidRPr="00646B9F" w:rsidRDefault="00E0402A" w:rsidP="000E4135">
      <w:pPr>
        <w:ind w:left="720" w:hanging="720"/>
        <w:jc w:val="both"/>
        <w:rPr>
          <w:rFonts w:ascii="Poppins" w:hAnsi="Poppins"/>
          <w:color w:val="auto"/>
          <w:rPrChange w:id="2753" w:author="Stuart McLarnon (NESO)" w:date="2024-11-18T11:41:00Z">
            <w:rPr/>
          </w:rPrChange>
        </w:rPr>
      </w:pPr>
      <w:r w:rsidRPr="00646B9F">
        <w:rPr>
          <w:rFonts w:ascii="Poppins" w:hAnsi="Poppins"/>
          <w:color w:val="auto"/>
          <w:rPrChange w:id="2754" w:author="Stuart McLarnon (NESO)" w:date="2024-11-18T11:41:00Z">
            <w:rPr/>
          </w:rPrChange>
        </w:rPr>
        <w:t>5</w:t>
      </w:r>
      <w:r w:rsidR="000226A1" w:rsidRPr="00646B9F">
        <w:rPr>
          <w:rFonts w:ascii="Poppins" w:hAnsi="Poppins"/>
          <w:color w:val="auto"/>
          <w:rPrChange w:id="2755" w:author="Stuart McLarnon (NESO)" w:date="2024-11-18T11:41:00Z">
            <w:rPr/>
          </w:rPrChange>
        </w:rPr>
        <w:t>.3.1</w:t>
      </w:r>
      <w:r w:rsidR="000226A1" w:rsidRPr="00646B9F">
        <w:rPr>
          <w:rFonts w:ascii="Poppins" w:hAnsi="Poppins"/>
          <w:color w:val="auto"/>
          <w:rPrChange w:id="2756" w:author="Stuart McLarnon (NESO)" w:date="2024-11-18T11:41:00Z">
            <w:rPr/>
          </w:rPrChange>
        </w:rPr>
        <w:tab/>
      </w:r>
      <w:r w:rsidR="000226A1" w:rsidRPr="00646B9F">
        <w:rPr>
          <w:rFonts w:ascii="Poppins" w:hAnsi="Poppins"/>
          <w:color w:val="auto"/>
          <w:rPrChange w:id="2757" w:author="Stuart McLarnon (NESO)" w:date="2024-11-18T11:41:00Z">
            <w:rPr>
              <w:color w:val="auto"/>
            </w:rPr>
          </w:rPrChange>
        </w:rPr>
        <w:t xml:space="preserve">Following a demand disconnection event, </w:t>
      </w:r>
      <w:r w:rsidR="007C3A9A" w:rsidRPr="00646B9F">
        <w:rPr>
          <w:rFonts w:ascii="Poppins" w:hAnsi="Poppins"/>
          <w:color w:val="auto"/>
          <w:rPrChange w:id="2758" w:author="Stuart McLarnon (NESO)" w:date="2024-11-18T11:41:00Z">
            <w:rPr>
              <w:color w:val="auto"/>
            </w:rPr>
          </w:rPrChange>
        </w:rPr>
        <w:t>Network Operators</w:t>
      </w:r>
      <w:r w:rsidR="000226A1" w:rsidRPr="00646B9F">
        <w:rPr>
          <w:rFonts w:ascii="Poppins" w:hAnsi="Poppins"/>
          <w:color w:val="auto"/>
          <w:rPrChange w:id="2759" w:author="Stuart McLarnon (NESO)" w:date="2024-11-18T11:41:00Z">
            <w:rPr>
              <w:color w:val="auto"/>
            </w:rPr>
          </w:rPrChange>
        </w:rPr>
        <w:t xml:space="preserve"> and/or transmission-connected demand customers can reconnect demand only on instruction from</w:t>
      </w:r>
      <w:r w:rsidR="00907110" w:rsidRPr="00646B9F">
        <w:rPr>
          <w:rFonts w:ascii="Poppins" w:hAnsi="Poppins"/>
          <w:color w:val="auto"/>
          <w:rPrChange w:id="2760" w:author="Stuart McLarnon (NESO)" w:date="2024-11-18T11:41:00Z">
            <w:rPr>
              <w:color w:val="auto"/>
            </w:rPr>
          </w:rPrChange>
        </w:rPr>
        <w:t xml:space="preserve"> </w:t>
      </w:r>
      <w:del w:id="2761" w:author="Stuart McLarnon (NESO)" w:date="2024-11-18T11:41:00Z">
        <w:r w:rsidR="003C6529" w:rsidRPr="00D908B3">
          <w:rPr>
            <w:color w:val="auto"/>
          </w:rPr>
          <w:delText>NGESO</w:delText>
        </w:r>
      </w:del>
      <w:ins w:id="2762" w:author="Stuart McLarnon (NESO)" w:date="2024-11-18T11:41:00Z">
        <w:r w:rsidR="007B4960">
          <w:rPr>
            <w:rFonts w:ascii="Poppins" w:hAnsi="Poppins" w:cs="Poppins"/>
            <w:color w:val="auto"/>
          </w:rPr>
          <w:t>NESO</w:t>
        </w:r>
      </w:ins>
      <w:r w:rsidR="000226A1" w:rsidRPr="00646B9F">
        <w:rPr>
          <w:rFonts w:ascii="Poppins" w:hAnsi="Poppins"/>
          <w:color w:val="auto"/>
          <w:rPrChange w:id="2763" w:author="Stuart McLarnon (NESO)" w:date="2024-11-18T11:41:00Z">
            <w:rPr>
              <w:color w:val="auto"/>
            </w:rPr>
          </w:rPrChange>
        </w:rPr>
        <w:t xml:space="preserve"> in accordance with </w:t>
      </w:r>
      <w:r w:rsidR="00B6672E">
        <w:rPr>
          <w:rFonts w:ascii="Poppins" w:hAnsi="Poppins"/>
          <w:i/>
          <w:color w:val="auto"/>
          <w:rPrChange w:id="2764" w:author="Stuart McLarnon (NESO)" w:date="2024-11-18T11:41:00Z">
            <w:rPr>
              <w:i/>
              <w:color w:val="auto"/>
            </w:rPr>
          </w:rPrChange>
        </w:rPr>
        <w:t>Grid Code</w:t>
      </w:r>
      <w:r w:rsidR="000226A1" w:rsidRPr="00646B9F">
        <w:rPr>
          <w:rFonts w:ascii="Poppins" w:hAnsi="Poppins"/>
          <w:i/>
          <w:color w:val="auto"/>
          <w:rPrChange w:id="2765" w:author="Stuart McLarnon (NESO)" w:date="2024-11-18T11:41:00Z">
            <w:rPr>
              <w:i/>
              <w:color w:val="auto"/>
            </w:rPr>
          </w:rPrChange>
        </w:rPr>
        <w:t xml:space="preserve"> OC6</w:t>
      </w:r>
      <w:r w:rsidR="000226A1" w:rsidRPr="00646B9F">
        <w:rPr>
          <w:rFonts w:ascii="Poppins" w:hAnsi="Poppins"/>
          <w:color w:val="auto"/>
          <w:rPrChange w:id="2766" w:author="Stuart McLarnon (NESO)" w:date="2024-11-18T11:41:00Z">
            <w:rPr>
              <w:color w:val="auto"/>
            </w:rPr>
          </w:rPrChange>
        </w:rPr>
        <w:t>.</w:t>
      </w:r>
    </w:p>
    <w:p w14:paraId="70D358BA" w14:textId="1D813E5B" w:rsidR="000226A1" w:rsidRPr="00D70D71" w:rsidRDefault="000226A1" w:rsidP="00D81794">
      <w:pPr>
        <w:pStyle w:val="Heading2"/>
        <w:rPr>
          <w:rFonts w:ascii="Poppins Medium" w:hAnsi="Poppins Medium"/>
          <w:color w:val="3F0731"/>
          <w:sz w:val="32"/>
          <w:rPrChange w:id="2767" w:author="Stuart McLarnon (NESO)" w:date="2024-11-18T11:41:00Z">
            <w:rPr/>
          </w:rPrChange>
        </w:rPr>
      </w:pPr>
      <w:bookmarkStart w:id="2768" w:name="_Toc532811323"/>
      <w:bookmarkStart w:id="2769" w:name="_Toc16863244"/>
      <w:bookmarkStart w:id="2770" w:name="_Toc128731909"/>
      <w:bookmarkStart w:id="2771" w:name="_Toc188439578"/>
      <w:r w:rsidRPr="00D70D71">
        <w:rPr>
          <w:rFonts w:ascii="Poppins Medium" w:hAnsi="Poppins Medium"/>
          <w:color w:val="3F0731"/>
          <w:sz w:val="32"/>
          <w:rPrChange w:id="2772" w:author="Stuart McLarnon (NESO)" w:date="2024-11-18T11:41:00Z">
            <w:rPr/>
          </w:rPrChange>
        </w:rPr>
        <w:t>Voltage Deviation Management Procedure</w:t>
      </w:r>
      <w:bookmarkEnd w:id="2768"/>
      <w:bookmarkEnd w:id="2769"/>
      <w:bookmarkEnd w:id="2770"/>
      <w:bookmarkEnd w:id="2771"/>
    </w:p>
    <w:p w14:paraId="50F42E04" w14:textId="5867EDAC" w:rsidR="000226A1" w:rsidRPr="00646B9F" w:rsidRDefault="000226A1" w:rsidP="000E4135">
      <w:pPr>
        <w:ind w:firstLine="720"/>
        <w:rPr>
          <w:rFonts w:ascii="Poppins" w:hAnsi="Poppins"/>
          <w:color w:val="auto"/>
          <w:rPrChange w:id="2773" w:author="Stuart McLarnon (NESO)" w:date="2024-11-18T11:41:00Z">
            <w:rPr/>
          </w:rPrChange>
        </w:rPr>
      </w:pPr>
      <w:r w:rsidRPr="00646B9F">
        <w:rPr>
          <w:rFonts w:ascii="Poppins" w:hAnsi="Poppins"/>
          <w:color w:val="auto"/>
          <w:rPrChange w:id="2774" w:author="Stuart McLarnon (NESO)" w:date="2024-11-18T11:41:00Z">
            <w:rPr>
              <w:color w:val="auto"/>
            </w:rPr>
          </w:rPrChange>
        </w:rPr>
        <w:t xml:space="preserve">In Accordance with </w:t>
      </w:r>
      <w:r w:rsidR="003C6529" w:rsidRPr="00646B9F">
        <w:rPr>
          <w:rFonts w:ascii="Poppins" w:hAnsi="Poppins"/>
          <w:color w:val="auto"/>
          <w:rPrChange w:id="2775" w:author="Stuart McLarnon (NESO)" w:date="2024-11-18T11:41:00Z">
            <w:rPr>
              <w:color w:val="auto"/>
            </w:rPr>
          </w:rPrChange>
        </w:rPr>
        <w:t>EU NCER</w:t>
      </w:r>
      <w:r w:rsidRPr="00646B9F">
        <w:rPr>
          <w:rFonts w:ascii="Poppins" w:hAnsi="Poppins"/>
          <w:color w:val="auto"/>
          <w:rPrChange w:id="2776" w:author="Stuart McLarnon (NESO)" w:date="2024-11-18T11:41:00Z">
            <w:rPr>
              <w:color w:val="auto"/>
            </w:rPr>
          </w:rPrChange>
        </w:rPr>
        <w:t xml:space="preserve"> Article 19</w:t>
      </w:r>
      <w:r w:rsidR="000E4135" w:rsidRPr="00646B9F">
        <w:rPr>
          <w:rFonts w:ascii="Poppins" w:hAnsi="Poppins"/>
          <w:color w:val="auto"/>
          <w:rPrChange w:id="2777" w:author="Stuart McLarnon (NESO)" w:date="2024-11-18T11:41:00Z">
            <w:rPr>
              <w:color w:val="auto"/>
            </w:rPr>
          </w:rPrChange>
        </w:rPr>
        <w:t>:</w:t>
      </w:r>
    </w:p>
    <w:p w14:paraId="183ED6F4" w14:textId="308F8A4A" w:rsidR="000226A1" w:rsidRPr="00646B9F" w:rsidRDefault="00E0402A" w:rsidP="000226A1">
      <w:pPr>
        <w:ind w:left="720" w:hanging="720"/>
        <w:jc w:val="both"/>
        <w:rPr>
          <w:rFonts w:ascii="Poppins" w:hAnsi="Poppins"/>
          <w:color w:val="auto"/>
          <w:rPrChange w:id="2778" w:author="Stuart McLarnon (NESO)" w:date="2024-11-18T11:41:00Z">
            <w:rPr/>
          </w:rPrChange>
        </w:rPr>
      </w:pPr>
      <w:r w:rsidRPr="00646B9F">
        <w:rPr>
          <w:rFonts w:ascii="Poppins" w:hAnsi="Poppins"/>
          <w:color w:val="auto"/>
          <w:rPrChange w:id="2779" w:author="Stuart McLarnon (NESO)" w:date="2024-11-18T11:41:00Z">
            <w:rPr>
              <w:color w:val="auto"/>
            </w:rPr>
          </w:rPrChange>
        </w:rPr>
        <w:lastRenderedPageBreak/>
        <w:t>5</w:t>
      </w:r>
      <w:r w:rsidR="000226A1" w:rsidRPr="00646B9F">
        <w:rPr>
          <w:rFonts w:ascii="Poppins" w:hAnsi="Poppins"/>
          <w:color w:val="auto"/>
          <w:rPrChange w:id="2780" w:author="Stuart McLarnon (NESO)" w:date="2024-11-18T11:41:00Z">
            <w:rPr>
              <w:color w:val="auto"/>
            </w:rPr>
          </w:rPrChange>
        </w:rPr>
        <w:t>.4.1</w:t>
      </w:r>
      <w:r w:rsidR="000226A1" w:rsidRPr="00646B9F">
        <w:rPr>
          <w:rFonts w:ascii="Poppins" w:hAnsi="Poppins"/>
          <w:color w:val="auto"/>
          <w:rPrChange w:id="2781" w:author="Stuart McLarnon (NESO)" w:date="2024-11-18T11:41:00Z">
            <w:rPr>
              <w:color w:val="auto"/>
            </w:rPr>
          </w:rPrChange>
        </w:rPr>
        <w:tab/>
      </w:r>
      <w:del w:id="2782" w:author="Stuart McLarnon (NESO)" w:date="2024-11-18T11:41:00Z">
        <w:r w:rsidR="003C6529" w:rsidRPr="00D908B3">
          <w:rPr>
            <w:color w:val="auto"/>
          </w:rPr>
          <w:delText>NGESO</w:delText>
        </w:r>
      </w:del>
      <w:ins w:id="2783" w:author="Stuart McLarnon (NESO)" w:date="2024-11-18T11:41:00Z">
        <w:r w:rsidR="007B4960">
          <w:rPr>
            <w:rFonts w:ascii="Poppins" w:hAnsi="Poppins" w:cs="Poppins"/>
            <w:color w:val="auto"/>
          </w:rPr>
          <w:t>NESO</w:t>
        </w:r>
      </w:ins>
      <w:r w:rsidR="000226A1" w:rsidRPr="00646B9F">
        <w:rPr>
          <w:rFonts w:ascii="Poppins" w:hAnsi="Poppins"/>
          <w:color w:val="auto"/>
          <w:rPrChange w:id="2784" w:author="Stuart McLarnon (NESO)" w:date="2024-11-18T11:41:00Z">
            <w:rPr>
              <w:color w:val="auto"/>
            </w:rPr>
          </w:rPrChange>
        </w:rPr>
        <w:t xml:space="preserve"> is obliged to plan and operate the National Electricity Transmission System within the voltage limits defined in the System Operations Guideline Article 27 and Annex II</w:t>
      </w:r>
      <w:r w:rsidR="000226A1" w:rsidRPr="00646B9F">
        <w:rPr>
          <w:rFonts w:ascii="Poppins" w:hAnsi="Poppins"/>
          <w:i/>
          <w:color w:val="auto"/>
          <w:rPrChange w:id="2785" w:author="Stuart McLarnon (NESO)" w:date="2024-11-18T11:41:00Z">
            <w:rPr>
              <w:i/>
              <w:color w:val="auto"/>
            </w:rPr>
          </w:rPrChange>
        </w:rPr>
        <w:t xml:space="preserve"> and </w:t>
      </w:r>
      <w:r w:rsidR="007C3A9A" w:rsidRPr="00646B9F">
        <w:rPr>
          <w:rFonts w:ascii="Poppins" w:hAnsi="Poppins"/>
          <w:i/>
          <w:color w:val="auto"/>
          <w:rPrChange w:id="2786" w:author="Stuart McLarnon (NESO)" w:date="2024-11-18T11:41:00Z">
            <w:rPr>
              <w:i/>
              <w:color w:val="auto"/>
            </w:rPr>
          </w:rPrChange>
        </w:rPr>
        <w:t xml:space="preserve">the National Electricity Transmission System </w:t>
      </w:r>
      <w:r w:rsidR="000226A1" w:rsidRPr="00646B9F">
        <w:rPr>
          <w:rFonts w:ascii="Poppins" w:hAnsi="Poppins"/>
          <w:i/>
          <w:color w:val="auto"/>
          <w:rPrChange w:id="2787" w:author="Stuart McLarnon (NESO)" w:date="2024-11-18T11:41:00Z">
            <w:rPr>
              <w:i/>
              <w:color w:val="auto"/>
            </w:rPr>
          </w:rPrChange>
        </w:rPr>
        <w:t>Security and Quality of Supply Standard</w:t>
      </w:r>
      <w:r w:rsidR="000226A1" w:rsidRPr="00646B9F">
        <w:rPr>
          <w:rFonts w:ascii="Poppins" w:hAnsi="Poppins"/>
          <w:color w:val="auto"/>
          <w:rPrChange w:id="2788" w:author="Stuart McLarnon (NESO)" w:date="2024-11-18T11:41:00Z">
            <w:rPr>
              <w:color w:val="auto"/>
            </w:rPr>
          </w:rPrChange>
        </w:rPr>
        <w:t xml:space="preserve"> (</w:t>
      </w:r>
      <w:r w:rsidR="007C3A9A" w:rsidRPr="00646B9F">
        <w:rPr>
          <w:rFonts w:ascii="Poppins" w:hAnsi="Poppins"/>
          <w:i/>
          <w:color w:val="auto"/>
          <w:rPrChange w:id="2789" w:author="Stuart McLarnon (NESO)" w:date="2024-11-18T11:41:00Z">
            <w:rPr>
              <w:i/>
              <w:color w:val="auto"/>
            </w:rPr>
          </w:rPrChange>
        </w:rPr>
        <w:t>NETS</w:t>
      </w:r>
      <w:r w:rsidR="007C3A9A" w:rsidRPr="00646B9F">
        <w:rPr>
          <w:rFonts w:ascii="Poppins" w:hAnsi="Poppins"/>
          <w:color w:val="auto"/>
          <w:rPrChange w:id="2790" w:author="Stuart McLarnon (NESO)" w:date="2024-11-18T11:41:00Z">
            <w:rPr>
              <w:color w:val="auto"/>
            </w:rPr>
          </w:rPrChange>
        </w:rPr>
        <w:t xml:space="preserve"> </w:t>
      </w:r>
      <w:r w:rsidR="000226A1" w:rsidRPr="00646B9F">
        <w:rPr>
          <w:rFonts w:ascii="Poppins" w:hAnsi="Poppins"/>
          <w:i/>
          <w:color w:val="auto"/>
          <w:rPrChange w:id="2791" w:author="Stuart McLarnon (NESO)" w:date="2024-11-18T11:41:00Z">
            <w:rPr>
              <w:i/>
              <w:color w:val="auto"/>
            </w:rPr>
          </w:rPrChange>
        </w:rPr>
        <w:t>SQSS</w:t>
      </w:r>
      <w:r w:rsidR="000226A1" w:rsidRPr="00646B9F">
        <w:rPr>
          <w:rFonts w:ascii="Poppins" w:hAnsi="Poppins"/>
          <w:color w:val="auto"/>
          <w:rPrChange w:id="2792" w:author="Stuart McLarnon (NESO)" w:date="2024-11-18T11:41:00Z">
            <w:rPr>
              <w:color w:val="auto"/>
            </w:rPr>
          </w:rPrChange>
        </w:rPr>
        <w:t>) at connection points.  This is achieved by maintaining dynamic reactive power reserves, held on generati</w:t>
      </w:r>
      <w:r w:rsidR="007C3A9A" w:rsidRPr="00646B9F">
        <w:rPr>
          <w:rFonts w:ascii="Poppins" w:hAnsi="Poppins"/>
          <w:color w:val="auto"/>
          <w:rPrChange w:id="2793" w:author="Stuart McLarnon (NESO)" w:date="2024-11-18T11:41:00Z">
            <w:rPr>
              <w:color w:val="auto"/>
            </w:rPr>
          </w:rPrChange>
        </w:rPr>
        <w:t>ng</w:t>
      </w:r>
      <w:r w:rsidR="000226A1" w:rsidRPr="00646B9F">
        <w:rPr>
          <w:rFonts w:ascii="Poppins" w:hAnsi="Poppins"/>
          <w:color w:val="auto"/>
          <w:rPrChange w:id="2794" w:author="Stuart McLarnon (NESO)" w:date="2024-11-18T11:41:00Z">
            <w:rPr>
              <w:color w:val="auto"/>
            </w:rPr>
          </w:rPrChange>
        </w:rPr>
        <w:t xml:space="preserve"> plant and reactive compensation equipment, to control pre and post fault voltage levels.</w:t>
      </w:r>
    </w:p>
    <w:p w14:paraId="62F5CF7C" w14:textId="4E7955DE" w:rsidR="000226A1" w:rsidRPr="00646B9F" w:rsidRDefault="00E0402A" w:rsidP="000226A1">
      <w:pPr>
        <w:ind w:left="720" w:hanging="720"/>
        <w:jc w:val="both"/>
        <w:rPr>
          <w:rFonts w:ascii="Poppins" w:hAnsi="Poppins"/>
          <w:color w:val="auto"/>
          <w:rPrChange w:id="2795" w:author="Stuart McLarnon (NESO)" w:date="2024-11-18T11:41:00Z">
            <w:rPr/>
          </w:rPrChange>
        </w:rPr>
      </w:pPr>
      <w:r w:rsidRPr="00646B9F">
        <w:rPr>
          <w:rFonts w:ascii="Poppins" w:hAnsi="Poppins"/>
          <w:color w:val="auto"/>
          <w:rPrChange w:id="2796" w:author="Stuart McLarnon (NESO)" w:date="2024-11-18T11:41:00Z">
            <w:rPr/>
          </w:rPrChange>
        </w:rPr>
        <w:t>5</w:t>
      </w:r>
      <w:r w:rsidR="000226A1" w:rsidRPr="00646B9F">
        <w:rPr>
          <w:rFonts w:ascii="Poppins" w:hAnsi="Poppins"/>
          <w:color w:val="auto"/>
          <w:rPrChange w:id="2797" w:author="Stuart McLarnon (NESO)" w:date="2024-11-18T11:41:00Z">
            <w:rPr>
              <w:color w:val="auto"/>
            </w:rPr>
          </w:rPrChange>
        </w:rPr>
        <w:t>.4.2</w:t>
      </w:r>
      <w:r w:rsidR="000226A1" w:rsidRPr="00646B9F">
        <w:rPr>
          <w:rFonts w:ascii="Poppins" w:hAnsi="Poppins"/>
          <w:color w:val="auto"/>
          <w:rPrChange w:id="2798" w:author="Stuart McLarnon (NESO)" w:date="2024-11-18T11:41:00Z">
            <w:rPr>
              <w:color w:val="auto"/>
            </w:rPr>
          </w:rPrChange>
        </w:rPr>
        <w:tab/>
        <w:t>Voltage limits used for system design are more stringent than those used for operational planning, which in turn are more stringent than those allowed in operational timescales.  This reduces the risk of breaching voltage standards in operational timescales.</w:t>
      </w:r>
    </w:p>
    <w:p w14:paraId="0B25A496" w14:textId="0DB8F341" w:rsidR="000226A1" w:rsidRPr="00646B9F" w:rsidRDefault="00E0402A" w:rsidP="000226A1">
      <w:pPr>
        <w:ind w:left="720" w:hanging="720"/>
        <w:jc w:val="both"/>
        <w:rPr>
          <w:rFonts w:ascii="Poppins" w:hAnsi="Poppins"/>
          <w:color w:val="auto"/>
          <w:rPrChange w:id="2799" w:author="Stuart McLarnon (NESO)" w:date="2024-11-18T11:41:00Z">
            <w:rPr>
              <w:color w:val="auto"/>
            </w:rPr>
          </w:rPrChange>
        </w:rPr>
      </w:pPr>
      <w:r w:rsidRPr="00646B9F">
        <w:rPr>
          <w:rFonts w:ascii="Poppins" w:hAnsi="Poppins"/>
          <w:color w:val="auto"/>
          <w:rPrChange w:id="2800" w:author="Stuart McLarnon (NESO)" w:date="2024-11-18T11:41:00Z">
            <w:rPr>
              <w:color w:val="auto"/>
            </w:rPr>
          </w:rPrChange>
        </w:rPr>
        <w:t>5</w:t>
      </w:r>
      <w:r w:rsidR="000226A1" w:rsidRPr="00646B9F">
        <w:rPr>
          <w:rFonts w:ascii="Poppins" w:hAnsi="Poppins"/>
          <w:color w:val="auto"/>
          <w:rPrChange w:id="2801" w:author="Stuart McLarnon (NESO)" w:date="2024-11-18T11:41:00Z">
            <w:rPr>
              <w:color w:val="auto"/>
            </w:rPr>
          </w:rPrChange>
        </w:rPr>
        <w:t>.4.3</w:t>
      </w:r>
      <w:r w:rsidR="000226A1" w:rsidRPr="00646B9F">
        <w:rPr>
          <w:rFonts w:ascii="Poppins" w:hAnsi="Poppins"/>
          <w:color w:val="auto"/>
          <w:rPrChange w:id="2802" w:author="Stuart McLarnon (NESO)" w:date="2024-11-18T11:41:00Z">
            <w:rPr>
              <w:color w:val="auto"/>
            </w:rPr>
          </w:rPrChange>
        </w:rPr>
        <w:tab/>
        <w:t xml:space="preserve">Studies are undertaken by </w:t>
      </w:r>
      <w:del w:id="2803" w:author="Stuart McLarnon (NESO)" w:date="2024-11-18T11:41:00Z">
        <w:r w:rsidR="003C6529" w:rsidRPr="00D908B3">
          <w:rPr>
            <w:color w:val="auto"/>
          </w:rPr>
          <w:delText>NGESO</w:delText>
        </w:r>
      </w:del>
      <w:ins w:id="2804" w:author="Stuart McLarnon (NESO)" w:date="2024-11-18T11:41:00Z">
        <w:r w:rsidR="007B4960">
          <w:rPr>
            <w:rFonts w:ascii="Poppins" w:hAnsi="Poppins" w:cs="Poppins"/>
            <w:color w:val="auto"/>
          </w:rPr>
          <w:t>NESO</w:t>
        </w:r>
      </w:ins>
      <w:r w:rsidR="000226A1" w:rsidRPr="00646B9F">
        <w:rPr>
          <w:rFonts w:ascii="Poppins" w:hAnsi="Poppins"/>
          <w:color w:val="auto"/>
          <w:rPrChange w:id="2805" w:author="Stuart McLarnon (NESO)" w:date="2024-11-18T11:41:00Z">
            <w:rPr>
              <w:color w:val="auto"/>
            </w:rPr>
          </w:rPrChange>
        </w:rPr>
        <w:t xml:space="preserve"> using offline modelling of voltages pre-fault and following a list of credible contingencies from long-term planning down to 4 hours ahead.  These studies identify any potential breach of voltage standards so that remedial action can be taken pre-fault or planned for post fault implementation.  These studies are repeated following any significant change in system conditions.</w:t>
      </w:r>
    </w:p>
    <w:p w14:paraId="1829232C" w14:textId="0B58CB33" w:rsidR="000226A1" w:rsidRPr="00646B9F" w:rsidRDefault="00E0402A" w:rsidP="000226A1">
      <w:pPr>
        <w:ind w:left="720" w:hanging="720"/>
        <w:jc w:val="both"/>
        <w:rPr>
          <w:rFonts w:ascii="Poppins" w:hAnsi="Poppins"/>
          <w:color w:val="auto"/>
          <w:rPrChange w:id="2806" w:author="Stuart McLarnon (NESO)" w:date="2024-11-18T11:41:00Z">
            <w:rPr/>
          </w:rPrChange>
        </w:rPr>
      </w:pPr>
      <w:r w:rsidRPr="00646B9F">
        <w:rPr>
          <w:rFonts w:ascii="Poppins" w:hAnsi="Poppins"/>
          <w:color w:val="auto"/>
          <w:rPrChange w:id="2807" w:author="Stuart McLarnon (NESO)" w:date="2024-11-18T11:41:00Z">
            <w:rPr>
              <w:color w:val="auto"/>
            </w:rPr>
          </w:rPrChange>
        </w:rPr>
        <w:t>5</w:t>
      </w:r>
      <w:r w:rsidR="000226A1" w:rsidRPr="00646B9F">
        <w:rPr>
          <w:rFonts w:ascii="Poppins" w:hAnsi="Poppins"/>
          <w:color w:val="auto"/>
          <w:rPrChange w:id="2808" w:author="Stuart McLarnon (NESO)" w:date="2024-11-18T11:41:00Z">
            <w:rPr>
              <w:color w:val="auto"/>
            </w:rPr>
          </w:rPrChange>
        </w:rPr>
        <w:t>.4.4</w:t>
      </w:r>
      <w:r w:rsidR="000226A1" w:rsidRPr="00646B9F">
        <w:rPr>
          <w:rFonts w:ascii="Poppins" w:hAnsi="Poppins"/>
          <w:color w:val="auto"/>
          <w:rPrChange w:id="2809" w:author="Stuart McLarnon (NESO)" w:date="2024-11-18T11:41:00Z">
            <w:rPr>
              <w:color w:val="auto"/>
            </w:rPr>
          </w:rPrChange>
        </w:rPr>
        <w:tab/>
        <w:t xml:space="preserve">Emphasis is placed by </w:t>
      </w:r>
      <w:del w:id="2810" w:author="Stuart McLarnon (NESO)" w:date="2024-11-18T11:41:00Z">
        <w:r w:rsidR="003C6529" w:rsidRPr="00D908B3">
          <w:rPr>
            <w:color w:val="auto"/>
          </w:rPr>
          <w:delText>NGESO</w:delText>
        </w:r>
      </w:del>
      <w:ins w:id="2811" w:author="Stuart McLarnon (NESO)" w:date="2024-11-18T11:41:00Z">
        <w:r w:rsidR="007B4960">
          <w:rPr>
            <w:rFonts w:ascii="Poppins" w:hAnsi="Poppins" w:cs="Poppins"/>
            <w:color w:val="auto"/>
          </w:rPr>
          <w:t>NESO</w:t>
        </w:r>
      </w:ins>
      <w:r w:rsidR="000226A1" w:rsidRPr="00646B9F">
        <w:rPr>
          <w:rFonts w:ascii="Poppins" w:hAnsi="Poppins"/>
          <w:color w:val="auto"/>
          <w:rPrChange w:id="2812" w:author="Stuart McLarnon (NESO)" w:date="2024-11-18T11:41:00Z">
            <w:rPr>
              <w:color w:val="auto"/>
            </w:rPr>
          </w:rPrChange>
        </w:rPr>
        <w:t xml:space="preserve"> control engineers on the timely management of all aspects of voltage control with varying generation and demand patterns, including switching of Reactive Compensation Equipment, setting target voltages on Static </w:t>
      </w:r>
      <w:proofErr w:type="spellStart"/>
      <w:r w:rsidR="000226A1" w:rsidRPr="00646B9F">
        <w:rPr>
          <w:rFonts w:ascii="Poppins" w:hAnsi="Poppins"/>
          <w:color w:val="auto"/>
          <w:rPrChange w:id="2813" w:author="Stuart McLarnon (NESO)" w:date="2024-11-18T11:41:00Z">
            <w:rPr>
              <w:color w:val="auto"/>
            </w:rPr>
          </w:rPrChange>
        </w:rPr>
        <w:t>VAr</w:t>
      </w:r>
      <w:proofErr w:type="spellEnd"/>
      <w:r w:rsidR="000226A1" w:rsidRPr="00646B9F">
        <w:rPr>
          <w:rFonts w:ascii="Poppins" w:hAnsi="Poppins"/>
          <w:color w:val="auto"/>
          <w:rPrChange w:id="2814" w:author="Stuart McLarnon (NESO)" w:date="2024-11-18T11:41:00Z">
            <w:rPr>
              <w:color w:val="auto"/>
            </w:rPr>
          </w:rPrChange>
        </w:rPr>
        <w:t xml:space="preserve"> Compensators, switching out designated circuits and instructing generator plant to import/export reactive power, to achieve the required target voltage levels.</w:t>
      </w:r>
    </w:p>
    <w:p w14:paraId="0886B9F9" w14:textId="6406AC7B" w:rsidR="004C75DE" w:rsidRPr="00646B9F" w:rsidRDefault="00E0402A" w:rsidP="00D70D71">
      <w:pPr>
        <w:ind w:left="720" w:hanging="720"/>
        <w:jc w:val="both"/>
        <w:rPr>
          <w:rFonts w:ascii="Poppins" w:hAnsi="Poppins"/>
          <w:color w:val="auto"/>
          <w:rPrChange w:id="2815" w:author="Stuart McLarnon (NESO)" w:date="2024-11-18T11:41:00Z">
            <w:rPr>
              <w:color w:val="auto"/>
            </w:rPr>
          </w:rPrChange>
        </w:rPr>
      </w:pPr>
      <w:r w:rsidRPr="00646B9F">
        <w:rPr>
          <w:rFonts w:ascii="Poppins" w:hAnsi="Poppins"/>
          <w:color w:val="auto"/>
          <w:rPrChange w:id="2816" w:author="Stuart McLarnon (NESO)" w:date="2024-11-18T11:41:00Z">
            <w:rPr>
              <w:color w:val="auto"/>
            </w:rPr>
          </w:rPrChange>
        </w:rPr>
        <w:t>5</w:t>
      </w:r>
      <w:r w:rsidR="000226A1" w:rsidRPr="00646B9F">
        <w:rPr>
          <w:rFonts w:ascii="Poppins" w:hAnsi="Poppins"/>
          <w:color w:val="auto"/>
          <w:rPrChange w:id="2817" w:author="Stuart McLarnon (NESO)" w:date="2024-11-18T11:41:00Z">
            <w:rPr>
              <w:color w:val="auto"/>
            </w:rPr>
          </w:rPrChange>
        </w:rPr>
        <w:t>.4.5</w:t>
      </w:r>
      <w:r w:rsidR="000226A1" w:rsidRPr="00646B9F">
        <w:rPr>
          <w:rFonts w:ascii="Poppins" w:hAnsi="Poppins"/>
          <w:color w:val="auto"/>
          <w:rPrChange w:id="2818" w:author="Stuart McLarnon (NESO)" w:date="2024-11-18T11:41:00Z">
            <w:rPr>
              <w:color w:val="auto"/>
            </w:rPr>
          </w:rPrChange>
        </w:rPr>
        <w:tab/>
        <w:t>A real-time assessment tool monitors power system conditions and continually re-evaluates voltages following a list of credible contingencies so that action can be taken pre-fault to avoid post fault breach of voltage standards.</w:t>
      </w:r>
    </w:p>
    <w:p w14:paraId="68781B0C" w14:textId="77777777" w:rsidR="000226A1" w:rsidRPr="00D908B3" w:rsidRDefault="000226A1" w:rsidP="000226A1">
      <w:pPr>
        <w:jc w:val="both"/>
        <w:rPr>
          <w:del w:id="2819" w:author="Stuart McLarnon (NESO)" w:date="2024-11-18T11:41:00Z"/>
        </w:rPr>
      </w:pPr>
    </w:p>
    <w:p w14:paraId="62B28C0D" w14:textId="77777777" w:rsidR="004C75DE" w:rsidRPr="00D908B3" w:rsidRDefault="004C75DE" w:rsidP="000226A1">
      <w:pPr>
        <w:jc w:val="both"/>
        <w:rPr>
          <w:del w:id="2820" w:author="Stuart McLarnon (NESO)" w:date="2024-11-18T11:41:00Z"/>
        </w:rPr>
      </w:pPr>
    </w:p>
    <w:p w14:paraId="76B3AFC0" w14:textId="77777777" w:rsidR="004C75DE" w:rsidRPr="00D908B3" w:rsidRDefault="004C75DE" w:rsidP="000226A1">
      <w:pPr>
        <w:jc w:val="both"/>
        <w:rPr>
          <w:del w:id="2821" w:author="Stuart McLarnon (NESO)" w:date="2024-11-18T11:41:00Z"/>
        </w:rPr>
      </w:pPr>
    </w:p>
    <w:p w14:paraId="666A6191" w14:textId="77777777" w:rsidR="004C75DE" w:rsidRPr="00D908B3" w:rsidRDefault="004C75DE" w:rsidP="000226A1">
      <w:pPr>
        <w:jc w:val="both"/>
        <w:rPr>
          <w:del w:id="2822" w:author="Stuart McLarnon (NESO)" w:date="2024-11-18T11:41:00Z"/>
        </w:rPr>
      </w:pPr>
    </w:p>
    <w:p w14:paraId="1A2DEB98" w14:textId="77777777" w:rsidR="004C75DE" w:rsidRPr="00D908B3" w:rsidRDefault="004C75DE" w:rsidP="000226A1">
      <w:pPr>
        <w:jc w:val="both"/>
        <w:rPr>
          <w:del w:id="2823" w:author="Stuart McLarnon (NESO)" w:date="2024-11-18T11:41:00Z"/>
        </w:rPr>
      </w:pPr>
    </w:p>
    <w:p w14:paraId="6EB3D99E" w14:textId="77777777" w:rsidR="004C75DE" w:rsidRPr="00D908B3" w:rsidRDefault="004C75DE" w:rsidP="000226A1">
      <w:pPr>
        <w:jc w:val="both"/>
        <w:rPr>
          <w:del w:id="2824" w:author="Stuart McLarnon (NESO)" w:date="2024-11-18T11:41:00Z"/>
        </w:rPr>
      </w:pPr>
    </w:p>
    <w:p w14:paraId="04B07378" w14:textId="77777777" w:rsidR="004C75DE" w:rsidRPr="00D908B3" w:rsidRDefault="004C75DE" w:rsidP="000226A1">
      <w:pPr>
        <w:jc w:val="both"/>
        <w:rPr>
          <w:del w:id="2825" w:author="Stuart McLarnon (NESO)" w:date="2024-11-18T11:41:00Z"/>
        </w:rPr>
      </w:pPr>
    </w:p>
    <w:p w14:paraId="004A79D2" w14:textId="77777777" w:rsidR="004C75DE" w:rsidRPr="00D908B3" w:rsidRDefault="004C75DE" w:rsidP="000226A1">
      <w:pPr>
        <w:jc w:val="both"/>
        <w:rPr>
          <w:del w:id="2826" w:author="Stuart McLarnon (NESO)" w:date="2024-11-18T11:41:00Z"/>
        </w:rPr>
      </w:pPr>
    </w:p>
    <w:p w14:paraId="44301BBF" w14:textId="77777777" w:rsidR="004C75DE" w:rsidRPr="00D908B3" w:rsidRDefault="004C75DE" w:rsidP="000226A1">
      <w:pPr>
        <w:jc w:val="both"/>
        <w:rPr>
          <w:del w:id="2827" w:author="Stuart McLarnon (NESO)" w:date="2024-11-18T11:41:00Z"/>
        </w:rPr>
      </w:pPr>
    </w:p>
    <w:p w14:paraId="04A5398C" w14:textId="77777777" w:rsidR="004C75DE" w:rsidRPr="00D908B3" w:rsidRDefault="004C75DE" w:rsidP="000226A1">
      <w:pPr>
        <w:jc w:val="both"/>
        <w:rPr>
          <w:del w:id="2828" w:author="Stuart McLarnon (NESO)" w:date="2024-11-18T11:41:00Z"/>
        </w:rPr>
      </w:pPr>
    </w:p>
    <w:p w14:paraId="33992E38" w14:textId="519D527A" w:rsidR="000226A1" w:rsidRPr="00646B9F" w:rsidRDefault="00E0402A" w:rsidP="000226A1">
      <w:pPr>
        <w:ind w:left="720" w:hanging="720"/>
        <w:jc w:val="both"/>
        <w:rPr>
          <w:rFonts w:ascii="Poppins" w:hAnsi="Poppins"/>
          <w:color w:val="auto"/>
          <w:rPrChange w:id="2829" w:author="Stuart McLarnon (NESO)" w:date="2024-11-18T11:41:00Z">
            <w:rPr>
              <w:color w:val="auto"/>
            </w:rPr>
          </w:rPrChange>
        </w:rPr>
      </w:pPr>
      <w:r w:rsidRPr="00646B9F">
        <w:rPr>
          <w:rFonts w:ascii="Poppins" w:hAnsi="Poppins"/>
          <w:color w:val="auto"/>
          <w:rPrChange w:id="2830" w:author="Stuart McLarnon (NESO)" w:date="2024-11-18T11:41:00Z">
            <w:rPr>
              <w:color w:val="auto"/>
            </w:rPr>
          </w:rPrChange>
        </w:rPr>
        <w:t>5</w:t>
      </w:r>
      <w:r w:rsidR="000226A1" w:rsidRPr="00646B9F">
        <w:rPr>
          <w:rFonts w:ascii="Poppins" w:hAnsi="Poppins"/>
          <w:color w:val="auto"/>
          <w:rPrChange w:id="2831" w:author="Stuart McLarnon (NESO)" w:date="2024-11-18T11:41:00Z">
            <w:rPr>
              <w:color w:val="auto"/>
            </w:rPr>
          </w:rPrChange>
        </w:rPr>
        <w:t>.4.6</w:t>
      </w:r>
      <w:r w:rsidR="000226A1" w:rsidRPr="00646B9F">
        <w:rPr>
          <w:rFonts w:ascii="Poppins" w:hAnsi="Poppins"/>
          <w:color w:val="auto"/>
          <w:rPrChange w:id="2832" w:author="Stuart McLarnon (NESO)" w:date="2024-11-18T11:41:00Z">
            <w:rPr>
              <w:color w:val="auto"/>
            </w:rPr>
          </w:rPrChange>
        </w:rPr>
        <w:tab/>
        <w:t xml:space="preserve">In operational timescales, the following measures can be taken by </w:t>
      </w:r>
      <w:del w:id="2833" w:author="Stuart McLarnon (NESO)" w:date="2024-11-18T11:41:00Z">
        <w:r w:rsidR="003C6529" w:rsidRPr="00D908B3">
          <w:rPr>
            <w:color w:val="auto"/>
          </w:rPr>
          <w:delText>NGESO</w:delText>
        </w:r>
      </w:del>
      <w:ins w:id="2834" w:author="Stuart McLarnon (NESO)" w:date="2024-11-18T11:41:00Z">
        <w:r w:rsidR="007B4960">
          <w:rPr>
            <w:rFonts w:ascii="Poppins" w:hAnsi="Poppins" w:cs="Poppins"/>
            <w:color w:val="auto"/>
          </w:rPr>
          <w:t>NESO</w:t>
        </w:r>
      </w:ins>
      <w:r w:rsidR="000226A1" w:rsidRPr="00646B9F">
        <w:rPr>
          <w:rFonts w:ascii="Poppins" w:hAnsi="Poppins"/>
          <w:color w:val="auto"/>
          <w:rPrChange w:id="2835" w:author="Stuart McLarnon (NESO)" w:date="2024-11-18T11:41:00Z">
            <w:rPr>
              <w:color w:val="auto"/>
            </w:rPr>
          </w:rPrChange>
        </w:rPr>
        <w:t xml:space="preserve"> to maintain reactive power reserves: </w:t>
      </w:r>
    </w:p>
    <w:p w14:paraId="168EF87E" w14:textId="77777777" w:rsidR="000226A1" w:rsidRPr="00646B9F" w:rsidRDefault="000226A1" w:rsidP="00157370">
      <w:pPr>
        <w:pStyle w:val="ListParagraph"/>
        <w:numPr>
          <w:ilvl w:val="0"/>
          <w:numId w:val="29"/>
        </w:numPr>
        <w:tabs>
          <w:tab w:val="left" w:pos="567"/>
        </w:tabs>
        <w:spacing w:after="60" w:line="288" w:lineRule="auto"/>
        <w:ind w:hanging="731"/>
        <w:jc w:val="both"/>
        <w:rPr>
          <w:rFonts w:ascii="Poppins" w:hAnsi="Poppins"/>
          <w:color w:val="auto"/>
          <w:rPrChange w:id="2836" w:author="Stuart McLarnon (NESO)" w:date="2024-11-18T11:41:00Z">
            <w:rPr>
              <w:color w:val="auto"/>
            </w:rPr>
          </w:rPrChange>
        </w:rPr>
      </w:pPr>
      <w:r w:rsidRPr="00646B9F">
        <w:rPr>
          <w:rFonts w:ascii="Poppins" w:hAnsi="Poppins"/>
          <w:color w:val="auto"/>
          <w:rPrChange w:id="2837" w:author="Stuart McLarnon (NESO)" w:date="2024-11-18T11:41:00Z">
            <w:rPr>
              <w:color w:val="auto"/>
            </w:rPr>
          </w:rPrChange>
        </w:rPr>
        <w:t xml:space="preserve">Switching of Reactive Compensation </w:t>
      </w:r>
      <w:proofErr w:type="gramStart"/>
      <w:r w:rsidRPr="00646B9F">
        <w:rPr>
          <w:rFonts w:ascii="Poppins" w:hAnsi="Poppins"/>
          <w:color w:val="auto"/>
          <w:rPrChange w:id="2838" w:author="Stuart McLarnon (NESO)" w:date="2024-11-18T11:41:00Z">
            <w:rPr>
              <w:color w:val="auto"/>
            </w:rPr>
          </w:rPrChange>
        </w:rPr>
        <w:t>Equipment;</w:t>
      </w:r>
      <w:proofErr w:type="gramEnd"/>
    </w:p>
    <w:p w14:paraId="05DFC950" w14:textId="7DEDD0B5" w:rsidR="000226A1" w:rsidRPr="00646B9F" w:rsidRDefault="009D2C28" w:rsidP="00157370">
      <w:pPr>
        <w:pStyle w:val="ListParagraph"/>
        <w:numPr>
          <w:ilvl w:val="0"/>
          <w:numId w:val="29"/>
        </w:numPr>
        <w:tabs>
          <w:tab w:val="left" w:pos="567"/>
        </w:tabs>
        <w:spacing w:after="60" w:line="288" w:lineRule="auto"/>
        <w:ind w:hanging="731"/>
        <w:jc w:val="both"/>
        <w:rPr>
          <w:rFonts w:ascii="Poppins" w:hAnsi="Poppins"/>
          <w:color w:val="auto"/>
          <w:rPrChange w:id="2839" w:author="Stuart McLarnon (NESO)" w:date="2024-11-18T11:41:00Z">
            <w:rPr>
              <w:color w:val="auto"/>
            </w:rPr>
          </w:rPrChange>
        </w:rPr>
      </w:pPr>
      <w:r w:rsidRPr="00646B9F">
        <w:rPr>
          <w:rFonts w:ascii="Poppins" w:hAnsi="Poppins"/>
          <w:color w:val="auto"/>
          <w:rPrChange w:id="2840" w:author="Stuart McLarnon (NESO)" w:date="2024-11-18T11:41:00Z">
            <w:rPr>
              <w:color w:val="auto"/>
            </w:rPr>
          </w:rPrChange>
        </w:rPr>
        <w:t>Chan</w:t>
      </w:r>
      <w:r w:rsidR="004C0A2E" w:rsidRPr="00646B9F">
        <w:rPr>
          <w:rFonts w:ascii="Poppins" w:hAnsi="Poppins"/>
          <w:color w:val="auto"/>
          <w:rPrChange w:id="2841" w:author="Stuart McLarnon (NESO)" w:date="2024-11-18T11:41:00Z">
            <w:rPr>
              <w:color w:val="auto"/>
            </w:rPr>
          </w:rPrChange>
        </w:rPr>
        <w:t>ging the e</w:t>
      </w:r>
      <w:r w:rsidR="000226A1" w:rsidRPr="00646B9F">
        <w:rPr>
          <w:rFonts w:ascii="Poppins" w:hAnsi="Poppins"/>
          <w:color w:val="auto"/>
          <w:rPrChange w:id="2842" w:author="Stuart McLarnon (NESO)" w:date="2024-11-18T11:41:00Z">
            <w:rPr>
              <w:color w:val="auto"/>
            </w:rPr>
          </w:rPrChange>
        </w:rPr>
        <w:t xml:space="preserve">xcitation of synchronous machines by issuing reactive power instructions to </w:t>
      </w:r>
      <w:proofErr w:type="gramStart"/>
      <w:r w:rsidR="000226A1" w:rsidRPr="00646B9F">
        <w:rPr>
          <w:rFonts w:ascii="Poppins" w:hAnsi="Poppins"/>
          <w:color w:val="auto"/>
          <w:rPrChange w:id="2843" w:author="Stuart McLarnon (NESO)" w:date="2024-11-18T11:41:00Z">
            <w:rPr>
              <w:color w:val="auto"/>
            </w:rPr>
          </w:rPrChange>
        </w:rPr>
        <w:t>generators;</w:t>
      </w:r>
      <w:proofErr w:type="gramEnd"/>
    </w:p>
    <w:p w14:paraId="753AC17D" w14:textId="77777777" w:rsidR="000226A1" w:rsidRPr="00646B9F" w:rsidRDefault="000226A1" w:rsidP="00157370">
      <w:pPr>
        <w:pStyle w:val="ListParagraph"/>
        <w:numPr>
          <w:ilvl w:val="0"/>
          <w:numId w:val="29"/>
        </w:numPr>
        <w:tabs>
          <w:tab w:val="left" w:pos="567"/>
        </w:tabs>
        <w:spacing w:after="60" w:line="288" w:lineRule="auto"/>
        <w:ind w:hanging="731"/>
        <w:jc w:val="both"/>
        <w:rPr>
          <w:rFonts w:ascii="Poppins" w:hAnsi="Poppins"/>
          <w:color w:val="auto"/>
          <w:rPrChange w:id="2844" w:author="Stuart McLarnon (NESO)" w:date="2024-11-18T11:41:00Z">
            <w:rPr>
              <w:color w:val="auto"/>
            </w:rPr>
          </w:rPrChange>
        </w:rPr>
      </w:pPr>
      <w:r w:rsidRPr="00646B9F">
        <w:rPr>
          <w:rFonts w:ascii="Poppins" w:hAnsi="Poppins"/>
          <w:color w:val="auto"/>
          <w:rPrChange w:id="2845" w:author="Stuart McLarnon (NESO)" w:date="2024-11-18T11:41:00Z">
            <w:rPr>
              <w:color w:val="auto"/>
            </w:rPr>
          </w:rPrChange>
        </w:rPr>
        <w:t xml:space="preserve">Changing reactive power flow at customer interface points, including super grid transformer tap </w:t>
      </w:r>
      <w:proofErr w:type="gramStart"/>
      <w:r w:rsidRPr="00646B9F">
        <w:rPr>
          <w:rFonts w:ascii="Poppins" w:hAnsi="Poppins"/>
          <w:color w:val="auto"/>
          <w:rPrChange w:id="2846" w:author="Stuart McLarnon (NESO)" w:date="2024-11-18T11:41:00Z">
            <w:rPr>
              <w:color w:val="auto"/>
            </w:rPr>
          </w:rPrChange>
        </w:rPr>
        <w:t>changing;</w:t>
      </w:r>
      <w:proofErr w:type="gramEnd"/>
    </w:p>
    <w:p w14:paraId="6A1DBC2D" w14:textId="77777777" w:rsidR="000226A1" w:rsidRPr="00646B9F" w:rsidRDefault="000226A1" w:rsidP="00157370">
      <w:pPr>
        <w:pStyle w:val="ListParagraph"/>
        <w:numPr>
          <w:ilvl w:val="0"/>
          <w:numId w:val="29"/>
        </w:numPr>
        <w:tabs>
          <w:tab w:val="left" w:pos="567"/>
        </w:tabs>
        <w:spacing w:after="60" w:line="288" w:lineRule="auto"/>
        <w:ind w:hanging="731"/>
        <w:jc w:val="both"/>
        <w:rPr>
          <w:rFonts w:ascii="Poppins" w:hAnsi="Poppins"/>
          <w:color w:val="auto"/>
          <w:rPrChange w:id="2847" w:author="Stuart McLarnon (NESO)" w:date="2024-11-18T11:41:00Z">
            <w:rPr>
              <w:color w:val="auto"/>
            </w:rPr>
          </w:rPrChange>
        </w:rPr>
      </w:pPr>
      <w:r w:rsidRPr="00646B9F">
        <w:rPr>
          <w:rFonts w:ascii="Poppins" w:hAnsi="Poppins"/>
          <w:color w:val="auto"/>
          <w:rPrChange w:id="2848" w:author="Stuart McLarnon (NESO)" w:date="2024-11-18T11:41:00Z">
            <w:rPr>
              <w:color w:val="auto"/>
            </w:rPr>
          </w:rPrChange>
        </w:rPr>
        <w:t xml:space="preserve">Repositioning generating plant, including at part </w:t>
      </w:r>
      <w:proofErr w:type="gramStart"/>
      <w:r w:rsidRPr="00646B9F">
        <w:rPr>
          <w:rFonts w:ascii="Poppins" w:hAnsi="Poppins"/>
          <w:color w:val="auto"/>
          <w:rPrChange w:id="2849" w:author="Stuart McLarnon (NESO)" w:date="2024-11-18T11:41:00Z">
            <w:rPr>
              <w:color w:val="auto"/>
            </w:rPr>
          </w:rPrChange>
        </w:rPr>
        <w:t>load;</w:t>
      </w:r>
      <w:proofErr w:type="gramEnd"/>
    </w:p>
    <w:p w14:paraId="11C8F1D4" w14:textId="77777777" w:rsidR="000226A1" w:rsidRPr="00646B9F" w:rsidRDefault="000226A1" w:rsidP="00157370">
      <w:pPr>
        <w:pStyle w:val="ListParagraph"/>
        <w:numPr>
          <w:ilvl w:val="0"/>
          <w:numId w:val="29"/>
        </w:numPr>
        <w:tabs>
          <w:tab w:val="left" w:pos="567"/>
        </w:tabs>
        <w:spacing w:after="60" w:line="288" w:lineRule="auto"/>
        <w:ind w:hanging="731"/>
        <w:jc w:val="both"/>
        <w:rPr>
          <w:rFonts w:ascii="Poppins" w:hAnsi="Poppins"/>
          <w:color w:val="auto"/>
          <w:rPrChange w:id="2850" w:author="Stuart McLarnon (NESO)" w:date="2024-11-18T11:41:00Z">
            <w:rPr>
              <w:color w:val="auto"/>
            </w:rPr>
          </w:rPrChange>
        </w:rPr>
      </w:pPr>
      <w:r w:rsidRPr="00646B9F">
        <w:rPr>
          <w:rFonts w:ascii="Poppins" w:hAnsi="Poppins"/>
          <w:color w:val="auto"/>
          <w:rPrChange w:id="2851" w:author="Stuart McLarnon (NESO)" w:date="2024-11-18T11:41:00Z">
            <w:rPr>
              <w:color w:val="auto"/>
            </w:rPr>
          </w:rPrChange>
        </w:rPr>
        <w:lastRenderedPageBreak/>
        <w:t xml:space="preserve">Operation of gas turbines in synchronous compensation </w:t>
      </w:r>
      <w:proofErr w:type="gramStart"/>
      <w:r w:rsidRPr="00646B9F">
        <w:rPr>
          <w:rFonts w:ascii="Poppins" w:hAnsi="Poppins"/>
          <w:color w:val="auto"/>
          <w:rPrChange w:id="2852" w:author="Stuart McLarnon (NESO)" w:date="2024-11-18T11:41:00Z">
            <w:rPr>
              <w:color w:val="auto"/>
            </w:rPr>
          </w:rPrChange>
        </w:rPr>
        <w:t>mode;</w:t>
      </w:r>
      <w:proofErr w:type="gramEnd"/>
    </w:p>
    <w:p w14:paraId="64F1FF92" w14:textId="77777777" w:rsidR="000226A1" w:rsidRPr="00646B9F" w:rsidRDefault="000226A1" w:rsidP="00157370">
      <w:pPr>
        <w:pStyle w:val="ListParagraph"/>
        <w:numPr>
          <w:ilvl w:val="0"/>
          <w:numId w:val="29"/>
        </w:numPr>
        <w:tabs>
          <w:tab w:val="left" w:pos="567"/>
        </w:tabs>
        <w:spacing w:after="60" w:line="288" w:lineRule="auto"/>
        <w:ind w:hanging="731"/>
        <w:jc w:val="both"/>
        <w:rPr>
          <w:rFonts w:ascii="Poppins" w:hAnsi="Poppins"/>
          <w:color w:val="auto"/>
          <w:rPrChange w:id="2853" w:author="Stuart McLarnon (NESO)" w:date="2024-11-18T11:41:00Z">
            <w:rPr>
              <w:color w:val="auto"/>
            </w:rPr>
          </w:rPrChange>
        </w:rPr>
      </w:pPr>
      <w:r w:rsidRPr="00646B9F">
        <w:rPr>
          <w:rFonts w:ascii="Poppins" w:hAnsi="Poppins"/>
          <w:color w:val="auto"/>
          <w:rPrChange w:id="2854" w:author="Stuart McLarnon (NESO)" w:date="2024-11-18T11:41:00Z">
            <w:rPr>
              <w:color w:val="auto"/>
            </w:rPr>
          </w:rPrChange>
        </w:rPr>
        <w:t xml:space="preserve">Synchronising additional generation, including gas </w:t>
      </w:r>
      <w:proofErr w:type="gramStart"/>
      <w:r w:rsidRPr="00646B9F">
        <w:rPr>
          <w:rFonts w:ascii="Poppins" w:hAnsi="Poppins"/>
          <w:color w:val="auto"/>
          <w:rPrChange w:id="2855" w:author="Stuart McLarnon (NESO)" w:date="2024-11-18T11:41:00Z">
            <w:rPr>
              <w:color w:val="auto"/>
            </w:rPr>
          </w:rPrChange>
        </w:rPr>
        <w:t>turbines;</w:t>
      </w:r>
      <w:proofErr w:type="gramEnd"/>
    </w:p>
    <w:p w14:paraId="32E66EAA" w14:textId="77777777" w:rsidR="000226A1" w:rsidRPr="00646B9F" w:rsidRDefault="000226A1" w:rsidP="00157370">
      <w:pPr>
        <w:pStyle w:val="ListParagraph"/>
        <w:numPr>
          <w:ilvl w:val="0"/>
          <w:numId w:val="29"/>
        </w:numPr>
        <w:tabs>
          <w:tab w:val="left" w:pos="567"/>
        </w:tabs>
        <w:spacing w:after="60" w:line="288" w:lineRule="auto"/>
        <w:ind w:hanging="731"/>
        <w:jc w:val="both"/>
        <w:rPr>
          <w:rFonts w:ascii="Poppins" w:hAnsi="Poppins"/>
          <w:color w:val="auto"/>
          <w:rPrChange w:id="2856" w:author="Stuart McLarnon (NESO)" w:date="2024-11-18T11:41:00Z">
            <w:rPr>
              <w:color w:val="auto"/>
            </w:rPr>
          </w:rPrChange>
        </w:rPr>
      </w:pPr>
      <w:r w:rsidRPr="00646B9F">
        <w:rPr>
          <w:rFonts w:ascii="Poppins" w:hAnsi="Poppins"/>
          <w:color w:val="auto"/>
          <w:rPrChange w:id="2857" w:author="Stuart McLarnon (NESO)" w:date="2024-11-18T11:41:00Z">
            <w:rPr>
              <w:color w:val="auto"/>
            </w:rPr>
          </w:rPrChange>
        </w:rPr>
        <w:t xml:space="preserve">Switching out high reactive gain </w:t>
      </w:r>
      <w:proofErr w:type="gramStart"/>
      <w:r w:rsidRPr="00646B9F">
        <w:rPr>
          <w:rFonts w:ascii="Poppins" w:hAnsi="Poppins"/>
          <w:color w:val="auto"/>
          <w:rPrChange w:id="2858" w:author="Stuart McLarnon (NESO)" w:date="2024-11-18T11:41:00Z">
            <w:rPr>
              <w:color w:val="auto"/>
            </w:rPr>
          </w:rPrChange>
        </w:rPr>
        <w:t>circuits;</w:t>
      </w:r>
      <w:proofErr w:type="gramEnd"/>
    </w:p>
    <w:p w14:paraId="4D303571" w14:textId="77777777" w:rsidR="000226A1" w:rsidRPr="00646B9F" w:rsidRDefault="000226A1" w:rsidP="00157370">
      <w:pPr>
        <w:pStyle w:val="ListParagraph"/>
        <w:numPr>
          <w:ilvl w:val="0"/>
          <w:numId w:val="29"/>
        </w:numPr>
        <w:tabs>
          <w:tab w:val="left" w:pos="567"/>
        </w:tabs>
        <w:spacing w:after="60" w:line="288" w:lineRule="auto"/>
        <w:ind w:hanging="731"/>
        <w:jc w:val="both"/>
        <w:rPr>
          <w:rFonts w:ascii="Poppins" w:hAnsi="Poppins"/>
          <w:color w:val="auto"/>
          <w:rPrChange w:id="2859" w:author="Stuart McLarnon (NESO)" w:date="2024-11-18T11:41:00Z">
            <w:rPr>
              <w:color w:val="auto"/>
            </w:rPr>
          </w:rPrChange>
        </w:rPr>
      </w:pPr>
      <w:r w:rsidRPr="00646B9F">
        <w:rPr>
          <w:rFonts w:ascii="Poppins" w:hAnsi="Poppins"/>
          <w:color w:val="auto"/>
          <w:rPrChange w:id="2860" w:author="Stuart McLarnon (NESO)" w:date="2024-11-18T11:41:00Z">
            <w:rPr>
              <w:color w:val="auto"/>
            </w:rPr>
          </w:rPrChange>
        </w:rPr>
        <w:t xml:space="preserve">Simultaneous generator transformer </w:t>
      </w:r>
      <w:proofErr w:type="gramStart"/>
      <w:r w:rsidRPr="00646B9F">
        <w:rPr>
          <w:rFonts w:ascii="Poppins" w:hAnsi="Poppins"/>
          <w:color w:val="auto"/>
          <w:rPrChange w:id="2861" w:author="Stuart McLarnon (NESO)" w:date="2024-11-18T11:41:00Z">
            <w:rPr>
              <w:color w:val="auto"/>
            </w:rPr>
          </w:rPrChange>
        </w:rPr>
        <w:t>tap</w:t>
      </w:r>
      <w:proofErr w:type="gramEnd"/>
      <w:r w:rsidRPr="00646B9F">
        <w:rPr>
          <w:rFonts w:ascii="Poppins" w:hAnsi="Poppins"/>
          <w:color w:val="auto"/>
          <w:rPrChange w:id="2862" w:author="Stuart McLarnon (NESO)" w:date="2024-11-18T11:41:00Z">
            <w:rPr>
              <w:color w:val="auto"/>
            </w:rPr>
          </w:rPrChange>
        </w:rPr>
        <w:t xml:space="preserve"> changing;</w:t>
      </w:r>
    </w:p>
    <w:p w14:paraId="4D7F070B" w14:textId="276C9DAD" w:rsidR="000226A1" w:rsidRPr="00646B9F" w:rsidRDefault="004C0A2E" w:rsidP="00157370">
      <w:pPr>
        <w:pStyle w:val="ListParagraph"/>
        <w:numPr>
          <w:ilvl w:val="0"/>
          <w:numId w:val="29"/>
        </w:numPr>
        <w:tabs>
          <w:tab w:val="left" w:pos="567"/>
        </w:tabs>
        <w:spacing w:after="60" w:line="288" w:lineRule="auto"/>
        <w:ind w:hanging="731"/>
        <w:jc w:val="both"/>
        <w:rPr>
          <w:rFonts w:ascii="Poppins" w:hAnsi="Poppins"/>
          <w:color w:val="auto"/>
          <w:rPrChange w:id="2863" w:author="Stuart McLarnon (NESO)" w:date="2024-11-18T11:41:00Z">
            <w:rPr>
              <w:color w:val="auto"/>
            </w:rPr>
          </w:rPrChange>
        </w:rPr>
      </w:pPr>
      <w:r w:rsidRPr="00646B9F">
        <w:rPr>
          <w:rFonts w:ascii="Poppins" w:hAnsi="Poppins"/>
          <w:color w:val="auto"/>
          <w:rPrChange w:id="2864" w:author="Stuart McLarnon (NESO)" w:date="2024-11-18T11:41:00Z">
            <w:rPr>
              <w:color w:val="auto"/>
            </w:rPr>
          </w:rPrChange>
        </w:rPr>
        <w:t>Transferring d</w:t>
      </w:r>
      <w:r w:rsidR="000226A1" w:rsidRPr="00646B9F">
        <w:rPr>
          <w:rFonts w:ascii="Poppins" w:hAnsi="Poppins"/>
          <w:color w:val="auto"/>
          <w:rPrChange w:id="2865" w:author="Stuart McLarnon (NESO)" w:date="2024-11-18T11:41:00Z">
            <w:rPr>
              <w:color w:val="auto"/>
            </w:rPr>
          </w:rPrChange>
        </w:rPr>
        <w:t xml:space="preserve">emand out of a group to mitigate local </w:t>
      </w:r>
      <w:proofErr w:type="gramStart"/>
      <w:r w:rsidR="000226A1" w:rsidRPr="00646B9F">
        <w:rPr>
          <w:rFonts w:ascii="Poppins" w:hAnsi="Poppins"/>
          <w:color w:val="auto"/>
          <w:rPrChange w:id="2866" w:author="Stuart McLarnon (NESO)" w:date="2024-11-18T11:41:00Z">
            <w:rPr>
              <w:color w:val="auto"/>
            </w:rPr>
          </w:rPrChange>
        </w:rPr>
        <w:t>issues;</w:t>
      </w:r>
      <w:proofErr w:type="gramEnd"/>
    </w:p>
    <w:p w14:paraId="1D3E066B" w14:textId="77777777" w:rsidR="000226A1" w:rsidRPr="00646B9F" w:rsidRDefault="000226A1" w:rsidP="00157370">
      <w:pPr>
        <w:pStyle w:val="ListParagraph"/>
        <w:numPr>
          <w:ilvl w:val="0"/>
          <w:numId w:val="29"/>
        </w:numPr>
        <w:tabs>
          <w:tab w:val="left" w:pos="567"/>
        </w:tabs>
        <w:spacing w:after="60" w:line="288" w:lineRule="auto"/>
        <w:ind w:hanging="731"/>
        <w:jc w:val="both"/>
        <w:rPr>
          <w:rFonts w:ascii="Poppins" w:hAnsi="Poppins"/>
          <w:color w:val="auto"/>
          <w:rPrChange w:id="2867" w:author="Stuart McLarnon (NESO)" w:date="2024-11-18T11:41:00Z">
            <w:rPr>
              <w:color w:val="auto"/>
            </w:rPr>
          </w:rPrChange>
        </w:rPr>
      </w:pPr>
      <w:r w:rsidRPr="00646B9F">
        <w:rPr>
          <w:rFonts w:ascii="Poppins" w:hAnsi="Poppins"/>
          <w:color w:val="auto"/>
          <w:rPrChange w:id="2868" w:author="Stuart McLarnon (NESO)" w:date="2024-11-18T11:41:00Z">
            <w:rPr>
              <w:color w:val="auto"/>
            </w:rPr>
          </w:rPrChange>
        </w:rPr>
        <w:t xml:space="preserve">Restoration of circuit </w:t>
      </w:r>
      <w:proofErr w:type="gramStart"/>
      <w:r w:rsidRPr="00646B9F">
        <w:rPr>
          <w:rFonts w:ascii="Poppins" w:hAnsi="Poppins"/>
          <w:color w:val="auto"/>
          <w:rPrChange w:id="2869" w:author="Stuart McLarnon (NESO)" w:date="2024-11-18T11:41:00Z">
            <w:rPr>
              <w:color w:val="auto"/>
            </w:rPr>
          </w:rPrChange>
        </w:rPr>
        <w:t>outages;</w:t>
      </w:r>
      <w:proofErr w:type="gramEnd"/>
    </w:p>
    <w:p w14:paraId="6F88ED0B" w14:textId="77777777" w:rsidR="000226A1" w:rsidRPr="00646B9F" w:rsidRDefault="000226A1" w:rsidP="00157370">
      <w:pPr>
        <w:pStyle w:val="ListParagraph"/>
        <w:numPr>
          <w:ilvl w:val="0"/>
          <w:numId w:val="29"/>
        </w:numPr>
        <w:tabs>
          <w:tab w:val="left" w:pos="567"/>
        </w:tabs>
        <w:spacing w:after="60" w:line="288" w:lineRule="auto"/>
        <w:ind w:hanging="731"/>
        <w:jc w:val="both"/>
        <w:rPr>
          <w:rFonts w:ascii="Poppins" w:hAnsi="Poppins"/>
          <w:color w:val="auto"/>
          <w:rPrChange w:id="2870" w:author="Stuart McLarnon (NESO)" w:date="2024-11-18T11:41:00Z">
            <w:rPr>
              <w:color w:val="auto"/>
            </w:rPr>
          </w:rPrChange>
        </w:rPr>
      </w:pPr>
      <w:r w:rsidRPr="00646B9F">
        <w:rPr>
          <w:rFonts w:ascii="Poppins" w:hAnsi="Poppins"/>
          <w:color w:val="auto"/>
          <w:rPrChange w:id="2871" w:author="Stuart McLarnon (NESO)" w:date="2024-11-18T11:41:00Z">
            <w:rPr>
              <w:color w:val="auto"/>
            </w:rPr>
          </w:rPrChange>
        </w:rPr>
        <w:t xml:space="preserve">Pre-fault demand reduction </w:t>
      </w:r>
      <w:proofErr w:type="gramStart"/>
      <w:r w:rsidRPr="00646B9F">
        <w:rPr>
          <w:rFonts w:ascii="Poppins" w:hAnsi="Poppins"/>
          <w:color w:val="auto"/>
          <w:rPrChange w:id="2872" w:author="Stuart McLarnon (NESO)" w:date="2024-11-18T11:41:00Z">
            <w:rPr>
              <w:color w:val="auto"/>
            </w:rPr>
          </w:rPrChange>
        </w:rPr>
        <w:t>actions;</w:t>
      </w:r>
      <w:proofErr w:type="gramEnd"/>
    </w:p>
    <w:p w14:paraId="72FAA558" w14:textId="7A7A5570" w:rsidR="000226A1" w:rsidRPr="00646B9F" w:rsidRDefault="000226A1" w:rsidP="00157370">
      <w:pPr>
        <w:pStyle w:val="ListParagraph"/>
        <w:numPr>
          <w:ilvl w:val="0"/>
          <w:numId w:val="29"/>
        </w:numPr>
        <w:tabs>
          <w:tab w:val="left" w:pos="567"/>
        </w:tabs>
        <w:spacing w:after="60" w:line="288" w:lineRule="auto"/>
        <w:ind w:hanging="731"/>
        <w:jc w:val="both"/>
        <w:rPr>
          <w:rFonts w:ascii="Poppins" w:hAnsi="Poppins"/>
          <w:color w:val="auto"/>
          <w:rPrChange w:id="2873" w:author="Stuart McLarnon (NESO)" w:date="2024-11-18T11:41:00Z">
            <w:rPr>
              <w:color w:val="auto"/>
            </w:rPr>
          </w:rPrChange>
        </w:rPr>
      </w:pPr>
      <w:r w:rsidRPr="00646B9F">
        <w:rPr>
          <w:rFonts w:ascii="Poppins" w:hAnsi="Poppins"/>
          <w:color w:val="auto"/>
          <w:rPrChange w:id="2874" w:author="Stuart McLarnon (NESO)" w:date="2024-11-18T11:41:00Z">
            <w:rPr>
              <w:color w:val="auto"/>
            </w:rPr>
          </w:rPrChange>
        </w:rPr>
        <w:t>Post fault demand reduction actions;</w:t>
      </w:r>
      <w:r w:rsidR="0009158B" w:rsidRPr="00646B9F">
        <w:rPr>
          <w:rFonts w:ascii="Poppins" w:hAnsi="Poppins"/>
          <w:color w:val="auto"/>
          <w:rPrChange w:id="2875" w:author="Stuart McLarnon (NESO)" w:date="2024-11-18T11:41:00Z">
            <w:rPr>
              <w:color w:val="auto"/>
            </w:rPr>
          </w:rPrChange>
        </w:rPr>
        <w:t xml:space="preserve"> and</w:t>
      </w:r>
    </w:p>
    <w:p w14:paraId="450B5E74" w14:textId="27186606" w:rsidR="000226A1" w:rsidRPr="00646B9F" w:rsidRDefault="000226A1" w:rsidP="00157370">
      <w:pPr>
        <w:pStyle w:val="ListParagraph"/>
        <w:numPr>
          <w:ilvl w:val="0"/>
          <w:numId w:val="29"/>
        </w:numPr>
        <w:tabs>
          <w:tab w:val="left" w:pos="567"/>
        </w:tabs>
        <w:spacing w:after="60" w:line="288" w:lineRule="auto"/>
        <w:ind w:hanging="731"/>
        <w:jc w:val="both"/>
        <w:rPr>
          <w:rFonts w:ascii="Poppins" w:hAnsi="Poppins"/>
          <w:color w:val="auto"/>
          <w:rPrChange w:id="2876" w:author="Stuart McLarnon (NESO)" w:date="2024-11-18T11:41:00Z">
            <w:rPr>
              <w:color w:val="auto"/>
            </w:rPr>
          </w:rPrChange>
        </w:rPr>
      </w:pPr>
      <w:r w:rsidRPr="00646B9F">
        <w:rPr>
          <w:rFonts w:ascii="Poppins" w:hAnsi="Poppins"/>
          <w:color w:val="auto"/>
          <w:rPrChange w:id="2877" w:author="Stuart McLarnon (NESO)" w:date="2024-11-18T11:41:00Z">
            <w:rPr>
              <w:color w:val="auto"/>
            </w:rPr>
          </w:rPrChange>
        </w:rPr>
        <w:t>Manually disconnecting load.</w:t>
      </w:r>
    </w:p>
    <w:p w14:paraId="2FF4B854" w14:textId="1B71E904" w:rsidR="000226A1" w:rsidRPr="00646B9F" w:rsidRDefault="00E0402A" w:rsidP="00283E88">
      <w:pPr>
        <w:ind w:left="720" w:hanging="720"/>
        <w:jc w:val="both"/>
        <w:rPr>
          <w:rFonts w:ascii="Poppins" w:hAnsi="Poppins"/>
          <w:color w:val="auto"/>
          <w:rPrChange w:id="2878" w:author="Stuart McLarnon (NESO)" w:date="2024-11-18T11:41:00Z">
            <w:rPr/>
          </w:rPrChange>
        </w:rPr>
      </w:pPr>
      <w:r w:rsidRPr="00646B9F">
        <w:rPr>
          <w:rFonts w:ascii="Poppins" w:hAnsi="Poppins"/>
          <w:color w:val="auto"/>
          <w:rPrChange w:id="2879" w:author="Stuart McLarnon (NESO)" w:date="2024-11-18T11:41:00Z">
            <w:rPr>
              <w:color w:val="auto"/>
            </w:rPr>
          </w:rPrChange>
        </w:rPr>
        <w:t>5</w:t>
      </w:r>
      <w:r w:rsidR="000226A1" w:rsidRPr="00646B9F">
        <w:rPr>
          <w:rFonts w:ascii="Poppins" w:hAnsi="Poppins"/>
          <w:color w:val="auto"/>
          <w:rPrChange w:id="2880" w:author="Stuart McLarnon (NESO)" w:date="2024-11-18T11:41:00Z">
            <w:rPr>
              <w:color w:val="auto"/>
            </w:rPr>
          </w:rPrChange>
        </w:rPr>
        <w:t>.4.7</w:t>
      </w:r>
      <w:r w:rsidR="000226A1" w:rsidRPr="00646B9F">
        <w:rPr>
          <w:rFonts w:ascii="Poppins" w:hAnsi="Poppins"/>
          <w:color w:val="auto"/>
          <w:rPrChange w:id="2881" w:author="Stuart McLarnon (NESO)" w:date="2024-11-18T11:41:00Z">
            <w:rPr>
              <w:color w:val="auto"/>
            </w:rPr>
          </w:rPrChange>
        </w:rPr>
        <w:tab/>
        <w:t xml:space="preserve">Automatic Tap Change Control (ATCC) schemes are installed on super grid transformers to assist in maintaining a desired voltage profile at the interface points to customers connected to the National Electricity Transmission System.  The voltage profile must be maintained with varying generation and demand patterns and the target voltage for individual schemes can be set by </w:t>
      </w:r>
      <w:del w:id="2882" w:author="Stuart McLarnon (NESO)" w:date="2024-11-18T11:41:00Z">
        <w:r w:rsidR="003C6529" w:rsidRPr="00D908B3">
          <w:rPr>
            <w:color w:val="auto"/>
          </w:rPr>
          <w:delText>NGESO</w:delText>
        </w:r>
      </w:del>
      <w:ins w:id="2883" w:author="Stuart McLarnon (NESO)" w:date="2024-11-18T11:41:00Z">
        <w:r w:rsidR="007B4960">
          <w:rPr>
            <w:rFonts w:ascii="Poppins" w:hAnsi="Poppins" w:cs="Poppins"/>
            <w:color w:val="auto"/>
          </w:rPr>
          <w:t>NESO</w:t>
        </w:r>
      </w:ins>
      <w:r w:rsidR="000226A1" w:rsidRPr="00646B9F">
        <w:rPr>
          <w:rFonts w:ascii="Poppins" w:hAnsi="Poppins"/>
          <w:color w:val="auto"/>
          <w:rPrChange w:id="2884" w:author="Stuart McLarnon (NESO)" w:date="2024-11-18T11:41:00Z">
            <w:rPr>
              <w:color w:val="auto"/>
            </w:rPr>
          </w:rPrChange>
        </w:rPr>
        <w:t xml:space="preserve"> to meet the requirements of </w:t>
      </w:r>
      <w:r w:rsidR="00A42F40" w:rsidRPr="00646B9F">
        <w:rPr>
          <w:rFonts w:ascii="Poppins" w:hAnsi="Poppins"/>
          <w:color w:val="auto"/>
          <w:rPrChange w:id="2885" w:author="Stuart McLarnon (NESO)" w:date="2024-11-18T11:41:00Z">
            <w:rPr>
              <w:color w:val="auto"/>
            </w:rPr>
          </w:rPrChange>
        </w:rPr>
        <w:t>N</w:t>
      </w:r>
      <w:r w:rsidR="009D3EBA" w:rsidRPr="00646B9F">
        <w:rPr>
          <w:rFonts w:ascii="Poppins" w:hAnsi="Poppins"/>
          <w:color w:val="auto"/>
          <w:rPrChange w:id="2886" w:author="Stuart McLarnon (NESO)" w:date="2024-11-18T11:41:00Z">
            <w:rPr>
              <w:color w:val="auto"/>
            </w:rPr>
          </w:rPrChange>
        </w:rPr>
        <w:t xml:space="preserve">etwork </w:t>
      </w:r>
      <w:r w:rsidR="003D59D8" w:rsidRPr="00646B9F">
        <w:rPr>
          <w:rFonts w:ascii="Poppins" w:hAnsi="Poppins"/>
          <w:color w:val="auto"/>
          <w:rPrChange w:id="2887" w:author="Stuart McLarnon (NESO)" w:date="2024-11-18T11:41:00Z">
            <w:rPr>
              <w:color w:val="auto"/>
            </w:rPr>
          </w:rPrChange>
        </w:rPr>
        <w:t>O</w:t>
      </w:r>
      <w:r w:rsidR="009D3EBA" w:rsidRPr="00646B9F">
        <w:rPr>
          <w:rFonts w:ascii="Poppins" w:hAnsi="Poppins"/>
          <w:color w:val="auto"/>
          <w:rPrChange w:id="2888" w:author="Stuart McLarnon (NESO)" w:date="2024-11-18T11:41:00Z">
            <w:rPr>
              <w:color w:val="auto"/>
            </w:rPr>
          </w:rPrChange>
        </w:rPr>
        <w:t>perator</w:t>
      </w:r>
      <w:r w:rsidR="000226A1" w:rsidRPr="00646B9F">
        <w:rPr>
          <w:rFonts w:ascii="Poppins" w:hAnsi="Poppins"/>
          <w:color w:val="auto"/>
          <w:rPrChange w:id="2889" w:author="Stuart McLarnon (NESO)" w:date="2024-11-18T11:41:00Z">
            <w:rPr>
              <w:color w:val="auto"/>
            </w:rPr>
          </w:rPrChange>
        </w:rPr>
        <w:t>s.</w:t>
      </w:r>
    </w:p>
    <w:p w14:paraId="539E8C1F" w14:textId="3FECC839" w:rsidR="000226A1" w:rsidRPr="00646B9F" w:rsidRDefault="00E0402A" w:rsidP="00157370">
      <w:pPr>
        <w:ind w:left="720" w:hanging="720"/>
        <w:jc w:val="both"/>
        <w:rPr>
          <w:rFonts w:ascii="Poppins" w:hAnsi="Poppins"/>
          <w:color w:val="auto"/>
          <w:rPrChange w:id="2890" w:author="Stuart McLarnon (NESO)" w:date="2024-11-18T11:41:00Z">
            <w:rPr/>
          </w:rPrChange>
        </w:rPr>
      </w:pPr>
      <w:r w:rsidRPr="00646B9F">
        <w:rPr>
          <w:rFonts w:ascii="Poppins" w:hAnsi="Poppins"/>
          <w:color w:val="auto"/>
          <w:rPrChange w:id="2891" w:author="Stuart McLarnon (NESO)" w:date="2024-11-18T11:41:00Z">
            <w:rPr>
              <w:color w:val="auto"/>
            </w:rPr>
          </w:rPrChange>
        </w:rPr>
        <w:t>5</w:t>
      </w:r>
      <w:r w:rsidR="000226A1" w:rsidRPr="00646B9F">
        <w:rPr>
          <w:rFonts w:ascii="Poppins" w:hAnsi="Poppins"/>
          <w:color w:val="auto"/>
          <w:rPrChange w:id="2892" w:author="Stuart McLarnon (NESO)" w:date="2024-11-18T11:41:00Z">
            <w:rPr>
              <w:color w:val="auto"/>
            </w:rPr>
          </w:rPrChange>
        </w:rPr>
        <w:t>.4.8</w:t>
      </w:r>
      <w:r w:rsidR="000226A1" w:rsidRPr="00646B9F">
        <w:rPr>
          <w:rFonts w:ascii="Poppins" w:hAnsi="Poppins"/>
          <w:color w:val="auto"/>
          <w:rPrChange w:id="2893" w:author="Stuart McLarnon (NESO)" w:date="2024-11-18T11:41:00Z">
            <w:rPr>
              <w:color w:val="auto"/>
            </w:rPr>
          </w:rPrChange>
        </w:rPr>
        <w:tab/>
        <w:t xml:space="preserve">Should voltages unexpectedly exceed standards following a system event then </w:t>
      </w:r>
      <w:r w:rsidR="00252C87" w:rsidRPr="00646B9F">
        <w:rPr>
          <w:rFonts w:ascii="Poppins" w:hAnsi="Poppins"/>
          <w:color w:val="auto"/>
          <w:rPrChange w:id="2894" w:author="Stuart McLarnon (NESO)" w:date="2024-11-18T11:41:00Z">
            <w:rPr>
              <w:color w:val="auto"/>
            </w:rPr>
          </w:rPrChange>
        </w:rPr>
        <w:t>one</w:t>
      </w:r>
      <w:r w:rsidR="000226A1" w:rsidRPr="00646B9F">
        <w:rPr>
          <w:rFonts w:ascii="Poppins" w:hAnsi="Poppins"/>
          <w:color w:val="auto"/>
          <w:rPrChange w:id="2895" w:author="Stuart McLarnon (NESO)" w:date="2024-11-18T11:41:00Z">
            <w:rPr>
              <w:color w:val="auto"/>
            </w:rPr>
          </w:rPrChange>
        </w:rPr>
        <w:t xml:space="preserve"> or more of the above measures can be used to restore voltages to within standards.</w:t>
      </w:r>
    </w:p>
    <w:p w14:paraId="04725257" w14:textId="4CF93288" w:rsidR="000226A1" w:rsidRPr="00D70D71" w:rsidRDefault="000226A1" w:rsidP="00D81794">
      <w:pPr>
        <w:pStyle w:val="Heading2"/>
        <w:rPr>
          <w:rFonts w:ascii="Poppins Medium" w:hAnsi="Poppins Medium"/>
          <w:color w:val="3F0731"/>
          <w:sz w:val="32"/>
          <w:rPrChange w:id="2896" w:author="Stuart McLarnon (NESO)" w:date="2024-11-18T11:41:00Z">
            <w:rPr/>
          </w:rPrChange>
        </w:rPr>
      </w:pPr>
      <w:bookmarkStart w:id="2897" w:name="_Toc532811324"/>
      <w:bookmarkStart w:id="2898" w:name="_Toc16863245"/>
      <w:bookmarkStart w:id="2899" w:name="_Toc128731910"/>
      <w:bookmarkStart w:id="2900" w:name="_Toc188439579"/>
      <w:r w:rsidRPr="00D70D71">
        <w:rPr>
          <w:rFonts w:ascii="Poppins Medium" w:hAnsi="Poppins Medium"/>
          <w:color w:val="3F0731"/>
          <w:sz w:val="32"/>
          <w:rPrChange w:id="2901" w:author="Stuart McLarnon (NESO)" w:date="2024-11-18T11:41:00Z">
            <w:rPr/>
          </w:rPrChange>
        </w:rPr>
        <w:t>Power Flow Management Procedure</w:t>
      </w:r>
      <w:bookmarkEnd w:id="2897"/>
      <w:bookmarkEnd w:id="2898"/>
      <w:bookmarkEnd w:id="2899"/>
      <w:bookmarkEnd w:id="2900"/>
    </w:p>
    <w:p w14:paraId="5517E114" w14:textId="1084F036" w:rsidR="000226A1" w:rsidRPr="00646B9F" w:rsidRDefault="000226A1" w:rsidP="00283E88">
      <w:pPr>
        <w:ind w:firstLine="720"/>
        <w:rPr>
          <w:rFonts w:ascii="Poppins" w:hAnsi="Poppins"/>
          <w:color w:val="auto"/>
          <w:rPrChange w:id="2902" w:author="Stuart McLarnon (NESO)" w:date="2024-11-18T11:41:00Z">
            <w:rPr/>
          </w:rPrChange>
        </w:rPr>
      </w:pPr>
      <w:r w:rsidRPr="00646B9F">
        <w:rPr>
          <w:rFonts w:ascii="Poppins" w:hAnsi="Poppins"/>
          <w:color w:val="auto"/>
          <w:rPrChange w:id="2903" w:author="Stuart McLarnon (NESO)" w:date="2024-11-18T11:41:00Z">
            <w:rPr>
              <w:color w:val="auto"/>
            </w:rPr>
          </w:rPrChange>
        </w:rPr>
        <w:t xml:space="preserve">In Accordance with </w:t>
      </w:r>
      <w:r w:rsidR="003C6529" w:rsidRPr="00646B9F">
        <w:rPr>
          <w:rFonts w:ascii="Poppins" w:hAnsi="Poppins"/>
          <w:color w:val="auto"/>
          <w:rPrChange w:id="2904" w:author="Stuart McLarnon (NESO)" w:date="2024-11-18T11:41:00Z">
            <w:rPr>
              <w:color w:val="auto"/>
            </w:rPr>
          </w:rPrChange>
        </w:rPr>
        <w:t>EU NCER</w:t>
      </w:r>
      <w:r w:rsidRPr="00646B9F">
        <w:rPr>
          <w:rFonts w:ascii="Poppins" w:hAnsi="Poppins"/>
          <w:color w:val="auto"/>
          <w:rPrChange w:id="2905" w:author="Stuart McLarnon (NESO)" w:date="2024-11-18T11:41:00Z">
            <w:rPr>
              <w:color w:val="auto"/>
            </w:rPr>
          </w:rPrChange>
        </w:rPr>
        <w:t xml:space="preserve"> Article 20</w:t>
      </w:r>
      <w:r w:rsidR="00283E88" w:rsidRPr="00646B9F">
        <w:rPr>
          <w:rFonts w:ascii="Poppins" w:hAnsi="Poppins"/>
          <w:color w:val="auto"/>
          <w:rPrChange w:id="2906" w:author="Stuart McLarnon (NESO)" w:date="2024-11-18T11:41:00Z">
            <w:rPr>
              <w:color w:val="auto"/>
            </w:rPr>
          </w:rPrChange>
        </w:rPr>
        <w:t>:</w:t>
      </w:r>
    </w:p>
    <w:p w14:paraId="6510D005" w14:textId="399A258B" w:rsidR="004C75DE" w:rsidRPr="00646B9F" w:rsidRDefault="00E0402A" w:rsidP="000226A1">
      <w:pPr>
        <w:ind w:left="720" w:hanging="720"/>
        <w:jc w:val="both"/>
        <w:rPr>
          <w:rFonts w:ascii="Poppins" w:hAnsi="Poppins"/>
          <w:color w:val="auto"/>
          <w:rPrChange w:id="2907" w:author="Stuart McLarnon (NESO)" w:date="2024-11-18T11:41:00Z">
            <w:rPr/>
          </w:rPrChange>
        </w:rPr>
      </w:pPr>
      <w:r w:rsidRPr="00646B9F">
        <w:rPr>
          <w:rFonts w:ascii="Poppins" w:hAnsi="Poppins"/>
          <w:color w:val="auto"/>
          <w:rPrChange w:id="2908" w:author="Stuart McLarnon (NESO)" w:date="2024-11-18T11:41:00Z">
            <w:rPr>
              <w:color w:val="auto"/>
            </w:rPr>
          </w:rPrChange>
        </w:rPr>
        <w:t>5</w:t>
      </w:r>
      <w:r w:rsidR="000226A1" w:rsidRPr="00646B9F">
        <w:rPr>
          <w:rFonts w:ascii="Poppins" w:hAnsi="Poppins"/>
          <w:color w:val="auto"/>
          <w:rPrChange w:id="2909" w:author="Stuart McLarnon (NESO)" w:date="2024-11-18T11:41:00Z">
            <w:rPr>
              <w:color w:val="auto"/>
            </w:rPr>
          </w:rPrChange>
        </w:rPr>
        <w:t>.5.1</w:t>
      </w:r>
      <w:r w:rsidR="000226A1" w:rsidRPr="00646B9F">
        <w:rPr>
          <w:rFonts w:ascii="Poppins" w:hAnsi="Poppins"/>
          <w:color w:val="auto"/>
          <w:rPrChange w:id="2910" w:author="Stuart McLarnon (NESO)" w:date="2024-11-18T11:41:00Z">
            <w:rPr>
              <w:color w:val="auto"/>
            </w:rPr>
          </w:rPrChange>
        </w:rPr>
        <w:tab/>
        <w:t xml:space="preserve">Power flows across the National Electricity Transmission System are managed by </w:t>
      </w:r>
      <w:del w:id="2911" w:author="Stuart McLarnon (NESO)" w:date="2024-11-18T11:41:00Z">
        <w:r w:rsidR="003C6529" w:rsidRPr="00D908B3">
          <w:rPr>
            <w:color w:val="auto"/>
          </w:rPr>
          <w:delText>NGESO</w:delText>
        </w:r>
      </w:del>
      <w:ins w:id="2912" w:author="Stuart McLarnon (NESO)" w:date="2024-11-18T11:41:00Z">
        <w:r w:rsidR="007B4960">
          <w:rPr>
            <w:rFonts w:ascii="Poppins" w:hAnsi="Poppins" w:cs="Poppins"/>
            <w:color w:val="auto"/>
          </w:rPr>
          <w:t>NESO</w:t>
        </w:r>
      </w:ins>
      <w:r w:rsidR="000226A1" w:rsidRPr="00646B9F">
        <w:rPr>
          <w:rFonts w:ascii="Poppins" w:hAnsi="Poppins"/>
          <w:color w:val="auto"/>
          <w:rPrChange w:id="2913" w:author="Stuart McLarnon (NESO)" w:date="2024-11-18T11:41:00Z">
            <w:rPr>
              <w:color w:val="auto"/>
            </w:rPr>
          </w:rPrChange>
        </w:rPr>
        <w:t xml:space="preserve"> operating within derived transmission constraint boundaries.  These constraints are dependent on transmission asset outage conditions and are optimised by</w:t>
      </w:r>
      <w:r w:rsidR="0032615D" w:rsidRPr="00646B9F">
        <w:rPr>
          <w:rFonts w:ascii="Poppins" w:hAnsi="Poppins"/>
          <w:color w:val="auto"/>
          <w:rPrChange w:id="2914" w:author="Stuart McLarnon (NESO)" w:date="2024-11-18T11:41:00Z">
            <w:rPr>
              <w:color w:val="auto"/>
            </w:rPr>
          </w:rPrChange>
        </w:rPr>
        <w:t xml:space="preserve"> </w:t>
      </w:r>
      <w:del w:id="2915" w:author="Stuart McLarnon (NESO)" w:date="2024-11-18T11:41:00Z">
        <w:r w:rsidR="003C6529" w:rsidRPr="00D908B3">
          <w:rPr>
            <w:color w:val="auto"/>
          </w:rPr>
          <w:delText>NGESO</w:delText>
        </w:r>
      </w:del>
      <w:ins w:id="2916" w:author="Stuart McLarnon (NESO)" w:date="2024-11-18T11:41:00Z">
        <w:r w:rsidR="007B4960">
          <w:rPr>
            <w:rFonts w:ascii="Poppins" w:hAnsi="Poppins" w:cs="Poppins"/>
            <w:color w:val="auto"/>
          </w:rPr>
          <w:t>NESO</w:t>
        </w:r>
      </w:ins>
      <w:r w:rsidR="000226A1" w:rsidRPr="00646B9F">
        <w:rPr>
          <w:rFonts w:ascii="Poppins" w:hAnsi="Poppins"/>
          <w:color w:val="auto"/>
          <w:rPrChange w:id="2917" w:author="Stuart McLarnon (NESO)" w:date="2024-11-18T11:41:00Z">
            <w:rPr>
              <w:color w:val="auto"/>
            </w:rPr>
          </w:rPrChange>
        </w:rPr>
        <w:t xml:space="preserve">.  Operating within transmission constraint limits may require </w:t>
      </w:r>
      <w:del w:id="2918" w:author="Stuart McLarnon (NESO)" w:date="2024-11-18T11:41:00Z">
        <w:r w:rsidR="003C6529" w:rsidRPr="00D908B3">
          <w:rPr>
            <w:color w:val="auto"/>
          </w:rPr>
          <w:delText>NGESO</w:delText>
        </w:r>
      </w:del>
      <w:ins w:id="2919" w:author="Stuart McLarnon (NESO)" w:date="2024-11-18T11:41:00Z">
        <w:r w:rsidR="007B4960">
          <w:rPr>
            <w:rFonts w:ascii="Poppins" w:hAnsi="Poppins" w:cs="Poppins"/>
            <w:color w:val="auto"/>
          </w:rPr>
          <w:t>NESO</w:t>
        </w:r>
      </w:ins>
      <w:r w:rsidR="000226A1" w:rsidRPr="00646B9F">
        <w:rPr>
          <w:rFonts w:ascii="Poppins" w:hAnsi="Poppins"/>
          <w:color w:val="auto"/>
          <w:rPrChange w:id="2920" w:author="Stuart McLarnon (NESO)" w:date="2024-11-18T11:41:00Z">
            <w:rPr>
              <w:color w:val="auto"/>
            </w:rPr>
          </w:rPrChange>
        </w:rPr>
        <w:t xml:space="preserve"> to instruct balancing actions of Balancing Service </w:t>
      </w:r>
      <w:proofErr w:type="gramStart"/>
      <w:r w:rsidR="000226A1" w:rsidRPr="00646B9F">
        <w:rPr>
          <w:rFonts w:ascii="Poppins" w:hAnsi="Poppins"/>
          <w:color w:val="auto"/>
          <w:rPrChange w:id="2921" w:author="Stuart McLarnon (NESO)" w:date="2024-11-18T11:41:00Z">
            <w:rPr>
              <w:color w:val="auto"/>
            </w:rPr>
          </w:rPrChange>
        </w:rPr>
        <w:t>Providers;</w:t>
      </w:r>
      <w:proofErr w:type="gramEnd"/>
      <w:r w:rsidR="000226A1" w:rsidRPr="00646B9F">
        <w:rPr>
          <w:rFonts w:ascii="Poppins" w:hAnsi="Poppins"/>
          <w:color w:val="auto"/>
          <w:rPrChange w:id="2922" w:author="Stuart McLarnon (NESO)" w:date="2024-11-18T11:41:00Z">
            <w:rPr>
              <w:color w:val="auto"/>
            </w:rPr>
          </w:rPrChange>
        </w:rPr>
        <w:t xml:space="preserve"> </w:t>
      </w:r>
      <w:proofErr w:type="spellStart"/>
      <w:r w:rsidR="000226A1" w:rsidRPr="00646B9F">
        <w:rPr>
          <w:rFonts w:ascii="Poppins" w:hAnsi="Poppins"/>
          <w:color w:val="auto"/>
          <w:rPrChange w:id="2923" w:author="Stuart McLarnon (NESO)" w:date="2024-11-18T11:41:00Z">
            <w:rPr>
              <w:color w:val="auto"/>
            </w:rPr>
          </w:rPrChange>
        </w:rPr>
        <w:t>eg</w:t>
      </w:r>
      <w:proofErr w:type="spellEnd"/>
      <w:r w:rsidR="000226A1" w:rsidRPr="00646B9F">
        <w:rPr>
          <w:rFonts w:ascii="Poppins" w:hAnsi="Poppins"/>
          <w:color w:val="auto"/>
          <w:rPrChange w:id="2924" w:author="Stuart McLarnon (NESO)" w:date="2024-11-18T11:41:00Z">
            <w:rPr>
              <w:color w:val="auto"/>
            </w:rPr>
          </w:rPrChange>
        </w:rPr>
        <w:t xml:space="preserve"> Bid Offer Acceptances (BOAs).  In addition, </w:t>
      </w:r>
      <w:del w:id="2925" w:author="Stuart McLarnon (NESO)" w:date="2024-11-18T11:41:00Z">
        <w:r w:rsidR="003C6529" w:rsidRPr="00D908B3">
          <w:rPr>
            <w:color w:val="auto"/>
          </w:rPr>
          <w:delText>NGESO</w:delText>
        </w:r>
      </w:del>
      <w:ins w:id="2926" w:author="Stuart McLarnon (NESO)" w:date="2024-11-18T11:41:00Z">
        <w:r w:rsidR="007B4960">
          <w:rPr>
            <w:rFonts w:ascii="Poppins" w:hAnsi="Poppins" w:cs="Poppins"/>
            <w:color w:val="auto"/>
          </w:rPr>
          <w:t>NESO</w:t>
        </w:r>
      </w:ins>
      <w:r w:rsidR="000226A1" w:rsidRPr="00646B9F">
        <w:rPr>
          <w:rFonts w:ascii="Poppins" w:hAnsi="Poppins"/>
          <w:color w:val="auto"/>
          <w:rPrChange w:id="2927" w:author="Stuart McLarnon (NESO)" w:date="2024-11-18T11:41:00Z">
            <w:rPr>
              <w:color w:val="auto"/>
            </w:rPr>
          </w:rPrChange>
        </w:rPr>
        <w:t xml:space="preserve"> has several bespoke actions available to assist with the power flow management on the National Electricity Transmission System.</w:t>
      </w:r>
    </w:p>
    <w:p w14:paraId="6A44A489" w14:textId="699F22C8" w:rsidR="000226A1" w:rsidRPr="00646B9F" w:rsidRDefault="00E0402A" w:rsidP="008F2821">
      <w:pPr>
        <w:ind w:left="720" w:hanging="720"/>
        <w:jc w:val="both"/>
        <w:rPr>
          <w:rFonts w:ascii="Poppins" w:hAnsi="Poppins"/>
          <w:color w:val="auto"/>
          <w:rPrChange w:id="2928" w:author="Stuart McLarnon (NESO)" w:date="2024-11-18T11:41:00Z">
            <w:rPr/>
          </w:rPrChange>
        </w:rPr>
      </w:pPr>
      <w:r w:rsidRPr="00646B9F">
        <w:rPr>
          <w:rFonts w:ascii="Poppins" w:hAnsi="Poppins"/>
          <w:color w:val="auto"/>
          <w:rPrChange w:id="2929" w:author="Stuart McLarnon (NESO)" w:date="2024-11-18T11:41:00Z">
            <w:rPr/>
          </w:rPrChange>
        </w:rPr>
        <w:t>5</w:t>
      </w:r>
      <w:r w:rsidR="000226A1" w:rsidRPr="00646B9F">
        <w:rPr>
          <w:rFonts w:ascii="Poppins" w:hAnsi="Poppins"/>
          <w:color w:val="auto"/>
          <w:rPrChange w:id="2930" w:author="Stuart McLarnon (NESO)" w:date="2024-11-18T11:41:00Z">
            <w:rPr/>
          </w:rPrChange>
        </w:rPr>
        <w:t>.5.2</w:t>
      </w:r>
      <w:r w:rsidR="000226A1" w:rsidRPr="00646B9F">
        <w:rPr>
          <w:rFonts w:ascii="Poppins" w:hAnsi="Poppins"/>
          <w:color w:val="auto"/>
          <w:rPrChange w:id="2931" w:author="Stuart McLarnon (NESO)" w:date="2024-11-18T11:41:00Z">
            <w:rPr/>
          </w:rPrChange>
        </w:rPr>
        <w:tab/>
      </w:r>
      <w:r w:rsidR="000226A1" w:rsidRPr="00646B9F">
        <w:rPr>
          <w:rFonts w:ascii="Poppins" w:hAnsi="Poppins"/>
          <w:i/>
          <w:color w:val="auto"/>
          <w:rPrChange w:id="2932" w:author="Stuart McLarnon (NESO)" w:date="2024-11-18T11:41:00Z">
            <w:rPr>
              <w:i/>
              <w:color w:val="auto"/>
            </w:rPr>
          </w:rPrChange>
        </w:rPr>
        <w:t>Emergency Instructions</w:t>
      </w:r>
      <w:r w:rsidR="000226A1" w:rsidRPr="00646B9F">
        <w:rPr>
          <w:rFonts w:ascii="Poppins" w:hAnsi="Poppins"/>
          <w:color w:val="auto"/>
          <w:rPrChange w:id="2933" w:author="Stuart McLarnon (NESO)" w:date="2024-11-18T11:41:00Z">
            <w:rPr>
              <w:color w:val="auto"/>
            </w:rPr>
          </w:rPrChange>
        </w:rPr>
        <w:t xml:space="preserve"> can be used to decrease/increase power exported/imported from </w:t>
      </w:r>
      <w:r w:rsidR="007C3A9A" w:rsidRPr="00646B9F">
        <w:rPr>
          <w:rFonts w:ascii="Poppins" w:hAnsi="Poppins"/>
          <w:color w:val="auto"/>
          <w:rPrChange w:id="2934" w:author="Stuart McLarnon (NESO)" w:date="2024-11-18T11:41:00Z">
            <w:rPr>
              <w:color w:val="auto"/>
            </w:rPr>
          </w:rPrChange>
        </w:rPr>
        <w:t xml:space="preserve">the </w:t>
      </w:r>
      <w:r w:rsidR="000226A1" w:rsidRPr="00646B9F">
        <w:rPr>
          <w:rFonts w:ascii="Poppins" w:hAnsi="Poppins"/>
          <w:color w:val="auto"/>
          <w:rPrChange w:id="2935" w:author="Stuart McLarnon (NESO)" w:date="2024-11-18T11:41:00Z">
            <w:rPr>
              <w:color w:val="auto"/>
            </w:rPr>
          </w:rPrChange>
        </w:rPr>
        <w:t>GB Total System</w:t>
      </w:r>
      <w:r w:rsidR="000226A1" w:rsidRPr="00646B9F" w:rsidDel="00EF510E">
        <w:rPr>
          <w:rFonts w:ascii="Poppins" w:hAnsi="Poppins"/>
          <w:color w:val="auto"/>
          <w:rPrChange w:id="2936" w:author="Stuart McLarnon (NESO)" w:date="2024-11-18T11:41:00Z">
            <w:rPr>
              <w:color w:val="auto"/>
            </w:rPr>
          </w:rPrChange>
        </w:rPr>
        <w:t xml:space="preserve"> </w:t>
      </w:r>
      <w:r w:rsidR="000226A1" w:rsidRPr="00646B9F">
        <w:rPr>
          <w:rFonts w:ascii="Poppins" w:hAnsi="Poppins"/>
          <w:color w:val="auto"/>
          <w:rPrChange w:id="2937" w:author="Stuart McLarnon (NESO)" w:date="2024-11-18T11:41:00Z">
            <w:rPr>
              <w:color w:val="auto"/>
            </w:rPr>
          </w:rPrChange>
        </w:rPr>
        <w:t xml:space="preserve">Users </w:t>
      </w:r>
      <w:r w:rsidR="000226A1" w:rsidRPr="00646B9F">
        <w:rPr>
          <w:rFonts w:ascii="Poppins" w:hAnsi="Poppins"/>
          <w:color w:val="auto"/>
          <w:rPrChange w:id="2938" w:author="Stuart McLarnon (NESO)" w:date="2024-11-18T11:41:00Z">
            <w:rPr>
              <w:color w:val="auto"/>
            </w:rPr>
          </w:rPrChange>
        </w:rPr>
        <w:lastRenderedPageBreak/>
        <w:t xml:space="preserve">(including disconnection), as detailed in the </w:t>
      </w:r>
      <w:r w:rsidR="00B6672E">
        <w:rPr>
          <w:rFonts w:ascii="Poppins" w:hAnsi="Poppins"/>
          <w:i/>
          <w:color w:val="auto"/>
          <w:rPrChange w:id="2939" w:author="Stuart McLarnon (NESO)" w:date="2024-11-18T11:41:00Z">
            <w:rPr>
              <w:i/>
              <w:color w:val="auto"/>
            </w:rPr>
          </w:rPrChange>
        </w:rPr>
        <w:t>Grid Code</w:t>
      </w:r>
      <w:r w:rsidR="000226A1" w:rsidRPr="00646B9F">
        <w:rPr>
          <w:rFonts w:ascii="Poppins" w:hAnsi="Poppins"/>
          <w:i/>
          <w:color w:val="auto"/>
          <w:rPrChange w:id="2940" w:author="Stuart McLarnon (NESO)" w:date="2024-11-18T11:41:00Z">
            <w:rPr>
              <w:i/>
              <w:color w:val="auto"/>
            </w:rPr>
          </w:rPrChange>
        </w:rPr>
        <w:t xml:space="preserve"> BC2.9</w:t>
      </w:r>
      <w:r w:rsidR="00301343" w:rsidRPr="00646B9F">
        <w:rPr>
          <w:rFonts w:ascii="Poppins" w:hAnsi="Poppins"/>
          <w:color w:val="auto"/>
          <w:rPrChange w:id="2941" w:author="Stuart McLarnon (NESO)" w:date="2024-11-18T11:41:00Z">
            <w:rPr>
              <w:color w:val="auto"/>
            </w:rPr>
          </w:rPrChange>
        </w:rPr>
        <w:t>,</w:t>
      </w:r>
      <w:r w:rsidR="00136E00" w:rsidRPr="00646B9F">
        <w:rPr>
          <w:rFonts w:ascii="Poppins" w:hAnsi="Poppins"/>
          <w:color w:val="auto"/>
          <w:rPrChange w:id="2942" w:author="Stuart McLarnon (NESO)" w:date="2024-11-18T11:41:00Z">
            <w:rPr>
              <w:color w:val="auto"/>
            </w:rPr>
          </w:rPrChange>
        </w:rPr>
        <w:t xml:space="preserve"> </w:t>
      </w:r>
      <w:r w:rsidR="00301343" w:rsidRPr="00646B9F">
        <w:rPr>
          <w:rFonts w:ascii="Poppins" w:hAnsi="Poppins"/>
          <w:color w:val="auto"/>
          <w:rPrChange w:id="2943" w:author="Stuart McLarnon (NESO)" w:date="2024-11-18T11:41:00Z">
            <w:rPr>
              <w:color w:val="auto"/>
            </w:rPr>
          </w:rPrChange>
        </w:rPr>
        <w:t>for example</w:t>
      </w:r>
      <w:r w:rsidR="0075761F" w:rsidRPr="00646B9F">
        <w:rPr>
          <w:rFonts w:ascii="Poppins" w:hAnsi="Poppins"/>
          <w:color w:val="auto"/>
          <w:rPrChange w:id="2944" w:author="Stuart McLarnon (NESO)" w:date="2024-11-18T11:41:00Z">
            <w:rPr>
              <w:color w:val="auto"/>
            </w:rPr>
          </w:rPrChange>
        </w:rPr>
        <w:t>,</w:t>
      </w:r>
      <w:r w:rsidR="00301343" w:rsidRPr="00646B9F">
        <w:rPr>
          <w:rFonts w:ascii="Poppins" w:hAnsi="Poppins"/>
          <w:color w:val="auto"/>
          <w:rPrChange w:id="2945" w:author="Stuart McLarnon (NESO)" w:date="2024-11-18T11:41:00Z">
            <w:rPr>
              <w:color w:val="auto"/>
            </w:rPr>
          </w:rPrChange>
        </w:rPr>
        <w:t xml:space="preserve"> instructions</w:t>
      </w:r>
      <w:r w:rsidR="000226A1" w:rsidRPr="00646B9F">
        <w:rPr>
          <w:rFonts w:ascii="Poppins" w:hAnsi="Poppins"/>
          <w:color w:val="auto"/>
          <w:rPrChange w:id="2946" w:author="Stuart McLarnon (NESO)" w:date="2024-11-18T11:41:00Z">
            <w:rPr>
              <w:color w:val="auto"/>
            </w:rPr>
          </w:rPrChange>
        </w:rPr>
        <w:t xml:space="preserve"> issued to </w:t>
      </w:r>
      <w:r w:rsidR="007C3A9A" w:rsidRPr="00646B9F">
        <w:rPr>
          <w:rFonts w:ascii="Poppins" w:hAnsi="Poppins"/>
          <w:color w:val="auto"/>
          <w:rPrChange w:id="2947" w:author="Stuart McLarnon (NESO)" w:date="2024-11-18T11:41:00Z">
            <w:rPr>
              <w:color w:val="auto"/>
            </w:rPr>
          </w:rPrChange>
        </w:rPr>
        <w:t xml:space="preserve">Network Operators </w:t>
      </w:r>
      <w:r w:rsidR="000226A1" w:rsidRPr="00646B9F">
        <w:rPr>
          <w:rFonts w:ascii="Poppins" w:hAnsi="Poppins"/>
          <w:color w:val="auto"/>
          <w:rPrChange w:id="2948" w:author="Stuart McLarnon (NESO)" w:date="2024-11-18T11:41:00Z">
            <w:rPr>
              <w:color w:val="auto"/>
            </w:rPr>
          </w:rPrChange>
        </w:rPr>
        <w:t>to take appropriate action on their networks</w:t>
      </w:r>
      <w:r w:rsidR="0075761F" w:rsidRPr="00646B9F">
        <w:rPr>
          <w:rFonts w:ascii="Poppins" w:hAnsi="Poppins"/>
          <w:color w:val="auto"/>
          <w:rPrChange w:id="2949" w:author="Stuart McLarnon (NESO)" w:date="2024-11-18T11:41:00Z">
            <w:rPr>
              <w:color w:val="auto"/>
            </w:rPr>
          </w:rPrChange>
        </w:rPr>
        <w:t xml:space="preserve"> or instructions issued by </w:t>
      </w:r>
      <w:del w:id="2950" w:author="Stuart McLarnon (NESO)" w:date="2024-11-18T11:41:00Z">
        <w:r w:rsidR="0075761F" w:rsidRPr="007B0C35">
          <w:rPr>
            <w:color w:val="auto"/>
          </w:rPr>
          <w:delText>NGESO</w:delText>
        </w:r>
      </w:del>
      <w:ins w:id="2951" w:author="Stuart McLarnon (NESO)" w:date="2024-11-18T11:41:00Z">
        <w:r w:rsidR="007B4960">
          <w:rPr>
            <w:rFonts w:ascii="Poppins" w:hAnsi="Poppins" w:cs="Poppins"/>
            <w:color w:val="auto"/>
          </w:rPr>
          <w:t>NESO</w:t>
        </w:r>
      </w:ins>
      <w:r w:rsidR="0075761F" w:rsidRPr="00646B9F">
        <w:rPr>
          <w:rFonts w:ascii="Poppins" w:hAnsi="Poppins"/>
          <w:color w:val="auto"/>
          <w:rPrChange w:id="2952" w:author="Stuart McLarnon (NESO)" w:date="2024-11-18T11:41:00Z">
            <w:rPr>
              <w:color w:val="auto"/>
            </w:rPr>
          </w:rPrChange>
        </w:rPr>
        <w:t xml:space="preserve"> through </w:t>
      </w:r>
      <w:r w:rsidR="00B6672E">
        <w:rPr>
          <w:rFonts w:ascii="Poppins" w:hAnsi="Poppins"/>
          <w:i/>
          <w:color w:val="auto"/>
          <w:rPrChange w:id="2953" w:author="Stuart McLarnon (NESO)" w:date="2024-11-18T11:41:00Z">
            <w:rPr>
              <w:i/>
              <w:color w:val="auto"/>
            </w:rPr>
          </w:rPrChange>
        </w:rPr>
        <w:t>Grid Code</w:t>
      </w:r>
      <w:r w:rsidR="0009158B" w:rsidRPr="00646B9F">
        <w:rPr>
          <w:rFonts w:ascii="Poppins" w:hAnsi="Poppins"/>
          <w:i/>
          <w:color w:val="auto"/>
          <w:rPrChange w:id="2954" w:author="Stuart McLarnon (NESO)" w:date="2024-11-18T11:41:00Z">
            <w:rPr>
              <w:i/>
              <w:color w:val="auto"/>
            </w:rPr>
          </w:rPrChange>
        </w:rPr>
        <w:t xml:space="preserve"> </w:t>
      </w:r>
      <w:r w:rsidR="00530D3C" w:rsidRPr="00646B9F">
        <w:rPr>
          <w:rFonts w:ascii="Poppins" w:hAnsi="Poppins"/>
          <w:i/>
          <w:color w:val="auto"/>
          <w:rPrChange w:id="2955" w:author="Stuart McLarnon (NESO)" w:date="2024-11-18T11:41:00Z">
            <w:rPr>
              <w:i/>
              <w:color w:val="auto"/>
            </w:rPr>
          </w:rPrChange>
        </w:rPr>
        <w:t>OC6B</w:t>
      </w:r>
      <w:r w:rsidR="00530D3C" w:rsidRPr="00646B9F">
        <w:rPr>
          <w:rFonts w:ascii="Poppins" w:hAnsi="Poppins"/>
          <w:color w:val="auto"/>
          <w:rPrChange w:id="2956" w:author="Stuart McLarnon (NESO)" w:date="2024-11-18T11:41:00Z">
            <w:rPr>
              <w:color w:val="auto"/>
            </w:rPr>
          </w:rPrChange>
        </w:rPr>
        <w:t xml:space="preserve"> and </w:t>
      </w:r>
      <w:r w:rsidR="00530D3C" w:rsidRPr="00646B9F">
        <w:rPr>
          <w:rFonts w:ascii="Poppins" w:hAnsi="Poppins"/>
          <w:i/>
          <w:color w:val="auto"/>
          <w:rPrChange w:id="2957" w:author="Stuart McLarnon (NESO)" w:date="2024-11-18T11:41:00Z">
            <w:rPr>
              <w:i/>
              <w:color w:val="auto"/>
            </w:rPr>
          </w:rPrChange>
        </w:rPr>
        <w:t>OC7</w:t>
      </w:r>
      <w:r w:rsidR="00530D3C" w:rsidRPr="00646B9F">
        <w:rPr>
          <w:rFonts w:ascii="Poppins" w:hAnsi="Poppins"/>
          <w:color w:val="auto"/>
          <w:rPrChange w:id="2958" w:author="Stuart McLarnon (NESO)" w:date="2024-11-18T11:41:00Z">
            <w:rPr>
              <w:color w:val="auto"/>
            </w:rPr>
          </w:rPrChange>
        </w:rPr>
        <w:t xml:space="preserve"> requiring Network Operators to </w:t>
      </w:r>
      <w:r w:rsidR="00CE01A0" w:rsidRPr="00646B9F">
        <w:rPr>
          <w:rFonts w:ascii="Poppins" w:hAnsi="Poppins"/>
          <w:color w:val="auto"/>
          <w:rPrChange w:id="2959" w:author="Stuart McLarnon (NESO)" w:date="2024-11-18T11:41:00Z">
            <w:rPr>
              <w:color w:val="auto"/>
            </w:rPr>
          </w:rPrChange>
        </w:rPr>
        <w:t xml:space="preserve">require tripping </w:t>
      </w:r>
      <w:r w:rsidR="0094452D" w:rsidRPr="00646B9F">
        <w:rPr>
          <w:rFonts w:ascii="Poppins" w:hAnsi="Poppins"/>
          <w:color w:val="auto"/>
          <w:rPrChange w:id="2960" w:author="Stuart McLarnon (NESO)" w:date="2024-11-18T11:41:00Z">
            <w:rPr>
              <w:color w:val="auto"/>
            </w:rPr>
          </w:rPrChange>
        </w:rPr>
        <w:t>of Embedded Generation to control high frequencies</w:t>
      </w:r>
      <w:r w:rsidR="000226A1" w:rsidRPr="00646B9F">
        <w:rPr>
          <w:rFonts w:ascii="Poppins" w:hAnsi="Poppins"/>
          <w:color w:val="auto"/>
          <w:rPrChange w:id="2961" w:author="Stuart McLarnon (NESO)" w:date="2024-11-18T11:41:00Z">
            <w:rPr>
              <w:color w:val="auto"/>
            </w:rPr>
          </w:rPrChange>
        </w:rPr>
        <w:t>.  In the case of HVDC Interconnectors, an Emergency Instruction can also be a reversal of flow – leading to an effective increase in generation or demand on part of the National Electricity Transmission System</w:t>
      </w:r>
      <w:r w:rsidR="00980B27" w:rsidRPr="00646B9F">
        <w:rPr>
          <w:rFonts w:ascii="Poppins" w:hAnsi="Poppins"/>
          <w:color w:val="auto"/>
          <w:rPrChange w:id="2962" w:author="Stuart McLarnon (NESO)" w:date="2024-11-18T11:41:00Z">
            <w:rPr>
              <w:color w:val="auto"/>
            </w:rPr>
          </w:rPrChange>
        </w:rPr>
        <w:t xml:space="preserve"> on the basis that </w:t>
      </w:r>
      <w:r w:rsidR="00C93CD4" w:rsidRPr="00646B9F">
        <w:rPr>
          <w:rFonts w:ascii="Poppins" w:hAnsi="Poppins"/>
          <w:color w:val="auto"/>
          <w:rPrChange w:id="2963" w:author="Stuart McLarnon (NESO)" w:date="2024-11-18T11:41:00Z">
            <w:rPr>
              <w:color w:val="auto"/>
            </w:rPr>
          </w:rPrChange>
        </w:rPr>
        <w:t xml:space="preserve">the Transmission System on the remote end of the Interconnector has the capability to do so </w:t>
      </w:r>
      <w:r w:rsidR="000433EB" w:rsidRPr="00646B9F">
        <w:rPr>
          <w:rFonts w:ascii="Poppins" w:hAnsi="Poppins"/>
          <w:color w:val="auto"/>
          <w:rPrChange w:id="2964" w:author="Stuart McLarnon (NESO)" w:date="2024-11-18T11:41:00Z">
            <w:rPr>
              <w:color w:val="auto"/>
            </w:rPr>
          </w:rPrChange>
        </w:rPr>
        <w:t>without placing it at risk.</w:t>
      </w:r>
    </w:p>
    <w:p w14:paraId="6435CCBF" w14:textId="1DB7AC5F" w:rsidR="000226A1" w:rsidRPr="00646B9F" w:rsidRDefault="00E0402A" w:rsidP="00283E88">
      <w:pPr>
        <w:ind w:left="720" w:hanging="720"/>
        <w:jc w:val="both"/>
        <w:rPr>
          <w:rFonts w:ascii="Poppins" w:hAnsi="Poppins"/>
          <w:color w:val="auto"/>
          <w:rPrChange w:id="2965" w:author="Stuart McLarnon (NESO)" w:date="2024-11-18T11:41:00Z">
            <w:rPr/>
          </w:rPrChange>
        </w:rPr>
      </w:pPr>
      <w:r w:rsidRPr="00646B9F">
        <w:rPr>
          <w:rFonts w:ascii="Poppins" w:hAnsi="Poppins"/>
          <w:color w:val="auto"/>
          <w:rPrChange w:id="2966" w:author="Stuart McLarnon (NESO)" w:date="2024-11-18T11:41:00Z">
            <w:rPr/>
          </w:rPrChange>
        </w:rPr>
        <w:t>5</w:t>
      </w:r>
      <w:r w:rsidR="000226A1" w:rsidRPr="00646B9F">
        <w:rPr>
          <w:rFonts w:ascii="Poppins" w:hAnsi="Poppins"/>
          <w:color w:val="auto"/>
          <w:rPrChange w:id="2967" w:author="Stuart McLarnon (NESO)" w:date="2024-11-18T11:41:00Z">
            <w:rPr/>
          </w:rPrChange>
        </w:rPr>
        <w:t>.5.3</w:t>
      </w:r>
      <w:r w:rsidR="000226A1" w:rsidRPr="00646B9F">
        <w:rPr>
          <w:rFonts w:ascii="Poppins" w:hAnsi="Poppins"/>
          <w:color w:val="auto"/>
          <w:rPrChange w:id="2968" w:author="Stuart McLarnon (NESO)" w:date="2024-11-18T11:41:00Z">
            <w:rPr/>
          </w:rPrChange>
        </w:rPr>
        <w:tab/>
      </w:r>
      <w:r w:rsidR="000226A1" w:rsidRPr="00646B9F">
        <w:rPr>
          <w:rFonts w:ascii="Poppins" w:hAnsi="Poppins"/>
          <w:i/>
          <w:color w:val="auto"/>
          <w:rPrChange w:id="2969" w:author="Stuart McLarnon (NESO)" w:date="2024-11-18T11:41:00Z">
            <w:rPr>
              <w:i/>
              <w:color w:val="auto"/>
            </w:rPr>
          </w:rPrChange>
        </w:rPr>
        <w:t>Special Actions</w:t>
      </w:r>
      <w:r w:rsidR="0009158B" w:rsidRPr="00646B9F">
        <w:rPr>
          <w:rFonts w:ascii="Poppins" w:hAnsi="Poppins"/>
          <w:i/>
          <w:color w:val="auto"/>
          <w:rPrChange w:id="2970" w:author="Stuart McLarnon (NESO)" w:date="2024-11-18T11:41:00Z">
            <w:rPr>
              <w:i/>
              <w:color w:val="auto"/>
            </w:rPr>
          </w:rPrChange>
        </w:rPr>
        <w:t>,</w:t>
      </w:r>
      <w:r w:rsidR="000226A1" w:rsidRPr="00646B9F">
        <w:rPr>
          <w:rFonts w:ascii="Poppins" w:hAnsi="Poppins"/>
          <w:color w:val="auto"/>
          <w:rPrChange w:id="2971" w:author="Stuart McLarnon (NESO)" w:date="2024-11-18T11:41:00Z">
            <w:rPr>
              <w:color w:val="auto"/>
            </w:rPr>
          </w:rPrChange>
        </w:rPr>
        <w:t xml:space="preserve"> as defined in the </w:t>
      </w:r>
      <w:r w:rsidR="00B6672E">
        <w:rPr>
          <w:rFonts w:ascii="Poppins" w:hAnsi="Poppins"/>
          <w:i/>
          <w:color w:val="auto"/>
          <w:rPrChange w:id="2972" w:author="Stuart McLarnon (NESO)" w:date="2024-11-18T11:41:00Z">
            <w:rPr>
              <w:i/>
              <w:color w:val="auto"/>
            </w:rPr>
          </w:rPrChange>
        </w:rPr>
        <w:t>Grid Code</w:t>
      </w:r>
      <w:r w:rsidR="000226A1" w:rsidRPr="00646B9F">
        <w:rPr>
          <w:rFonts w:ascii="Poppins" w:hAnsi="Poppins"/>
          <w:i/>
          <w:color w:val="auto"/>
          <w:rPrChange w:id="2973" w:author="Stuart McLarnon (NESO)" w:date="2024-11-18T11:41:00Z">
            <w:rPr>
              <w:i/>
              <w:color w:val="auto"/>
            </w:rPr>
          </w:rPrChange>
        </w:rPr>
        <w:t xml:space="preserve"> BC1.7</w:t>
      </w:r>
      <w:r w:rsidR="000226A1" w:rsidRPr="00646B9F">
        <w:rPr>
          <w:rFonts w:ascii="Poppins" w:hAnsi="Poppins"/>
          <w:color w:val="auto"/>
          <w:rPrChange w:id="2974" w:author="Stuart McLarnon (NESO)" w:date="2024-11-18T11:41:00Z">
            <w:rPr>
              <w:color w:val="auto"/>
            </w:rPr>
          </w:rPrChange>
        </w:rPr>
        <w:t xml:space="preserve">, are bespoke and bilaterally agreed between </w:t>
      </w:r>
      <w:del w:id="2975" w:author="Stuart McLarnon (NESO)" w:date="2024-11-18T11:41:00Z">
        <w:r w:rsidR="003C6529" w:rsidRPr="00D908B3">
          <w:rPr>
            <w:color w:val="auto"/>
          </w:rPr>
          <w:delText>NGESO</w:delText>
        </w:r>
      </w:del>
      <w:ins w:id="2976" w:author="Stuart McLarnon (NESO)" w:date="2024-11-18T11:41:00Z">
        <w:r w:rsidR="007B4960">
          <w:rPr>
            <w:rFonts w:ascii="Poppins" w:hAnsi="Poppins" w:cs="Poppins"/>
            <w:color w:val="auto"/>
          </w:rPr>
          <w:t>NESO</w:t>
        </w:r>
      </w:ins>
      <w:r w:rsidR="000226A1" w:rsidRPr="00646B9F">
        <w:rPr>
          <w:rFonts w:ascii="Poppins" w:hAnsi="Poppins"/>
          <w:color w:val="auto"/>
          <w:rPrChange w:id="2977" w:author="Stuart McLarnon (NESO)" w:date="2024-11-18T11:41:00Z">
            <w:rPr>
              <w:color w:val="auto"/>
            </w:rPr>
          </w:rPrChange>
        </w:rPr>
        <w:t xml:space="preserve"> and specific National Electricity Transmission System</w:t>
      </w:r>
      <w:r w:rsidR="000226A1" w:rsidRPr="00646B9F" w:rsidDel="00EF510E">
        <w:rPr>
          <w:rFonts w:ascii="Poppins" w:hAnsi="Poppins"/>
          <w:color w:val="auto"/>
          <w:rPrChange w:id="2978" w:author="Stuart McLarnon (NESO)" w:date="2024-11-18T11:41:00Z">
            <w:rPr>
              <w:color w:val="auto"/>
            </w:rPr>
          </w:rPrChange>
        </w:rPr>
        <w:t xml:space="preserve"> </w:t>
      </w:r>
      <w:r w:rsidR="000226A1" w:rsidRPr="00646B9F">
        <w:rPr>
          <w:rFonts w:ascii="Poppins" w:hAnsi="Poppins"/>
          <w:color w:val="auto"/>
          <w:rPrChange w:id="2979" w:author="Stuart McLarnon (NESO)" w:date="2024-11-18T11:41:00Z">
            <w:rPr>
              <w:color w:val="auto"/>
            </w:rPr>
          </w:rPrChange>
        </w:rPr>
        <w:t xml:space="preserve">Users.  These are agreed in advance so that they can be implemented swiftly on instruction by </w:t>
      </w:r>
      <w:del w:id="2980" w:author="Stuart McLarnon (NESO)" w:date="2024-11-18T11:41:00Z">
        <w:r w:rsidR="003C6529" w:rsidRPr="00D908B3">
          <w:rPr>
            <w:color w:val="auto"/>
          </w:rPr>
          <w:delText>NGESO</w:delText>
        </w:r>
      </w:del>
      <w:ins w:id="2981" w:author="Stuart McLarnon (NESO)" w:date="2024-11-18T11:41:00Z">
        <w:r w:rsidR="007B4960">
          <w:rPr>
            <w:rFonts w:ascii="Poppins" w:hAnsi="Poppins" w:cs="Poppins"/>
            <w:color w:val="auto"/>
          </w:rPr>
          <w:t>NESO</w:t>
        </w:r>
      </w:ins>
      <w:r w:rsidR="000226A1" w:rsidRPr="00646B9F">
        <w:rPr>
          <w:rFonts w:ascii="Poppins" w:hAnsi="Poppins"/>
          <w:color w:val="auto"/>
          <w:rPrChange w:id="2982" w:author="Stuart McLarnon (NESO)" w:date="2024-11-18T11:41:00Z">
            <w:rPr>
              <w:color w:val="auto"/>
            </w:rPr>
          </w:rPrChange>
        </w:rPr>
        <w:t xml:space="preserve"> following a specified credible event.</w:t>
      </w:r>
    </w:p>
    <w:p w14:paraId="3DE3E1FD" w14:textId="6F51F55B" w:rsidR="000226A1" w:rsidRPr="00646B9F" w:rsidRDefault="00E0402A" w:rsidP="008F2821">
      <w:pPr>
        <w:ind w:left="720" w:hanging="720"/>
        <w:jc w:val="both"/>
        <w:rPr>
          <w:rFonts w:ascii="Poppins" w:hAnsi="Poppins"/>
          <w:color w:val="auto"/>
          <w:rPrChange w:id="2983" w:author="Stuart McLarnon (NESO)" w:date="2024-11-18T11:41:00Z">
            <w:rPr/>
          </w:rPrChange>
        </w:rPr>
      </w:pPr>
      <w:r w:rsidRPr="00646B9F">
        <w:rPr>
          <w:rFonts w:ascii="Poppins" w:hAnsi="Poppins"/>
          <w:color w:val="auto"/>
          <w:rPrChange w:id="2984" w:author="Stuart McLarnon (NESO)" w:date="2024-11-18T11:41:00Z">
            <w:rPr/>
          </w:rPrChange>
        </w:rPr>
        <w:t>5</w:t>
      </w:r>
      <w:r w:rsidR="000226A1" w:rsidRPr="00646B9F">
        <w:rPr>
          <w:rFonts w:ascii="Poppins" w:hAnsi="Poppins"/>
          <w:color w:val="auto"/>
          <w:rPrChange w:id="2985" w:author="Stuart McLarnon (NESO)" w:date="2024-11-18T11:41:00Z">
            <w:rPr/>
          </w:rPrChange>
        </w:rPr>
        <w:t>.5.4</w:t>
      </w:r>
      <w:r w:rsidR="000226A1" w:rsidRPr="00646B9F">
        <w:rPr>
          <w:rFonts w:ascii="Poppins" w:hAnsi="Poppins"/>
          <w:color w:val="auto"/>
          <w:rPrChange w:id="2986" w:author="Stuart McLarnon (NESO)" w:date="2024-11-18T11:41:00Z">
            <w:rPr/>
          </w:rPrChange>
        </w:rPr>
        <w:tab/>
      </w:r>
      <w:r w:rsidR="000226A1" w:rsidRPr="00646B9F">
        <w:rPr>
          <w:rFonts w:ascii="Poppins" w:hAnsi="Poppins"/>
          <w:color w:val="auto"/>
          <w:rPrChange w:id="2987" w:author="Stuart McLarnon (NESO)" w:date="2024-11-18T11:41:00Z">
            <w:rPr>
              <w:color w:val="auto"/>
            </w:rPr>
          </w:rPrChange>
        </w:rPr>
        <w:t>Generator Operational Tripping Schemes are installed to prevent circuit thermal overloads</w:t>
      </w:r>
      <w:r w:rsidR="007C3A9A" w:rsidRPr="00646B9F">
        <w:rPr>
          <w:rFonts w:ascii="Poppins" w:hAnsi="Poppins"/>
          <w:color w:val="auto"/>
          <w:rPrChange w:id="2988" w:author="Stuart McLarnon (NESO)" w:date="2024-11-18T11:41:00Z">
            <w:rPr>
              <w:color w:val="auto"/>
            </w:rPr>
          </w:rPrChange>
        </w:rPr>
        <w:t xml:space="preserve">, voltage </w:t>
      </w:r>
      <w:r w:rsidR="00486A58" w:rsidRPr="00646B9F">
        <w:rPr>
          <w:rFonts w:ascii="Poppins" w:hAnsi="Poppins"/>
          <w:color w:val="auto"/>
          <w:rPrChange w:id="2989" w:author="Stuart McLarnon (NESO)" w:date="2024-11-18T11:41:00Z">
            <w:rPr>
              <w:color w:val="auto"/>
            </w:rPr>
          </w:rPrChange>
        </w:rPr>
        <w:t>excursions</w:t>
      </w:r>
      <w:r w:rsidR="000226A1" w:rsidRPr="00646B9F">
        <w:rPr>
          <w:rFonts w:ascii="Poppins" w:hAnsi="Poppins"/>
          <w:color w:val="auto"/>
          <w:rPrChange w:id="2990" w:author="Stuart McLarnon (NESO)" w:date="2024-11-18T11:41:00Z">
            <w:rPr>
              <w:color w:val="auto"/>
            </w:rPr>
          </w:rPrChange>
        </w:rPr>
        <w:t xml:space="preserve"> and/or system instability problems in post-fault timescales, or to protect consumer demand and/or </w:t>
      </w:r>
      <w:r w:rsidR="007C3A9A" w:rsidRPr="00646B9F">
        <w:rPr>
          <w:rFonts w:ascii="Poppins" w:hAnsi="Poppins"/>
          <w:color w:val="auto"/>
          <w:rPrChange w:id="2991" w:author="Stuart McLarnon (NESO)" w:date="2024-11-18T11:41:00Z">
            <w:rPr>
              <w:color w:val="auto"/>
            </w:rPr>
          </w:rPrChange>
        </w:rPr>
        <w:t>Network Operator’s</w:t>
      </w:r>
      <w:r w:rsidR="000226A1" w:rsidRPr="00646B9F">
        <w:rPr>
          <w:rFonts w:ascii="Poppins" w:hAnsi="Poppins"/>
          <w:color w:val="auto"/>
          <w:rPrChange w:id="2992" w:author="Stuart McLarnon (NESO)" w:date="2024-11-18T11:41:00Z">
            <w:rPr>
              <w:color w:val="auto"/>
            </w:rPr>
          </w:rPrChange>
        </w:rPr>
        <w:t xml:space="preserve"> </w:t>
      </w:r>
      <w:r w:rsidR="007C3A9A" w:rsidRPr="00646B9F">
        <w:rPr>
          <w:rFonts w:ascii="Poppins" w:hAnsi="Poppins"/>
          <w:color w:val="auto"/>
          <w:rPrChange w:id="2993" w:author="Stuart McLarnon (NESO)" w:date="2024-11-18T11:41:00Z">
            <w:rPr>
              <w:color w:val="auto"/>
            </w:rPr>
          </w:rPrChange>
        </w:rPr>
        <w:t xml:space="preserve">systems </w:t>
      </w:r>
      <w:r w:rsidR="000226A1" w:rsidRPr="00646B9F">
        <w:rPr>
          <w:rFonts w:ascii="Poppins" w:hAnsi="Poppins"/>
          <w:color w:val="auto"/>
          <w:rPrChange w:id="2994" w:author="Stuart McLarnon (NESO)" w:date="2024-11-18T11:41:00Z">
            <w:rPr>
              <w:color w:val="auto"/>
            </w:rPr>
          </w:rPrChange>
        </w:rPr>
        <w:t>against the loss of the generator/super grid system connections or islanding of generation.</w:t>
      </w:r>
    </w:p>
    <w:p w14:paraId="39501A87" w14:textId="1753C771" w:rsidR="000226A1" w:rsidRPr="00646B9F" w:rsidRDefault="00E0402A" w:rsidP="008F2821">
      <w:pPr>
        <w:ind w:left="720" w:hanging="720"/>
        <w:jc w:val="both"/>
        <w:rPr>
          <w:rFonts w:ascii="Poppins" w:hAnsi="Poppins"/>
          <w:color w:val="auto"/>
          <w:rPrChange w:id="2995" w:author="Stuart McLarnon (NESO)" w:date="2024-11-18T11:41:00Z">
            <w:rPr/>
          </w:rPrChange>
        </w:rPr>
      </w:pPr>
      <w:r w:rsidRPr="00646B9F">
        <w:rPr>
          <w:rFonts w:ascii="Poppins" w:hAnsi="Poppins"/>
          <w:color w:val="auto"/>
          <w:rPrChange w:id="2996" w:author="Stuart McLarnon (NESO)" w:date="2024-11-18T11:41:00Z">
            <w:rPr>
              <w:color w:val="auto"/>
            </w:rPr>
          </w:rPrChange>
        </w:rPr>
        <w:t>5</w:t>
      </w:r>
      <w:r w:rsidR="000226A1" w:rsidRPr="00646B9F">
        <w:rPr>
          <w:rFonts w:ascii="Poppins" w:hAnsi="Poppins"/>
          <w:color w:val="auto"/>
          <w:rPrChange w:id="2997" w:author="Stuart McLarnon (NESO)" w:date="2024-11-18T11:41:00Z">
            <w:rPr>
              <w:color w:val="auto"/>
            </w:rPr>
          </w:rPrChange>
        </w:rPr>
        <w:t>.5.5</w:t>
      </w:r>
      <w:r w:rsidR="000226A1" w:rsidRPr="00646B9F">
        <w:rPr>
          <w:rFonts w:ascii="Poppins" w:hAnsi="Poppins"/>
          <w:color w:val="auto"/>
          <w:rPrChange w:id="2998" w:author="Stuart McLarnon (NESO)" w:date="2024-11-18T11:41:00Z">
            <w:rPr>
              <w:color w:val="auto"/>
            </w:rPr>
          </w:rPrChange>
        </w:rPr>
        <w:tab/>
        <w:t>Demand Tripping Schemes are installed to protect circuits from thermal overloads and/or maintain voltage stability under fault conditions.</w:t>
      </w:r>
    </w:p>
    <w:p w14:paraId="5116763F" w14:textId="2A5C719C" w:rsidR="000226A1" w:rsidRPr="00646B9F" w:rsidRDefault="00E0402A" w:rsidP="008F2821">
      <w:pPr>
        <w:ind w:left="720" w:hanging="720"/>
        <w:jc w:val="both"/>
        <w:rPr>
          <w:rFonts w:ascii="Poppins" w:hAnsi="Poppins"/>
          <w:color w:val="auto"/>
          <w:rPrChange w:id="2999" w:author="Stuart McLarnon (NESO)" w:date="2024-11-18T11:41:00Z">
            <w:rPr>
              <w:color w:val="auto"/>
            </w:rPr>
          </w:rPrChange>
        </w:rPr>
      </w:pPr>
      <w:r w:rsidRPr="00646B9F">
        <w:rPr>
          <w:rFonts w:ascii="Poppins" w:hAnsi="Poppins"/>
          <w:color w:val="auto"/>
          <w:rPrChange w:id="3000" w:author="Stuart McLarnon (NESO)" w:date="2024-11-18T11:41:00Z">
            <w:rPr>
              <w:color w:val="auto"/>
            </w:rPr>
          </w:rPrChange>
        </w:rPr>
        <w:t>5</w:t>
      </w:r>
      <w:r w:rsidR="000226A1" w:rsidRPr="00646B9F">
        <w:rPr>
          <w:rFonts w:ascii="Poppins" w:hAnsi="Poppins"/>
          <w:color w:val="auto"/>
          <w:rPrChange w:id="3001" w:author="Stuart McLarnon (NESO)" w:date="2024-11-18T11:41:00Z">
            <w:rPr>
              <w:color w:val="auto"/>
            </w:rPr>
          </w:rPrChange>
        </w:rPr>
        <w:t>.5.6</w:t>
      </w:r>
      <w:r w:rsidR="000226A1" w:rsidRPr="00646B9F">
        <w:rPr>
          <w:rFonts w:ascii="Poppins" w:hAnsi="Poppins"/>
          <w:color w:val="auto"/>
          <w:rPrChange w:id="3002" w:author="Stuart McLarnon (NESO)" w:date="2024-11-18T11:41:00Z">
            <w:rPr>
              <w:color w:val="auto"/>
            </w:rPr>
          </w:rPrChange>
        </w:rPr>
        <w:tab/>
        <w:t xml:space="preserve">Whenever downward regulation shortfall for a transmission constraint is identified (hours ahead to real time) an Insufficient Localised Negative Reserve Active Power Margin (NRAPM) warning will be issued by </w:t>
      </w:r>
      <w:del w:id="3003" w:author="Stuart McLarnon (NESO)" w:date="2024-11-18T11:41:00Z">
        <w:r w:rsidR="003C6529" w:rsidRPr="00D908B3">
          <w:rPr>
            <w:color w:val="auto"/>
          </w:rPr>
          <w:delText>NGESO</w:delText>
        </w:r>
      </w:del>
      <w:ins w:id="3004" w:author="Stuart McLarnon (NESO)" w:date="2024-11-18T11:41:00Z">
        <w:r w:rsidR="007B4960">
          <w:rPr>
            <w:rFonts w:ascii="Poppins" w:hAnsi="Poppins" w:cs="Poppins"/>
            <w:color w:val="auto"/>
          </w:rPr>
          <w:t>NESO</w:t>
        </w:r>
      </w:ins>
      <w:r w:rsidR="000226A1" w:rsidRPr="00646B9F">
        <w:rPr>
          <w:rFonts w:ascii="Poppins" w:hAnsi="Poppins"/>
          <w:color w:val="auto"/>
          <w:rPrChange w:id="3005" w:author="Stuart McLarnon (NESO)" w:date="2024-11-18T11:41:00Z">
            <w:rPr>
              <w:color w:val="auto"/>
            </w:rPr>
          </w:rPrChange>
        </w:rPr>
        <w:t xml:space="preserve"> under </w:t>
      </w:r>
      <w:r w:rsidR="00B6672E">
        <w:rPr>
          <w:rFonts w:ascii="Poppins" w:hAnsi="Poppins"/>
          <w:i/>
          <w:color w:val="auto"/>
          <w:rPrChange w:id="3006" w:author="Stuart McLarnon (NESO)" w:date="2024-11-18T11:41:00Z">
            <w:rPr>
              <w:i/>
              <w:color w:val="auto"/>
            </w:rPr>
          </w:rPrChange>
        </w:rPr>
        <w:t>Grid Code</w:t>
      </w:r>
      <w:r w:rsidR="000226A1" w:rsidRPr="00646B9F">
        <w:rPr>
          <w:rFonts w:ascii="Poppins" w:hAnsi="Poppins"/>
          <w:i/>
          <w:color w:val="auto"/>
          <w:rPrChange w:id="3007" w:author="Stuart McLarnon (NESO)" w:date="2024-11-18T11:41:00Z">
            <w:rPr>
              <w:i/>
              <w:color w:val="auto"/>
            </w:rPr>
          </w:rPrChange>
        </w:rPr>
        <w:t xml:space="preserve"> BC1.5.5</w:t>
      </w:r>
      <w:r w:rsidR="000226A1" w:rsidRPr="00646B9F">
        <w:rPr>
          <w:rFonts w:ascii="Poppins" w:hAnsi="Poppins"/>
          <w:color w:val="auto"/>
          <w:rPrChange w:id="3008" w:author="Stuart McLarnon (NESO)" w:date="2024-11-18T11:41:00Z">
            <w:rPr>
              <w:color w:val="auto"/>
            </w:rPr>
          </w:rPrChange>
        </w:rPr>
        <w:t xml:space="preserve"> to see if any increase in generator flexibility is possible.</w:t>
      </w:r>
    </w:p>
    <w:p w14:paraId="65C33A7B" w14:textId="77777777" w:rsidR="000226A1" w:rsidRPr="00701B06" w:rsidRDefault="000226A1" w:rsidP="000226A1">
      <w:pPr>
        <w:rPr>
          <w:rFonts w:ascii="Poppins" w:hAnsi="Poppins"/>
          <w:rPrChange w:id="3009" w:author="Stuart McLarnon (NESO)" w:date="2024-11-18T11:41:00Z">
            <w:rPr/>
          </w:rPrChange>
        </w:rPr>
      </w:pPr>
    </w:p>
    <w:p w14:paraId="0DA77A98" w14:textId="5B306D98" w:rsidR="000226A1" w:rsidRPr="00D70D71" w:rsidRDefault="000226A1" w:rsidP="00D81794">
      <w:pPr>
        <w:pStyle w:val="Heading2"/>
        <w:rPr>
          <w:rFonts w:ascii="Poppins Medium" w:hAnsi="Poppins Medium"/>
          <w:color w:val="3F0731"/>
          <w:sz w:val="32"/>
          <w:rPrChange w:id="3010" w:author="Stuart McLarnon (NESO)" w:date="2024-11-18T11:41:00Z">
            <w:rPr/>
          </w:rPrChange>
        </w:rPr>
      </w:pPr>
      <w:bookmarkStart w:id="3011" w:name="_Toc532811325"/>
      <w:bookmarkStart w:id="3012" w:name="_Toc16863246"/>
      <w:bookmarkStart w:id="3013" w:name="_Toc128731911"/>
      <w:bookmarkStart w:id="3014" w:name="_Toc188439580"/>
      <w:r w:rsidRPr="00D70D71">
        <w:rPr>
          <w:rFonts w:ascii="Poppins Medium" w:hAnsi="Poppins Medium"/>
          <w:color w:val="3F0731"/>
          <w:sz w:val="32"/>
          <w:rPrChange w:id="3015" w:author="Stuart McLarnon (NESO)" w:date="2024-11-18T11:41:00Z">
            <w:rPr/>
          </w:rPrChange>
        </w:rPr>
        <w:t xml:space="preserve">Assistance </w:t>
      </w:r>
      <w:r w:rsidR="00352688" w:rsidRPr="00D70D71">
        <w:rPr>
          <w:rFonts w:ascii="Poppins Medium" w:hAnsi="Poppins Medium"/>
          <w:color w:val="3F0731"/>
          <w:sz w:val="32"/>
          <w:rPrChange w:id="3016" w:author="Stuart McLarnon (NESO)" w:date="2024-11-18T11:41:00Z">
            <w:rPr/>
          </w:rPrChange>
        </w:rPr>
        <w:t>for</w:t>
      </w:r>
      <w:r w:rsidRPr="00D70D71">
        <w:rPr>
          <w:rFonts w:ascii="Poppins Medium" w:hAnsi="Poppins Medium"/>
          <w:color w:val="3F0731"/>
          <w:sz w:val="32"/>
          <w:rPrChange w:id="3017" w:author="Stuart McLarnon (NESO)" w:date="2024-11-18T11:41:00Z">
            <w:rPr/>
          </w:rPrChange>
        </w:rPr>
        <w:t xml:space="preserve"> Active Power Procedure</w:t>
      </w:r>
      <w:bookmarkEnd w:id="3011"/>
      <w:bookmarkEnd w:id="3012"/>
      <w:bookmarkEnd w:id="3013"/>
      <w:bookmarkEnd w:id="3014"/>
    </w:p>
    <w:p w14:paraId="21C2974A" w14:textId="045C8615" w:rsidR="000226A1" w:rsidRPr="00646B9F" w:rsidRDefault="000226A1" w:rsidP="00D17819">
      <w:pPr>
        <w:ind w:firstLine="720"/>
        <w:rPr>
          <w:rFonts w:ascii="Poppins" w:hAnsi="Poppins"/>
          <w:color w:val="auto"/>
          <w:rPrChange w:id="3018" w:author="Stuart McLarnon (NESO)" w:date="2024-11-18T11:41:00Z">
            <w:rPr/>
          </w:rPrChange>
        </w:rPr>
      </w:pPr>
      <w:r w:rsidRPr="00646B9F">
        <w:rPr>
          <w:rFonts w:ascii="Poppins" w:hAnsi="Poppins"/>
          <w:color w:val="auto"/>
          <w:rPrChange w:id="3019" w:author="Stuart McLarnon (NESO)" w:date="2024-11-18T11:41:00Z">
            <w:rPr>
              <w:color w:val="auto"/>
            </w:rPr>
          </w:rPrChange>
        </w:rPr>
        <w:t xml:space="preserve">In Accordance with </w:t>
      </w:r>
      <w:r w:rsidR="003C6529" w:rsidRPr="00646B9F">
        <w:rPr>
          <w:rFonts w:ascii="Poppins" w:hAnsi="Poppins"/>
          <w:color w:val="auto"/>
          <w:rPrChange w:id="3020" w:author="Stuart McLarnon (NESO)" w:date="2024-11-18T11:41:00Z">
            <w:rPr>
              <w:color w:val="auto"/>
            </w:rPr>
          </w:rPrChange>
        </w:rPr>
        <w:t>EU NCER</w:t>
      </w:r>
      <w:r w:rsidRPr="00646B9F">
        <w:rPr>
          <w:rFonts w:ascii="Poppins" w:hAnsi="Poppins"/>
          <w:color w:val="auto"/>
          <w:rPrChange w:id="3021" w:author="Stuart McLarnon (NESO)" w:date="2024-11-18T11:41:00Z">
            <w:rPr>
              <w:color w:val="auto"/>
            </w:rPr>
          </w:rPrChange>
        </w:rPr>
        <w:t xml:space="preserve"> Article 21</w:t>
      </w:r>
      <w:r w:rsidR="00D17819" w:rsidRPr="00646B9F">
        <w:rPr>
          <w:rFonts w:ascii="Poppins" w:hAnsi="Poppins"/>
          <w:color w:val="auto"/>
          <w:rPrChange w:id="3022" w:author="Stuart McLarnon (NESO)" w:date="2024-11-18T11:41:00Z">
            <w:rPr>
              <w:color w:val="auto"/>
            </w:rPr>
          </w:rPrChange>
        </w:rPr>
        <w:t>:</w:t>
      </w:r>
    </w:p>
    <w:p w14:paraId="540C11E5" w14:textId="0DE802F3" w:rsidR="000226A1" w:rsidRPr="00646B9F" w:rsidRDefault="00E0402A" w:rsidP="000226A1">
      <w:pPr>
        <w:ind w:left="720" w:hanging="720"/>
        <w:jc w:val="both"/>
        <w:rPr>
          <w:rFonts w:ascii="Poppins" w:hAnsi="Poppins"/>
          <w:color w:val="auto"/>
          <w:rPrChange w:id="3023" w:author="Stuart McLarnon (NESO)" w:date="2024-11-18T11:41:00Z">
            <w:rPr/>
          </w:rPrChange>
        </w:rPr>
      </w:pPr>
      <w:r w:rsidRPr="00646B9F">
        <w:rPr>
          <w:rFonts w:ascii="Poppins" w:hAnsi="Poppins"/>
          <w:color w:val="auto"/>
          <w:rPrChange w:id="3024" w:author="Stuart McLarnon (NESO)" w:date="2024-11-18T11:41:00Z">
            <w:rPr>
              <w:color w:val="auto"/>
            </w:rPr>
          </w:rPrChange>
        </w:rPr>
        <w:t>5</w:t>
      </w:r>
      <w:r w:rsidR="000226A1" w:rsidRPr="00646B9F">
        <w:rPr>
          <w:rFonts w:ascii="Poppins" w:hAnsi="Poppins"/>
          <w:color w:val="auto"/>
          <w:rPrChange w:id="3025" w:author="Stuart McLarnon (NESO)" w:date="2024-11-18T11:41:00Z">
            <w:rPr>
              <w:color w:val="auto"/>
            </w:rPr>
          </w:rPrChange>
        </w:rPr>
        <w:t>.6.1</w:t>
      </w:r>
      <w:r w:rsidR="000226A1" w:rsidRPr="00646B9F">
        <w:rPr>
          <w:rFonts w:ascii="Poppins" w:hAnsi="Poppins"/>
          <w:color w:val="auto"/>
          <w:rPrChange w:id="3026" w:author="Stuart McLarnon (NESO)" w:date="2024-11-18T11:41:00Z">
            <w:rPr>
              <w:color w:val="auto"/>
            </w:rPr>
          </w:rPrChange>
        </w:rPr>
        <w:tab/>
        <w:t>Agreements are in place with neighbouring T</w:t>
      </w:r>
      <w:r w:rsidR="00B4561C" w:rsidRPr="00646B9F">
        <w:rPr>
          <w:rFonts w:ascii="Poppins" w:hAnsi="Poppins"/>
          <w:color w:val="auto"/>
          <w:rPrChange w:id="3027" w:author="Stuart McLarnon (NESO)" w:date="2024-11-18T11:41:00Z">
            <w:rPr>
              <w:color w:val="auto"/>
            </w:rPr>
          </w:rPrChange>
        </w:rPr>
        <w:t>ransmission Licensees and Externally Interconnected System Operators (EISOs)</w:t>
      </w:r>
      <w:r w:rsidR="000226A1" w:rsidRPr="00646B9F">
        <w:rPr>
          <w:rFonts w:ascii="Poppins" w:hAnsi="Poppins"/>
          <w:color w:val="auto"/>
          <w:rPrChange w:id="3028" w:author="Stuart McLarnon (NESO)" w:date="2024-11-18T11:41:00Z">
            <w:rPr>
              <w:color w:val="auto"/>
            </w:rPr>
          </w:rPrChange>
        </w:rPr>
        <w:t xml:space="preserve"> to provide Emergency Assistance.  The contracted service is for blocks of energy to be provided across HVDC Interconnectors for specific periods of </w:t>
      </w:r>
      <w:proofErr w:type="gramStart"/>
      <w:r w:rsidR="000226A1" w:rsidRPr="00646B9F">
        <w:rPr>
          <w:rFonts w:ascii="Poppins" w:hAnsi="Poppins"/>
          <w:color w:val="auto"/>
          <w:rPrChange w:id="3029" w:author="Stuart McLarnon (NESO)" w:date="2024-11-18T11:41:00Z">
            <w:rPr>
              <w:color w:val="auto"/>
            </w:rPr>
          </w:rPrChange>
        </w:rPr>
        <w:t>time, and</w:t>
      </w:r>
      <w:proofErr w:type="gramEnd"/>
      <w:r w:rsidR="000226A1" w:rsidRPr="00646B9F">
        <w:rPr>
          <w:rFonts w:ascii="Poppins" w:hAnsi="Poppins"/>
          <w:color w:val="auto"/>
          <w:rPrChange w:id="3030" w:author="Stuart McLarnon (NESO)" w:date="2024-11-18T11:41:00Z">
            <w:rPr>
              <w:color w:val="auto"/>
            </w:rPr>
          </w:rPrChange>
        </w:rPr>
        <w:t xml:space="preserve"> detailed in the </w:t>
      </w:r>
      <w:r w:rsidR="000226A1" w:rsidRPr="00646B9F">
        <w:rPr>
          <w:rFonts w:ascii="Poppins" w:hAnsi="Poppins"/>
          <w:color w:val="auto"/>
          <w:rPrChange w:id="3031" w:author="Stuart McLarnon (NESO)" w:date="2024-11-18T11:41:00Z">
            <w:rPr>
              <w:color w:val="auto"/>
            </w:rPr>
          </w:rPrChange>
        </w:rPr>
        <w:lastRenderedPageBreak/>
        <w:t xml:space="preserve">relevant </w:t>
      </w:r>
      <w:r w:rsidR="000226A1" w:rsidRPr="00646B9F">
        <w:rPr>
          <w:rFonts w:ascii="Poppins" w:hAnsi="Poppins"/>
          <w:i/>
          <w:color w:val="auto"/>
          <w:rPrChange w:id="3032" w:author="Stuart McLarnon (NESO)" w:date="2024-11-18T11:41:00Z">
            <w:rPr>
              <w:i/>
              <w:color w:val="auto"/>
            </w:rPr>
          </w:rPrChange>
        </w:rPr>
        <w:t xml:space="preserve">Balancing and Ancillary Services Agreement </w:t>
      </w:r>
      <w:r w:rsidR="000226A1" w:rsidRPr="00646B9F">
        <w:rPr>
          <w:rFonts w:ascii="Poppins" w:hAnsi="Poppins"/>
          <w:color w:val="auto"/>
          <w:rPrChange w:id="3033" w:author="Stuart McLarnon (NESO)" w:date="2024-11-18T11:41:00Z">
            <w:rPr>
              <w:color w:val="auto"/>
            </w:rPr>
          </w:rPrChange>
        </w:rPr>
        <w:t>for each interconnector</w:t>
      </w:r>
      <w:r w:rsidR="00B4561C" w:rsidRPr="00646B9F">
        <w:rPr>
          <w:rFonts w:ascii="Poppins" w:hAnsi="Poppins"/>
          <w:color w:val="auto"/>
          <w:rPrChange w:id="3034" w:author="Stuart McLarnon (NESO)" w:date="2024-11-18T11:41:00Z">
            <w:rPr>
              <w:color w:val="auto"/>
            </w:rPr>
          </w:rPrChange>
        </w:rPr>
        <w:t xml:space="preserve"> or as required under </w:t>
      </w:r>
      <w:r w:rsidR="00B6672E">
        <w:rPr>
          <w:rFonts w:ascii="Poppins" w:hAnsi="Poppins"/>
          <w:i/>
          <w:color w:val="auto"/>
          <w:rPrChange w:id="3035" w:author="Stuart McLarnon (NESO)" w:date="2024-11-18T11:41:00Z">
            <w:rPr>
              <w:i/>
              <w:color w:val="auto"/>
            </w:rPr>
          </w:rPrChange>
        </w:rPr>
        <w:t>Grid Code</w:t>
      </w:r>
      <w:r w:rsidR="0009158B" w:rsidRPr="00646B9F">
        <w:rPr>
          <w:rFonts w:ascii="Poppins" w:hAnsi="Poppins"/>
          <w:i/>
          <w:color w:val="auto"/>
          <w:rPrChange w:id="3036" w:author="Stuart McLarnon (NESO)" w:date="2024-11-18T11:41:00Z">
            <w:rPr>
              <w:i/>
              <w:color w:val="auto"/>
            </w:rPr>
          </w:rPrChange>
        </w:rPr>
        <w:t xml:space="preserve"> </w:t>
      </w:r>
      <w:r w:rsidR="00B4561C" w:rsidRPr="00646B9F">
        <w:rPr>
          <w:rFonts w:ascii="Poppins" w:hAnsi="Poppins"/>
          <w:i/>
          <w:color w:val="auto"/>
          <w:rPrChange w:id="3037" w:author="Stuart McLarnon (NESO)" w:date="2024-11-18T11:41:00Z">
            <w:rPr>
              <w:i/>
              <w:color w:val="auto"/>
            </w:rPr>
          </w:rPrChange>
        </w:rPr>
        <w:t>BC.2.</w:t>
      </w:r>
      <w:r w:rsidR="00352688" w:rsidRPr="00646B9F">
        <w:rPr>
          <w:rFonts w:ascii="Poppins" w:hAnsi="Poppins"/>
          <w:i/>
          <w:color w:val="auto"/>
          <w:rPrChange w:id="3038" w:author="Stuart McLarnon (NESO)" w:date="2024-11-18T11:41:00Z">
            <w:rPr>
              <w:i/>
              <w:color w:val="auto"/>
            </w:rPr>
          </w:rPrChange>
        </w:rPr>
        <w:t>9. 6</w:t>
      </w:r>
      <w:r w:rsidR="00352688" w:rsidRPr="00646B9F">
        <w:rPr>
          <w:rFonts w:ascii="Poppins" w:hAnsi="Poppins"/>
          <w:color w:val="auto"/>
          <w:rPrChange w:id="3039" w:author="Stuart McLarnon (NESO)" w:date="2024-11-18T11:41:00Z">
            <w:rPr>
              <w:color w:val="auto"/>
            </w:rPr>
          </w:rPrChange>
        </w:rPr>
        <w:t>.</w:t>
      </w:r>
    </w:p>
    <w:p w14:paraId="145351A5" w14:textId="25832552" w:rsidR="000226A1" w:rsidRPr="00646B9F" w:rsidRDefault="00E0402A" w:rsidP="000226A1">
      <w:pPr>
        <w:ind w:left="720" w:hanging="720"/>
        <w:jc w:val="both"/>
        <w:rPr>
          <w:rFonts w:ascii="Poppins" w:hAnsi="Poppins"/>
          <w:color w:val="auto"/>
          <w:rPrChange w:id="3040" w:author="Stuart McLarnon (NESO)" w:date="2024-11-18T11:41:00Z">
            <w:rPr/>
          </w:rPrChange>
        </w:rPr>
      </w:pPr>
      <w:r w:rsidRPr="00646B9F">
        <w:rPr>
          <w:rFonts w:ascii="Poppins" w:hAnsi="Poppins"/>
          <w:color w:val="auto"/>
          <w:rPrChange w:id="3041" w:author="Stuart McLarnon (NESO)" w:date="2024-11-18T11:41:00Z">
            <w:rPr>
              <w:color w:val="auto"/>
            </w:rPr>
          </w:rPrChange>
        </w:rPr>
        <w:t>5</w:t>
      </w:r>
      <w:r w:rsidR="000226A1" w:rsidRPr="00646B9F">
        <w:rPr>
          <w:rFonts w:ascii="Poppins" w:hAnsi="Poppins"/>
          <w:color w:val="auto"/>
          <w:rPrChange w:id="3042" w:author="Stuart McLarnon (NESO)" w:date="2024-11-18T11:41:00Z">
            <w:rPr>
              <w:color w:val="auto"/>
            </w:rPr>
          </w:rPrChange>
        </w:rPr>
        <w:t>.6.2</w:t>
      </w:r>
      <w:r w:rsidR="000226A1" w:rsidRPr="00646B9F">
        <w:rPr>
          <w:rFonts w:ascii="Poppins" w:hAnsi="Poppins"/>
          <w:color w:val="auto"/>
          <w:rPrChange w:id="3043" w:author="Stuart McLarnon (NESO)" w:date="2024-11-18T11:41:00Z">
            <w:rPr>
              <w:color w:val="auto"/>
            </w:rPr>
          </w:rPrChange>
        </w:rPr>
        <w:tab/>
        <w:t xml:space="preserve">Where a </w:t>
      </w:r>
      <w:r w:rsidR="000226A1" w:rsidRPr="00646B9F">
        <w:rPr>
          <w:rFonts w:ascii="Poppins" w:hAnsi="Poppins"/>
          <w:i/>
          <w:color w:val="auto"/>
          <w:rPrChange w:id="3044" w:author="Stuart McLarnon (NESO)" w:date="2024-11-18T11:41:00Z">
            <w:rPr>
              <w:i/>
              <w:color w:val="auto"/>
            </w:rPr>
          </w:rPrChange>
        </w:rPr>
        <w:t>Maximum Generation</w:t>
      </w:r>
      <w:r w:rsidR="000226A1" w:rsidRPr="00646B9F">
        <w:rPr>
          <w:rFonts w:ascii="Poppins" w:hAnsi="Poppins"/>
          <w:color w:val="auto"/>
          <w:rPrChange w:id="3045" w:author="Stuart McLarnon (NESO)" w:date="2024-11-18T11:41:00Z">
            <w:rPr>
              <w:color w:val="auto"/>
            </w:rPr>
          </w:rPrChange>
        </w:rPr>
        <w:t xml:space="preserve"> Service Agreement is in place between </w:t>
      </w:r>
      <w:del w:id="3046" w:author="Stuart McLarnon (NESO)" w:date="2024-11-18T11:41:00Z">
        <w:r w:rsidR="003C6529" w:rsidRPr="00D908B3">
          <w:rPr>
            <w:color w:val="auto"/>
          </w:rPr>
          <w:delText>NGESO</w:delText>
        </w:r>
      </w:del>
      <w:ins w:id="3047" w:author="Stuart McLarnon (NESO)" w:date="2024-11-18T11:41:00Z">
        <w:r w:rsidR="007B4960">
          <w:rPr>
            <w:rFonts w:ascii="Poppins" w:hAnsi="Poppins" w:cs="Poppins"/>
            <w:color w:val="auto"/>
          </w:rPr>
          <w:t>NESO</w:t>
        </w:r>
      </w:ins>
      <w:r w:rsidR="000226A1" w:rsidRPr="00646B9F">
        <w:rPr>
          <w:rFonts w:ascii="Poppins" w:hAnsi="Poppins"/>
          <w:color w:val="auto"/>
          <w:rPrChange w:id="3048" w:author="Stuart McLarnon (NESO)" w:date="2024-11-18T11:41:00Z">
            <w:rPr>
              <w:color w:val="auto"/>
            </w:rPr>
          </w:rPrChange>
        </w:rPr>
        <w:t xml:space="preserve"> and a Generator (</w:t>
      </w:r>
      <w:r w:rsidR="000226A1" w:rsidRPr="00646B9F">
        <w:rPr>
          <w:rFonts w:ascii="Poppins" w:hAnsi="Poppins"/>
          <w:i/>
          <w:color w:val="auto"/>
          <w:rPrChange w:id="3049" w:author="Stuart McLarnon (NESO)" w:date="2024-11-18T11:41:00Z">
            <w:rPr>
              <w:i/>
              <w:color w:val="auto"/>
            </w:rPr>
          </w:rPrChange>
        </w:rPr>
        <w:t>CUSC Section 4.2</w:t>
      </w:r>
      <w:r w:rsidR="000226A1" w:rsidRPr="00646B9F">
        <w:rPr>
          <w:rFonts w:ascii="Poppins" w:hAnsi="Poppins"/>
          <w:color w:val="auto"/>
          <w:rPrChange w:id="3050" w:author="Stuart McLarnon (NESO)" w:date="2024-11-18T11:41:00Z">
            <w:rPr>
              <w:color w:val="auto"/>
            </w:rPr>
          </w:rPrChange>
        </w:rPr>
        <w:t xml:space="preserve">), the Generator will use reasonable endeavours to make available and provide Maximum Generation from each of its Maximum Generation BM Unit(s).   </w:t>
      </w:r>
      <w:del w:id="3051" w:author="Stuart McLarnon (NESO)" w:date="2024-11-18T11:41:00Z">
        <w:r w:rsidR="003C6529" w:rsidRPr="00D908B3">
          <w:rPr>
            <w:color w:val="auto"/>
          </w:rPr>
          <w:delText>NGESO</w:delText>
        </w:r>
      </w:del>
      <w:ins w:id="3052" w:author="Stuart McLarnon (NESO)" w:date="2024-11-18T11:41:00Z">
        <w:r w:rsidR="007B4960">
          <w:rPr>
            <w:rFonts w:ascii="Poppins" w:hAnsi="Poppins" w:cs="Poppins"/>
            <w:color w:val="auto"/>
          </w:rPr>
          <w:t>NESO</w:t>
        </w:r>
      </w:ins>
      <w:r w:rsidR="000226A1" w:rsidRPr="00646B9F">
        <w:rPr>
          <w:rFonts w:ascii="Poppins" w:hAnsi="Poppins"/>
          <w:color w:val="auto"/>
          <w:rPrChange w:id="3053" w:author="Stuart McLarnon (NESO)" w:date="2024-11-18T11:41:00Z">
            <w:rPr>
              <w:color w:val="auto"/>
            </w:rPr>
          </w:rPrChange>
        </w:rPr>
        <w:t xml:space="preserve"> will request the Maximum Generation Service prior to the instruction of any measures related to Demand Control.  This will be via Emergency Instructions.</w:t>
      </w:r>
    </w:p>
    <w:p w14:paraId="6EFDF6D0" w14:textId="0C7A5BED" w:rsidR="000226A1" w:rsidRPr="00646B9F" w:rsidRDefault="00E0402A" w:rsidP="000226A1">
      <w:pPr>
        <w:ind w:left="720" w:hanging="720"/>
        <w:jc w:val="both"/>
        <w:rPr>
          <w:rFonts w:ascii="Poppins" w:hAnsi="Poppins"/>
          <w:color w:val="auto"/>
          <w:rPrChange w:id="3054" w:author="Stuart McLarnon (NESO)" w:date="2024-11-18T11:41:00Z">
            <w:rPr/>
          </w:rPrChange>
        </w:rPr>
      </w:pPr>
      <w:r w:rsidRPr="00646B9F">
        <w:rPr>
          <w:rFonts w:ascii="Poppins" w:hAnsi="Poppins"/>
          <w:color w:val="auto"/>
          <w:rPrChange w:id="3055" w:author="Stuart McLarnon (NESO)" w:date="2024-11-18T11:41:00Z">
            <w:rPr>
              <w:color w:val="auto"/>
            </w:rPr>
          </w:rPrChange>
        </w:rPr>
        <w:t>5</w:t>
      </w:r>
      <w:r w:rsidR="000226A1" w:rsidRPr="00646B9F">
        <w:rPr>
          <w:rFonts w:ascii="Poppins" w:hAnsi="Poppins"/>
          <w:color w:val="auto"/>
          <w:rPrChange w:id="3056" w:author="Stuart McLarnon (NESO)" w:date="2024-11-18T11:41:00Z">
            <w:rPr>
              <w:color w:val="auto"/>
            </w:rPr>
          </w:rPrChange>
        </w:rPr>
        <w:t>.6.3</w:t>
      </w:r>
      <w:r w:rsidR="000226A1" w:rsidRPr="00646B9F">
        <w:rPr>
          <w:rFonts w:ascii="Poppins" w:hAnsi="Poppins"/>
          <w:color w:val="auto"/>
          <w:rPrChange w:id="3057" w:author="Stuart McLarnon (NESO)" w:date="2024-11-18T11:41:00Z">
            <w:rPr>
              <w:color w:val="auto"/>
            </w:rPr>
          </w:rPrChange>
        </w:rPr>
        <w:tab/>
      </w:r>
      <w:r w:rsidR="00627BF2" w:rsidRPr="00646B9F">
        <w:rPr>
          <w:rFonts w:ascii="Poppins" w:hAnsi="Poppins"/>
          <w:color w:val="auto"/>
          <w:rPrChange w:id="3058" w:author="Stuart McLarnon (NESO)" w:date="2024-11-18T11:41:00Z">
            <w:rPr>
              <w:color w:val="auto"/>
            </w:rPr>
          </w:rPrChange>
        </w:rPr>
        <w:t xml:space="preserve">Under the </w:t>
      </w:r>
      <w:r w:rsidR="003C6529" w:rsidRPr="00646B9F">
        <w:rPr>
          <w:rFonts w:ascii="Poppins" w:hAnsi="Poppins"/>
          <w:color w:val="auto"/>
          <w:rPrChange w:id="3059" w:author="Stuart McLarnon (NESO)" w:date="2024-11-18T11:41:00Z">
            <w:rPr>
              <w:color w:val="auto"/>
            </w:rPr>
          </w:rPrChange>
        </w:rPr>
        <w:t>EU NCER</w:t>
      </w:r>
      <w:r w:rsidR="00627BF2" w:rsidRPr="00646B9F">
        <w:rPr>
          <w:rFonts w:ascii="Poppins" w:hAnsi="Poppins"/>
          <w:color w:val="auto"/>
          <w:rPrChange w:id="3060" w:author="Stuart McLarnon (NESO)" w:date="2024-11-18T11:41:00Z">
            <w:rPr>
              <w:color w:val="auto"/>
            </w:rPr>
          </w:rPrChange>
        </w:rPr>
        <w:t xml:space="preserve">, </w:t>
      </w:r>
      <w:del w:id="3061" w:author="Stuart McLarnon (NESO)" w:date="2024-11-18T11:41:00Z">
        <w:r w:rsidR="003C6529" w:rsidRPr="00D908B3">
          <w:rPr>
            <w:color w:val="auto"/>
          </w:rPr>
          <w:delText>NGESO</w:delText>
        </w:r>
      </w:del>
      <w:ins w:id="3062" w:author="Stuart McLarnon (NESO)" w:date="2024-11-18T11:41:00Z">
        <w:r w:rsidR="007B4960">
          <w:rPr>
            <w:rFonts w:ascii="Poppins" w:hAnsi="Poppins" w:cs="Poppins"/>
            <w:color w:val="auto"/>
          </w:rPr>
          <w:t>NESO</w:t>
        </w:r>
      </w:ins>
      <w:r w:rsidR="000226A1" w:rsidRPr="00646B9F">
        <w:rPr>
          <w:rFonts w:ascii="Poppins" w:hAnsi="Poppins"/>
          <w:color w:val="auto"/>
          <w:rPrChange w:id="3063" w:author="Stuart McLarnon (NESO)" w:date="2024-11-18T11:41:00Z">
            <w:rPr>
              <w:color w:val="auto"/>
            </w:rPr>
          </w:rPrChange>
        </w:rPr>
        <w:t xml:space="preserve"> shall be entitled to request assistance for active power from </w:t>
      </w:r>
      <w:r w:rsidR="00B4561C" w:rsidRPr="00646B9F">
        <w:rPr>
          <w:rFonts w:ascii="Poppins" w:hAnsi="Poppins"/>
          <w:color w:val="auto"/>
          <w:rPrChange w:id="3064" w:author="Stuart McLarnon (NESO)" w:date="2024-11-18T11:41:00Z">
            <w:rPr>
              <w:color w:val="auto"/>
            </w:rPr>
          </w:rPrChange>
        </w:rPr>
        <w:t xml:space="preserve">a CUSC Party which </w:t>
      </w:r>
      <w:r w:rsidR="000226A1" w:rsidRPr="00646B9F">
        <w:rPr>
          <w:rFonts w:ascii="Poppins" w:hAnsi="Poppins"/>
          <w:color w:val="auto"/>
          <w:rPrChange w:id="3065" w:author="Stuart McLarnon (NESO)" w:date="2024-11-18T11:41:00Z">
            <w:rPr>
              <w:color w:val="auto"/>
            </w:rPr>
          </w:rPrChange>
        </w:rPr>
        <w:t>do</w:t>
      </w:r>
      <w:r w:rsidR="00B4561C" w:rsidRPr="00646B9F">
        <w:rPr>
          <w:rFonts w:ascii="Poppins" w:hAnsi="Poppins"/>
          <w:color w:val="auto"/>
          <w:rPrChange w:id="3066" w:author="Stuart McLarnon (NESO)" w:date="2024-11-18T11:41:00Z">
            <w:rPr>
              <w:color w:val="auto"/>
            </w:rPr>
          </w:rPrChange>
        </w:rPr>
        <w:t>es</w:t>
      </w:r>
      <w:r w:rsidR="000226A1" w:rsidRPr="00646B9F">
        <w:rPr>
          <w:rFonts w:ascii="Poppins" w:hAnsi="Poppins"/>
          <w:color w:val="auto"/>
          <w:rPrChange w:id="3067" w:author="Stuart McLarnon (NESO)" w:date="2024-11-18T11:41:00Z">
            <w:rPr>
              <w:color w:val="auto"/>
            </w:rPr>
          </w:rPrChange>
        </w:rPr>
        <w:t xml:space="preserve"> not already provide a balancing service.</w:t>
      </w:r>
      <w:r w:rsidR="00DF7EEB" w:rsidRPr="00646B9F">
        <w:rPr>
          <w:rFonts w:ascii="Poppins" w:hAnsi="Poppins"/>
          <w:color w:val="auto"/>
          <w:rPrChange w:id="3068" w:author="Stuart McLarnon (NESO)" w:date="2024-11-18T11:41:00Z">
            <w:rPr>
              <w:color w:val="auto"/>
            </w:rPr>
          </w:rPrChange>
        </w:rPr>
        <w:t xml:space="preserve">  For</w:t>
      </w:r>
      <w:r w:rsidR="009828F1" w:rsidRPr="00646B9F">
        <w:rPr>
          <w:rFonts w:ascii="Poppins" w:hAnsi="Poppins"/>
          <w:color w:val="auto"/>
          <w:rPrChange w:id="3069" w:author="Stuart McLarnon (NESO)" w:date="2024-11-18T11:41:00Z">
            <w:rPr>
              <w:color w:val="auto"/>
            </w:rPr>
          </w:rPrChange>
        </w:rPr>
        <w:t xml:space="preserve"> the avoidance of doubt this woul</w:t>
      </w:r>
      <w:r w:rsidR="00DF7EEB" w:rsidRPr="00646B9F">
        <w:rPr>
          <w:rFonts w:ascii="Poppins" w:hAnsi="Poppins"/>
          <w:color w:val="auto"/>
          <w:rPrChange w:id="3070" w:author="Stuart McLarnon (NESO)" w:date="2024-11-18T11:41:00Z">
            <w:rPr>
              <w:color w:val="auto"/>
            </w:rPr>
          </w:rPrChange>
        </w:rPr>
        <w:t xml:space="preserve">d not extend to </w:t>
      </w:r>
      <w:r w:rsidR="009828F1" w:rsidRPr="00646B9F">
        <w:rPr>
          <w:rFonts w:ascii="Poppins" w:hAnsi="Poppins"/>
          <w:color w:val="auto"/>
          <w:rPrChange w:id="3071" w:author="Stuart McLarnon (NESO)" w:date="2024-11-18T11:41:00Z">
            <w:rPr>
              <w:color w:val="auto"/>
            </w:rPr>
          </w:rPrChange>
        </w:rPr>
        <w:t xml:space="preserve">an </w:t>
      </w:r>
      <w:r w:rsidR="00DF7EEB" w:rsidRPr="00646B9F">
        <w:rPr>
          <w:rFonts w:ascii="Poppins" w:hAnsi="Poppins"/>
          <w:color w:val="auto"/>
          <w:rPrChange w:id="3072" w:author="Stuart McLarnon (NESO)" w:date="2024-11-18T11:41:00Z">
            <w:rPr>
              <w:color w:val="auto"/>
            </w:rPr>
          </w:rPrChange>
        </w:rPr>
        <w:t xml:space="preserve">Embedded Power Station unless the owner of that </w:t>
      </w:r>
      <w:r w:rsidR="00486A58" w:rsidRPr="00646B9F">
        <w:rPr>
          <w:rFonts w:ascii="Poppins" w:hAnsi="Poppins"/>
          <w:color w:val="auto"/>
          <w:rPrChange w:id="3073" w:author="Stuart McLarnon (NESO)" w:date="2024-11-18T11:41:00Z">
            <w:rPr>
              <w:color w:val="auto"/>
            </w:rPr>
          </w:rPrChange>
        </w:rPr>
        <w:t>Power</w:t>
      </w:r>
      <w:r w:rsidR="00DF7EEB" w:rsidRPr="00646B9F">
        <w:rPr>
          <w:rFonts w:ascii="Poppins" w:hAnsi="Poppins"/>
          <w:color w:val="auto"/>
          <w:rPrChange w:id="3074" w:author="Stuart McLarnon (NESO)" w:date="2024-11-18T11:41:00Z">
            <w:rPr>
              <w:color w:val="auto"/>
            </w:rPr>
          </w:rPrChange>
        </w:rPr>
        <w:t xml:space="preserve"> Station (</w:t>
      </w:r>
      <w:r w:rsidR="00352688" w:rsidRPr="00646B9F">
        <w:rPr>
          <w:rFonts w:ascii="Poppins" w:hAnsi="Poppins"/>
          <w:color w:val="auto"/>
          <w:rPrChange w:id="3075" w:author="Stuart McLarnon (NESO)" w:date="2024-11-18T11:41:00Z">
            <w:rPr>
              <w:color w:val="auto"/>
            </w:rPr>
          </w:rPrChange>
        </w:rPr>
        <w:t>i.e.</w:t>
      </w:r>
      <w:r w:rsidR="00DF7EEB" w:rsidRPr="00646B9F">
        <w:rPr>
          <w:rFonts w:ascii="Poppins" w:hAnsi="Poppins"/>
          <w:color w:val="auto"/>
          <w:rPrChange w:id="3076" w:author="Stuart McLarnon (NESO)" w:date="2024-11-18T11:41:00Z">
            <w:rPr>
              <w:color w:val="auto"/>
            </w:rPr>
          </w:rPrChange>
        </w:rPr>
        <w:t xml:space="preserve"> the Generator) had a CUSC Contract with </w:t>
      </w:r>
      <w:del w:id="3077" w:author="Stuart McLarnon (NESO)" w:date="2024-11-18T11:41:00Z">
        <w:r w:rsidR="00DF7EEB" w:rsidRPr="00D908B3">
          <w:rPr>
            <w:color w:val="auto"/>
          </w:rPr>
          <w:delText>NGESO</w:delText>
        </w:r>
      </w:del>
      <w:ins w:id="3078" w:author="Stuart McLarnon (NESO)" w:date="2024-11-18T11:41:00Z">
        <w:r w:rsidR="007B4960">
          <w:rPr>
            <w:rFonts w:ascii="Poppins" w:hAnsi="Poppins" w:cs="Poppins"/>
            <w:color w:val="auto"/>
          </w:rPr>
          <w:t>NESO</w:t>
        </w:r>
      </w:ins>
      <w:r w:rsidR="00DF7EEB" w:rsidRPr="00646B9F">
        <w:rPr>
          <w:rFonts w:ascii="Poppins" w:hAnsi="Poppins"/>
          <w:color w:val="auto"/>
          <w:rPrChange w:id="3079" w:author="Stuart McLarnon (NESO)" w:date="2024-11-18T11:41:00Z">
            <w:rPr>
              <w:color w:val="auto"/>
            </w:rPr>
          </w:rPrChange>
        </w:rPr>
        <w:t>.</w:t>
      </w:r>
      <w:r w:rsidR="000226A1" w:rsidRPr="00646B9F">
        <w:rPr>
          <w:rFonts w:ascii="Poppins" w:hAnsi="Poppins"/>
          <w:color w:val="auto"/>
          <w:rPrChange w:id="3080" w:author="Stuart McLarnon (NESO)" w:date="2024-11-18T11:41:00Z">
            <w:rPr>
              <w:color w:val="auto"/>
            </w:rPr>
          </w:rPrChange>
        </w:rPr>
        <w:t xml:space="preserve"> </w:t>
      </w:r>
    </w:p>
    <w:p w14:paraId="1FF28785" w14:textId="4D255436" w:rsidR="000226A1" w:rsidRPr="00646B9F" w:rsidRDefault="00E0402A" w:rsidP="000226A1">
      <w:pPr>
        <w:ind w:left="720" w:hanging="720"/>
        <w:jc w:val="both"/>
        <w:rPr>
          <w:rFonts w:ascii="Poppins" w:hAnsi="Poppins"/>
          <w:color w:val="auto"/>
          <w:rPrChange w:id="3081" w:author="Stuart McLarnon (NESO)" w:date="2024-11-18T11:41:00Z">
            <w:rPr>
              <w:color w:val="auto"/>
            </w:rPr>
          </w:rPrChange>
        </w:rPr>
      </w:pPr>
      <w:r w:rsidRPr="00646B9F">
        <w:rPr>
          <w:rFonts w:ascii="Poppins" w:hAnsi="Poppins"/>
          <w:color w:val="auto"/>
          <w:rPrChange w:id="3082" w:author="Stuart McLarnon (NESO)" w:date="2024-11-18T11:41:00Z">
            <w:rPr>
              <w:color w:val="auto"/>
            </w:rPr>
          </w:rPrChange>
        </w:rPr>
        <w:t>5</w:t>
      </w:r>
      <w:r w:rsidR="000226A1" w:rsidRPr="00646B9F">
        <w:rPr>
          <w:rFonts w:ascii="Poppins" w:hAnsi="Poppins"/>
          <w:color w:val="auto"/>
          <w:rPrChange w:id="3083" w:author="Stuart McLarnon (NESO)" w:date="2024-11-18T11:41:00Z">
            <w:rPr>
              <w:color w:val="auto"/>
            </w:rPr>
          </w:rPrChange>
        </w:rPr>
        <w:t>.6.4</w:t>
      </w:r>
      <w:r w:rsidR="000226A1" w:rsidRPr="00646B9F">
        <w:rPr>
          <w:rFonts w:ascii="Poppins" w:hAnsi="Poppins"/>
          <w:color w:val="auto"/>
          <w:rPrChange w:id="3084" w:author="Stuart McLarnon (NESO)" w:date="2024-11-18T11:41:00Z">
            <w:rPr>
              <w:color w:val="auto"/>
            </w:rPr>
          </w:rPrChange>
        </w:rPr>
        <w:tab/>
        <w:t xml:space="preserve">Whenever national downward regulation shortfall is identified (day ahead to real time) an Insufficient System Negative Reserve Active Power Margin (NRAPM) warning will be issued by </w:t>
      </w:r>
      <w:del w:id="3085" w:author="Stuart McLarnon (NESO)" w:date="2024-11-18T11:41:00Z">
        <w:r w:rsidR="003C6529" w:rsidRPr="00D908B3">
          <w:rPr>
            <w:color w:val="auto"/>
          </w:rPr>
          <w:delText>NGESO</w:delText>
        </w:r>
      </w:del>
      <w:ins w:id="3086" w:author="Stuart McLarnon (NESO)" w:date="2024-11-18T11:41:00Z">
        <w:r w:rsidR="007B4960">
          <w:rPr>
            <w:rFonts w:ascii="Poppins" w:hAnsi="Poppins" w:cs="Poppins"/>
            <w:color w:val="auto"/>
          </w:rPr>
          <w:t>NESO</w:t>
        </w:r>
      </w:ins>
      <w:r w:rsidR="000226A1" w:rsidRPr="00646B9F">
        <w:rPr>
          <w:rFonts w:ascii="Poppins" w:hAnsi="Poppins"/>
          <w:color w:val="auto"/>
          <w:rPrChange w:id="3087" w:author="Stuart McLarnon (NESO)" w:date="2024-11-18T11:41:00Z">
            <w:rPr>
              <w:color w:val="auto"/>
            </w:rPr>
          </w:rPrChange>
        </w:rPr>
        <w:t xml:space="preserve"> under </w:t>
      </w:r>
      <w:r w:rsidR="00B6672E">
        <w:rPr>
          <w:rFonts w:ascii="Poppins" w:hAnsi="Poppins"/>
          <w:i/>
          <w:color w:val="auto"/>
          <w:rPrChange w:id="3088" w:author="Stuart McLarnon (NESO)" w:date="2024-11-18T11:41:00Z">
            <w:rPr>
              <w:i/>
              <w:color w:val="auto"/>
            </w:rPr>
          </w:rPrChange>
        </w:rPr>
        <w:t>Grid Code</w:t>
      </w:r>
      <w:r w:rsidR="000226A1" w:rsidRPr="00646B9F">
        <w:rPr>
          <w:rFonts w:ascii="Poppins" w:hAnsi="Poppins"/>
          <w:i/>
          <w:color w:val="auto"/>
          <w:rPrChange w:id="3089" w:author="Stuart McLarnon (NESO)" w:date="2024-11-18T11:41:00Z">
            <w:rPr>
              <w:i/>
              <w:color w:val="auto"/>
            </w:rPr>
          </w:rPrChange>
        </w:rPr>
        <w:t xml:space="preserve"> BC1.5.5</w:t>
      </w:r>
      <w:r w:rsidR="000226A1" w:rsidRPr="00646B9F">
        <w:rPr>
          <w:rFonts w:ascii="Poppins" w:hAnsi="Poppins"/>
          <w:color w:val="auto"/>
          <w:rPrChange w:id="3090" w:author="Stuart McLarnon (NESO)" w:date="2024-11-18T11:41:00Z">
            <w:rPr>
              <w:color w:val="auto"/>
            </w:rPr>
          </w:rPrChange>
        </w:rPr>
        <w:t xml:space="preserve"> to see if any increase in generator flexibility is possible.</w:t>
      </w:r>
    </w:p>
    <w:p w14:paraId="3645B9D5" w14:textId="77777777" w:rsidR="00DF3023" w:rsidRPr="00255B7C" w:rsidRDefault="00DF3023" w:rsidP="000226A1">
      <w:pPr>
        <w:jc w:val="both"/>
        <w:rPr>
          <w:rFonts w:ascii="Poppins" w:hAnsi="Poppins"/>
          <w:color w:val="auto"/>
          <w:rPrChange w:id="3091" w:author="Stuart McLarnon (NESO)" w:date="2024-11-18T11:41:00Z">
            <w:rPr/>
          </w:rPrChange>
        </w:rPr>
      </w:pPr>
    </w:p>
    <w:p w14:paraId="2BF6E2EB" w14:textId="7325B7C9" w:rsidR="000226A1" w:rsidRPr="00D70D71" w:rsidRDefault="000226A1" w:rsidP="00D81794">
      <w:pPr>
        <w:pStyle w:val="Heading2"/>
        <w:rPr>
          <w:rFonts w:ascii="Poppins Medium" w:hAnsi="Poppins Medium"/>
          <w:color w:val="3F0731"/>
          <w:sz w:val="32"/>
          <w:rPrChange w:id="3092" w:author="Stuart McLarnon (NESO)" w:date="2024-11-18T11:41:00Z">
            <w:rPr/>
          </w:rPrChange>
        </w:rPr>
      </w:pPr>
      <w:bookmarkStart w:id="3093" w:name="_Toc532811326"/>
      <w:bookmarkStart w:id="3094" w:name="_Toc16863247"/>
      <w:bookmarkStart w:id="3095" w:name="_Toc128731912"/>
      <w:bookmarkStart w:id="3096" w:name="_Toc188439581"/>
      <w:r w:rsidRPr="00D70D71">
        <w:rPr>
          <w:rFonts w:ascii="Poppins Medium" w:hAnsi="Poppins Medium"/>
          <w:color w:val="3F0731"/>
          <w:sz w:val="32"/>
          <w:rPrChange w:id="3097" w:author="Stuart McLarnon (NESO)" w:date="2024-11-18T11:41:00Z">
            <w:rPr/>
          </w:rPrChange>
        </w:rPr>
        <w:t>National Electricity Transmission System Warnings Procedure</w:t>
      </w:r>
      <w:bookmarkEnd w:id="3093"/>
      <w:bookmarkEnd w:id="3094"/>
      <w:bookmarkEnd w:id="3095"/>
      <w:bookmarkEnd w:id="3096"/>
    </w:p>
    <w:p w14:paraId="396C103D" w14:textId="095479F9" w:rsidR="000226A1" w:rsidRPr="00701B06" w:rsidDel="00B013B9" w:rsidRDefault="000226A1" w:rsidP="000226A1">
      <w:pPr>
        <w:jc w:val="both"/>
        <w:rPr>
          <w:del w:id="3098" w:author="Stuart McLarnon (NESO)" w:date="2025-01-22T13:37:00Z" w16du:dateUtc="2025-01-22T13:37:00Z"/>
          <w:rFonts w:ascii="Poppins" w:hAnsi="Poppins"/>
          <w:rPrChange w:id="3099" w:author="Stuart McLarnon (NESO)" w:date="2024-11-18T11:41:00Z">
            <w:rPr>
              <w:del w:id="3100" w:author="Stuart McLarnon (NESO)" w:date="2025-01-22T13:37:00Z" w16du:dateUtc="2025-01-22T13:37:00Z"/>
            </w:rPr>
          </w:rPrChange>
        </w:rPr>
      </w:pPr>
    </w:p>
    <w:p w14:paraId="01B7B6DA" w14:textId="2C1C6F8A" w:rsidR="000226A1" w:rsidRPr="00255B7C" w:rsidRDefault="00E0402A" w:rsidP="008F2821">
      <w:pPr>
        <w:ind w:left="720" w:hanging="720"/>
        <w:jc w:val="both"/>
        <w:rPr>
          <w:rFonts w:ascii="Poppins" w:hAnsi="Poppins"/>
          <w:color w:val="auto"/>
          <w:rPrChange w:id="3101" w:author="Stuart McLarnon (NESO)" w:date="2024-11-18T11:41:00Z">
            <w:rPr>
              <w:color w:val="auto"/>
            </w:rPr>
          </w:rPrChange>
        </w:rPr>
      </w:pPr>
      <w:r w:rsidRPr="00255B7C">
        <w:rPr>
          <w:rFonts w:ascii="Poppins" w:hAnsi="Poppins"/>
          <w:color w:val="auto"/>
          <w:rPrChange w:id="3102" w:author="Stuart McLarnon (NESO)" w:date="2024-11-18T11:41:00Z">
            <w:rPr>
              <w:color w:val="auto"/>
            </w:rPr>
          </w:rPrChange>
        </w:rPr>
        <w:t>5</w:t>
      </w:r>
      <w:r w:rsidR="000226A1" w:rsidRPr="00255B7C">
        <w:rPr>
          <w:rFonts w:ascii="Poppins" w:hAnsi="Poppins"/>
          <w:color w:val="auto"/>
          <w:rPrChange w:id="3103" w:author="Stuart McLarnon (NESO)" w:date="2024-11-18T11:41:00Z">
            <w:rPr>
              <w:color w:val="auto"/>
            </w:rPr>
          </w:rPrChange>
        </w:rPr>
        <w:t>.7.1</w:t>
      </w:r>
      <w:r w:rsidR="000226A1" w:rsidRPr="00255B7C">
        <w:rPr>
          <w:rFonts w:ascii="Poppins" w:hAnsi="Poppins"/>
          <w:color w:val="auto"/>
          <w:rPrChange w:id="3104" w:author="Stuart McLarnon (NESO)" w:date="2024-11-18T11:41:00Z">
            <w:rPr>
              <w:color w:val="auto"/>
            </w:rPr>
          </w:rPrChange>
        </w:rPr>
        <w:tab/>
        <w:t>The</w:t>
      </w:r>
      <w:r w:rsidR="000226A1" w:rsidRPr="00255B7C">
        <w:rPr>
          <w:rFonts w:ascii="Poppins" w:hAnsi="Poppins"/>
          <w:color w:val="auto"/>
          <w:u w:val="single"/>
          <w:rPrChange w:id="3105" w:author="Stuart McLarnon (NESO)" w:date="2024-11-18T11:41:00Z">
            <w:rPr>
              <w:color w:val="auto"/>
              <w:u w:val="single"/>
            </w:rPr>
          </w:rPrChange>
        </w:rPr>
        <w:t xml:space="preserve"> </w:t>
      </w:r>
      <w:r w:rsidR="00B6672E">
        <w:rPr>
          <w:rFonts w:ascii="Poppins" w:hAnsi="Poppins"/>
          <w:i/>
          <w:color w:val="auto"/>
          <w:rPrChange w:id="3106" w:author="Stuart McLarnon (NESO)" w:date="2024-11-18T11:41:00Z">
            <w:rPr>
              <w:i/>
              <w:color w:val="auto"/>
            </w:rPr>
          </w:rPrChange>
        </w:rPr>
        <w:t>Grid Code</w:t>
      </w:r>
      <w:r w:rsidR="000226A1" w:rsidRPr="00255B7C">
        <w:rPr>
          <w:rFonts w:ascii="Poppins" w:hAnsi="Poppins"/>
          <w:i/>
          <w:color w:val="auto"/>
          <w:rPrChange w:id="3107" w:author="Stuart McLarnon (NESO)" w:date="2024-11-18T11:41:00Z">
            <w:rPr>
              <w:i/>
              <w:color w:val="auto"/>
            </w:rPr>
          </w:rPrChange>
        </w:rPr>
        <w:t xml:space="preserve"> OC6, OC7</w:t>
      </w:r>
      <w:r w:rsidR="000226A1" w:rsidRPr="00255B7C">
        <w:rPr>
          <w:rFonts w:ascii="Poppins" w:hAnsi="Poppins"/>
          <w:color w:val="auto"/>
          <w:rPrChange w:id="3108" w:author="Stuart McLarnon (NESO)" w:date="2024-11-18T11:41:00Z">
            <w:rPr>
              <w:color w:val="auto"/>
            </w:rPr>
          </w:rPrChange>
        </w:rPr>
        <w:t xml:space="preserve">, and </w:t>
      </w:r>
      <w:r w:rsidR="000226A1" w:rsidRPr="00255B7C">
        <w:rPr>
          <w:rFonts w:ascii="Poppins" w:hAnsi="Poppins"/>
          <w:i/>
          <w:color w:val="auto"/>
          <w:rPrChange w:id="3109" w:author="Stuart McLarnon (NESO)" w:date="2024-11-18T11:41:00Z">
            <w:rPr>
              <w:i/>
              <w:color w:val="auto"/>
            </w:rPr>
          </w:rPrChange>
        </w:rPr>
        <w:t>BC1</w:t>
      </w:r>
      <w:r w:rsidR="000226A1" w:rsidRPr="00255B7C">
        <w:rPr>
          <w:rFonts w:ascii="Poppins" w:hAnsi="Poppins"/>
          <w:color w:val="auto"/>
          <w:rPrChange w:id="3110" w:author="Stuart McLarnon (NESO)" w:date="2024-11-18T11:41:00Z">
            <w:rPr>
              <w:color w:val="auto"/>
            </w:rPr>
          </w:rPrChange>
        </w:rPr>
        <w:t xml:space="preserve"> provide for circumstances in which </w:t>
      </w:r>
      <w:del w:id="3111" w:author="Stuart McLarnon (NESO)" w:date="2024-11-18T11:41:00Z">
        <w:r w:rsidR="00C75FE4" w:rsidRPr="00D908B3">
          <w:rPr>
            <w:color w:val="auto"/>
          </w:rPr>
          <w:delText>NGESO</w:delText>
        </w:r>
      </w:del>
      <w:ins w:id="3112" w:author="Stuart McLarnon (NESO)" w:date="2024-11-18T11:41:00Z">
        <w:r w:rsidR="007B4960">
          <w:rPr>
            <w:rFonts w:ascii="Poppins" w:hAnsi="Poppins" w:cs="Poppins"/>
            <w:color w:val="auto"/>
          </w:rPr>
          <w:t>NESO</w:t>
        </w:r>
      </w:ins>
      <w:r w:rsidR="000226A1" w:rsidRPr="00255B7C">
        <w:rPr>
          <w:rFonts w:ascii="Poppins" w:hAnsi="Poppins"/>
          <w:color w:val="auto"/>
          <w:rPrChange w:id="3113" w:author="Stuart McLarnon (NESO)" w:date="2024-11-18T11:41:00Z">
            <w:rPr>
              <w:color w:val="auto"/>
            </w:rPr>
          </w:rPrChange>
        </w:rPr>
        <w:t xml:space="preserve"> may issue a National Electricity Transmission System Warning to all industry participants in circumstances where Demand Reduction may be required.  National Electricity Transmission System Warnings consist of the following types: -</w:t>
      </w:r>
    </w:p>
    <w:p w14:paraId="7FEE6FA1" w14:textId="4EBC6B0A" w:rsidR="000226A1" w:rsidRPr="00255B7C" w:rsidRDefault="000226A1" w:rsidP="00B017E3">
      <w:pPr>
        <w:pStyle w:val="ListParagraph"/>
        <w:numPr>
          <w:ilvl w:val="0"/>
          <w:numId w:val="24"/>
        </w:numPr>
        <w:tabs>
          <w:tab w:val="left" w:pos="567"/>
        </w:tabs>
        <w:spacing w:after="60" w:line="288" w:lineRule="auto"/>
        <w:jc w:val="both"/>
        <w:rPr>
          <w:rFonts w:ascii="Poppins" w:hAnsi="Poppins"/>
          <w:color w:val="auto"/>
          <w:rPrChange w:id="3114" w:author="Stuart McLarnon (NESO)" w:date="2024-11-18T11:41:00Z">
            <w:rPr>
              <w:color w:val="auto"/>
            </w:rPr>
          </w:rPrChange>
        </w:rPr>
      </w:pPr>
      <w:r w:rsidRPr="00255B7C">
        <w:rPr>
          <w:rFonts w:ascii="Poppins" w:hAnsi="Poppins"/>
          <w:i/>
          <w:color w:val="auto"/>
          <w:rPrChange w:id="3115" w:author="Stuart McLarnon (NESO)" w:date="2024-11-18T11:41:00Z">
            <w:rPr>
              <w:i/>
              <w:color w:val="auto"/>
            </w:rPr>
          </w:rPrChange>
        </w:rPr>
        <w:t xml:space="preserve">Electricity Margin </w:t>
      </w:r>
      <w:proofErr w:type="gramStart"/>
      <w:r w:rsidRPr="00255B7C">
        <w:rPr>
          <w:rFonts w:ascii="Poppins" w:hAnsi="Poppins"/>
          <w:i/>
          <w:color w:val="auto"/>
          <w:rPrChange w:id="3116" w:author="Stuart McLarnon (NESO)" w:date="2024-11-18T11:41:00Z">
            <w:rPr>
              <w:i/>
              <w:color w:val="auto"/>
            </w:rPr>
          </w:rPrChange>
        </w:rPr>
        <w:t>Notice</w:t>
      </w:r>
      <w:r w:rsidR="00907110" w:rsidRPr="00255B7C">
        <w:rPr>
          <w:rFonts w:ascii="Poppins" w:hAnsi="Poppins"/>
          <w:color w:val="auto"/>
          <w:rPrChange w:id="3117" w:author="Stuart McLarnon (NESO)" w:date="2024-11-18T11:41:00Z">
            <w:rPr>
              <w:color w:val="auto"/>
            </w:rPr>
          </w:rPrChange>
        </w:rPr>
        <w:t>;</w:t>
      </w:r>
      <w:proofErr w:type="gramEnd"/>
    </w:p>
    <w:p w14:paraId="793D7AA8" w14:textId="2D634DD4" w:rsidR="000226A1" w:rsidRPr="00255B7C" w:rsidRDefault="000226A1" w:rsidP="00B017E3">
      <w:pPr>
        <w:pStyle w:val="ListParagraph"/>
        <w:numPr>
          <w:ilvl w:val="0"/>
          <w:numId w:val="24"/>
        </w:numPr>
        <w:tabs>
          <w:tab w:val="left" w:pos="567"/>
        </w:tabs>
        <w:spacing w:after="60" w:line="288" w:lineRule="auto"/>
        <w:jc w:val="both"/>
        <w:rPr>
          <w:rFonts w:ascii="Poppins" w:hAnsi="Poppins"/>
          <w:color w:val="auto"/>
          <w:rPrChange w:id="3118" w:author="Stuart McLarnon (NESO)" w:date="2024-11-18T11:41:00Z">
            <w:rPr>
              <w:color w:val="auto"/>
            </w:rPr>
          </w:rPrChange>
        </w:rPr>
      </w:pPr>
      <w:r w:rsidRPr="00255B7C">
        <w:rPr>
          <w:rFonts w:ascii="Poppins" w:hAnsi="Poppins"/>
          <w:i/>
          <w:color w:val="auto"/>
          <w:rPrChange w:id="3119" w:author="Stuart McLarnon (NESO)" w:date="2024-11-18T11:41:00Z">
            <w:rPr>
              <w:i/>
              <w:color w:val="auto"/>
            </w:rPr>
          </w:rPrChange>
        </w:rPr>
        <w:t xml:space="preserve">High Risk of Demand </w:t>
      </w:r>
      <w:proofErr w:type="gramStart"/>
      <w:r w:rsidRPr="00255B7C">
        <w:rPr>
          <w:rFonts w:ascii="Poppins" w:hAnsi="Poppins"/>
          <w:i/>
          <w:color w:val="auto"/>
          <w:rPrChange w:id="3120" w:author="Stuart McLarnon (NESO)" w:date="2024-11-18T11:41:00Z">
            <w:rPr>
              <w:i/>
              <w:color w:val="auto"/>
            </w:rPr>
          </w:rPrChange>
        </w:rPr>
        <w:t>Reduction</w:t>
      </w:r>
      <w:r w:rsidR="00907110" w:rsidRPr="00255B7C">
        <w:rPr>
          <w:rFonts w:ascii="Poppins" w:hAnsi="Poppins"/>
          <w:color w:val="auto"/>
          <w:rPrChange w:id="3121" w:author="Stuart McLarnon (NESO)" w:date="2024-11-18T11:41:00Z">
            <w:rPr>
              <w:color w:val="auto"/>
            </w:rPr>
          </w:rPrChange>
        </w:rPr>
        <w:t>;</w:t>
      </w:r>
      <w:proofErr w:type="gramEnd"/>
    </w:p>
    <w:p w14:paraId="46978A06" w14:textId="55AD86C5" w:rsidR="000226A1" w:rsidRPr="00255B7C" w:rsidRDefault="000226A1" w:rsidP="00B017E3">
      <w:pPr>
        <w:pStyle w:val="ListParagraph"/>
        <w:numPr>
          <w:ilvl w:val="0"/>
          <w:numId w:val="24"/>
        </w:numPr>
        <w:tabs>
          <w:tab w:val="left" w:pos="567"/>
        </w:tabs>
        <w:spacing w:after="60" w:line="288" w:lineRule="auto"/>
        <w:jc w:val="both"/>
        <w:rPr>
          <w:rFonts w:ascii="Poppins" w:hAnsi="Poppins"/>
          <w:color w:val="auto"/>
          <w:rPrChange w:id="3122" w:author="Stuart McLarnon (NESO)" w:date="2024-11-18T11:41:00Z">
            <w:rPr>
              <w:color w:val="auto"/>
            </w:rPr>
          </w:rPrChange>
        </w:rPr>
      </w:pPr>
      <w:r w:rsidRPr="00255B7C">
        <w:rPr>
          <w:rFonts w:ascii="Poppins" w:hAnsi="Poppins"/>
          <w:i/>
          <w:color w:val="auto"/>
          <w:rPrChange w:id="3123" w:author="Stuart McLarnon (NESO)" w:date="2024-11-18T11:41:00Z">
            <w:rPr>
              <w:i/>
              <w:color w:val="auto"/>
            </w:rPr>
          </w:rPrChange>
        </w:rPr>
        <w:t xml:space="preserve">Demand Control </w:t>
      </w:r>
      <w:proofErr w:type="gramStart"/>
      <w:r w:rsidRPr="00255B7C">
        <w:rPr>
          <w:rFonts w:ascii="Poppins" w:hAnsi="Poppins"/>
          <w:i/>
          <w:color w:val="auto"/>
          <w:rPrChange w:id="3124" w:author="Stuart McLarnon (NESO)" w:date="2024-11-18T11:41:00Z">
            <w:rPr>
              <w:i/>
              <w:color w:val="auto"/>
            </w:rPr>
          </w:rPrChange>
        </w:rPr>
        <w:t>Imminent</w:t>
      </w:r>
      <w:r w:rsidR="00907110" w:rsidRPr="00255B7C">
        <w:rPr>
          <w:rFonts w:ascii="Poppins" w:hAnsi="Poppins"/>
          <w:color w:val="auto"/>
          <w:rPrChange w:id="3125" w:author="Stuart McLarnon (NESO)" w:date="2024-11-18T11:41:00Z">
            <w:rPr>
              <w:color w:val="auto"/>
            </w:rPr>
          </w:rPrChange>
        </w:rPr>
        <w:t>;</w:t>
      </w:r>
      <w:proofErr w:type="gramEnd"/>
    </w:p>
    <w:p w14:paraId="3E96DFEC" w14:textId="7D181BB7" w:rsidR="000226A1" w:rsidRPr="00255B7C" w:rsidRDefault="000226A1" w:rsidP="00B017E3">
      <w:pPr>
        <w:pStyle w:val="ListParagraph"/>
        <w:numPr>
          <w:ilvl w:val="0"/>
          <w:numId w:val="24"/>
        </w:numPr>
        <w:tabs>
          <w:tab w:val="left" w:pos="567"/>
        </w:tabs>
        <w:spacing w:after="60" w:line="288" w:lineRule="auto"/>
        <w:jc w:val="both"/>
        <w:rPr>
          <w:rFonts w:ascii="Poppins" w:hAnsi="Poppins"/>
          <w:color w:val="auto"/>
          <w:rPrChange w:id="3126" w:author="Stuart McLarnon (NESO)" w:date="2024-11-18T11:41:00Z">
            <w:rPr>
              <w:color w:val="auto"/>
            </w:rPr>
          </w:rPrChange>
        </w:rPr>
      </w:pPr>
      <w:r w:rsidRPr="00255B7C">
        <w:rPr>
          <w:rFonts w:ascii="Poppins" w:hAnsi="Poppins"/>
          <w:i/>
          <w:color w:val="auto"/>
          <w:rPrChange w:id="3127" w:author="Stuart McLarnon (NESO)" w:date="2024-11-18T11:41:00Z">
            <w:rPr>
              <w:i/>
              <w:color w:val="auto"/>
            </w:rPr>
          </w:rPrChange>
        </w:rPr>
        <w:t xml:space="preserve">Risk of System </w:t>
      </w:r>
      <w:proofErr w:type="gramStart"/>
      <w:r w:rsidRPr="00255B7C">
        <w:rPr>
          <w:rFonts w:ascii="Poppins" w:hAnsi="Poppins"/>
          <w:i/>
          <w:color w:val="auto"/>
          <w:rPrChange w:id="3128" w:author="Stuart McLarnon (NESO)" w:date="2024-11-18T11:41:00Z">
            <w:rPr>
              <w:i/>
              <w:color w:val="auto"/>
            </w:rPr>
          </w:rPrChange>
        </w:rPr>
        <w:t>Disturbance</w:t>
      </w:r>
      <w:r w:rsidR="00907110" w:rsidRPr="00255B7C">
        <w:rPr>
          <w:rFonts w:ascii="Poppins" w:hAnsi="Poppins"/>
          <w:color w:val="auto"/>
          <w:rPrChange w:id="3129" w:author="Stuart McLarnon (NESO)" w:date="2024-11-18T11:41:00Z">
            <w:rPr>
              <w:color w:val="auto"/>
            </w:rPr>
          </w:rPrChange>
        </w:rPr>
        <w:t>;</w:t>
      </w:r>
      <w:proofErr w:type="gramEnd"/>
    </w:p>
    <w:p w14:paraId="422E8A1C" w14:textId="74C9753A" w:rsidR="0001716E" w:rsidRPr="00255B7C" w:rsidRDefault="000B3233">
      <w:pPr>
        <w:pStyle w:val="ListParagraph"/>
        <w:numPr>
          <w:ilvl w:val="0"/>
          <w:numId w:val="24"/>
        </w:numPr>
        <w:tabs>
          <w:tab w:val="left" w:pos="567"/>
        </w:tabs>
        <w:spacing w:after="60" w:line="288" w:lineRule="auto"/>
        <w:jc w:val="both"/>
        <w:rPr>
          <w:rFonts w:ascii="Poppins" w:hAnsi="Poppins"/>
          <w:color w:val="auto"/>
          <w:rPrChange w:id="3130" w:author="Stuart McLarnon (NESO)" w:date="2024-11-18T11:41:00Z">
            <w:rPr>
              <w:color w:val="auto"/>
            </w:rPr>
          </w:rPrChange>
        </w:rPr>
      </w:pPr>
      <w:r w:rsidRPr="00255B7C">
        <w:rPr>
          <w:rFonts w:ascii="Poppins" w:hAnsi="Poppins"/>
          <w:i/>
          <w:color w:val="auto"/>
          <w:rPrChange w:id="3131" w:author="Stuart McLarnon (NESO)" w:date="2024-11-18T11:41:00Z">
            <w:rPr>
              <w:i/>
              <w:color w:val="auto"/>
            </w:rPr>
          </w:rPrChange>
        </w:rPr>
        <w:t xml:space="preserve">National Electricity Transmission System Warnings Table </w:t>
      </w:r>
      <w:r w:rsidRPr="00255B7C">
        <w:rPr>
          <w:rFonts w:ascii="Poppins" w:hAnsi="Poppins"/>
          <w:color w:val="auto"/>
          <w:rPrChange w:id="3132" w:author="Stuart McLarnon (NESO)" w:date="2024-11-18T11:41:00Z">
            <w:rPr>
              <w:color w:val="auto"/>
            </w:rPr>
          </w:rPrChange>
        </w:rPr>
        <w:t>– Appendix 1 of OC7</w:t>
      </w:r>
      <w:r w:rsidR="00907110" w:rsidRPr="00255B7C">
        <w:rPr>
          <w:rFonts w:ascii="Poppins" w:hAnsi="Poppins"/>
          <w:color w:val="auto"/>
          <w:rPrChange w:id="3133" w:author="Stuart McLarnon (NESO)" w:date="2024-11-18T11:41:00Z">
            <w:rPr>
              <w:color w:val="auto"/>
            </w:rPr>
          </w:rPrChange>
        </w:rPr>
        <w:t>; and</w:t>
      </w:r>
    </w:p>
    <w:p w14:paraId="67673786" w14:textId="7084057B" w:rsidR="00623E22" w:rsidRPr="00255B7C" w:rsidRDefault="00FB26DF" w:rsidP="00D14360">
      <w:pPr>
        <w:pStyle w:val="ListParagraph"/>
        <w:numPr>
          <w:ilvl w:val="0"/>
          <w:numId w:val="24"/>
        </w:numPr>
        <w:tabs>
          <w:tab w:val="left" w:pos="567"/>
        </w:tabs>
        <w:spacing w:after="60" w:line="288" w:lineRule="auto"/>
        <w:jc w:val="both"/>
        <w:rPr>
          <w:rFonts w:ascii="Poppins" w:hAnsi="Poppins"/>
          <w:i/>
          <w:color w:val="auto"/>
          <w:rPrChange w:id="3134" w:author="Stuart McLarnon (NESO)" w:date="2024-11-18T11:41:00Z">
            <w:rPr>
              <w:i/>
              <w:color w:val="auto"/>
            </w:rPr>
          </w:rPrChange>
        </w:rPr>
      </w:pPr>
      <w:r w:rsidRPr="00255B7C">
        <w:rPr>
          <w:rFonts w:ascii="Poppins" w:hAnsi="Poppins"/>
          <w:i/>
          <w:color w:val="auto"/>
          <w:rPrChange w:id="3135" w:author="Stuart McLarnon (NESO)" w:date="2024-11-18T11:41:00Z">
            <w:rPr>
              <w:i/>
              <w:color w:val="auto"/>
            </w:rPr>
          </w:rPrChange>
        </w:rPr>
        <w:lastRenderedPageBreak/>
        <w:t xml:space="preserve">Other System Alerts and warnings as detailed in </w:t>
      </w:r>
      <w:r w:rsidR="00B6672E">
        <w:rPr>
          <w:rFonts w:ascii="Poppins" w:hAnsi="Poppins"/>
          <w:i/>
          <w:color w:val="auto"/>
          <w:rPrChange w:id="3136" w:author="Stuart McLarnon (NESO)" w:date="2024-11-18T11:41:00Z">
            <w:rPr>
              <w:i/>
              <w:color w:val="auto"/>
            </w:rPr>
          </w:rPrChange>
        </w:rPr>
        <w:t>Grid Code</w:t>
      </w:r>
      <w:r w:rsidR="00952435" w:rsidRPr="00255B7C">
        <w:rPr>
          <w:rFonts w:ascii="Poppins" w:hAnsi="Poppins"/>
          <w:i/>
          <w:color w:val="auto"/>
          <w:rPrChange w:id="3137" w:author="Stuart McLarnon (NESO)" w:date="2024-11-18T11:41:00Z">
            <w:rPr>
              <w:i/>
              <w:color w:val="auto"/>
            </w:rPr>
          </w:rPrChange>
        </w:rPr>
        <w:t xml:space="preserve"> OC7.4.8.15</w:t>
      </w:r>
      <w:r w:rsidR="00D17819" w:rsidRPr="00255B7C">
        <w:rPr>
          <w:rFonts w:ascii="Poppins" w:hAnsi="Poppins"/>
          <w:i/>
          <w:color w:val="auto"/>
          <w:rPrChange w:id="3138" w:author="Stuart McLarnon (NESO)" w:date="2024-11-18T11:41:00Z">
            <w:rPr>
              <w:i/>
              <w:color w:val="auto"/>
            </w:rPr>
          </w:rPrChange>
        </w:rPr>
        <w:t>.</w:t>
      </w:r>
    </w:p>
    <w:p w14:paraId="1979C806" w14:textId="59EFC564" w:rsidR="000226A1" w:rsidRPr="00255B7C" w:rsidRDefault="00E0402A" w:rsidP="00D17819">
      <w:pPr>
        <w:ind w:left="720" w:hanging="720"/>
        <w:jc w:val="both"/>
        <w:rPr>
          <w:rFonts w:ascii="Poppins" w:hAnsi="Poppins"/>
          <w:color w:val="auto"/>
          <w:rPrChange w:id="3139" w:author="Stuart McLarnon (NESO)" w:date="2024-11-18T11:41:00Z">
            <w:rPr/>
          </w:rPrChange>
        </w:rPr>
      </w:pPr>
      <w:r w:rsidRPr="00255B7C">
        <w:rPr>
          <w:rFonts w:ascii="Poppins" w:hAnsi="Poppins"/>
          <w:color w:val="auto"/>
          <w:rPrChange w:id="3140" w:author="Stuart McLarnon (NESO)" w:date="2024-11-18T11:41:00Z">
            <w:rPr>
              <w:color w:val="auto"/>
            </w:rPr>
          </w:rPrChange>
        </w:rPr>
        <w:t>5</w:t>
      </w:r>
      <w:r w:rsidR="000226A1" w:rsidRPr="00255B7C">
        <w:rPr>
          <w:rFonts w:ascii="Poppins" w:hAnsi="Poppins"/>
          <w:color w:val="auto"/>
          <w:rPrChange w:id="3141" w:author="Stuart McLarnon (NESO)" w:date="2024-11-18T11:41:00Z">
            <w:rPr>
              <w:color w:val="auto"/>
            </w:rPr>
          </w:rPrChange>
        </w:rPr>
        <w:t>.7.2</w:t>
      </w:r>
      <w:r w:rsidR="000226A1" w:rsidRPr="00255B7C">
        <w:rPr>
          <w:rFonts w:ascii="Poppins" w:hAnsi="Poppins"/>
          <w:i/>
          <w:color w:val="auto"/>
          <w:rPrChange w:id="3142" w:author="Stuart McLarnon (NESO)" w:date="2024-11-18T11:41:00Z">
            <w:rPr>
              <w:i/>
              <w:color w:val="auto"/>
            </w:rPr>
          </w:rPrChange>
        </w:rPr>
        <w:tab/>
        <w:t>Electricity Margin Notice</w:t>
      </w:r>
      <w:r w:rsidR="000226A1" w:rsidRPr="00255B7C">
        <w:rPr>
          <w:rFonts w:ascii="Poppins" w:hAnsi="Poppins"/>
          <w:color w:val="auto"/>
          <w:rPrChange w:id="3143" w:author="Stuart McLarnon (NESO)" w:date="2024-11-18T11:41:00Z">
            <w:rPr>
              <w:color w:val="auto"/>
            </w:rPr>
          </w:rPrChange>
        </w:rPr>
        <w:t xml:space="preserve"> and/or </w:t>
      </w:r>
      <w:r w:rsidR="000226A1" w:rsidRPr="00255B7C">
        <w:rPr>
          <w:rFonts w:ascii="Poppins" w:hAnsi="Poppins"/>
          <w:i/>
          <w:color w:val="auto"/>
          <w:rPrChange w:id="3144" w:author="Stuart McLarnon (NESO)" w:date="2024-11-18T11:41:00Z">
            <w:rPr>
              <w:i/>
              <w:color w:val="auto"/>
            </w:rPr>
          </w:rPrChange>
        </w:rPr>
        <w:t>High Risk of Demand Reduction</w:t>
      </w:r>
      <w:r w:rsidR="000226A1" w:rsidRPr="00255B7C">
        <w:rPr>
          <w:rFonts w:ascii="Poppins" w:hAnsi="Poppins"/>
          <w:color w:val="auto"/>
          <w:rPrChange w:id="3145" w:author="Stuart McLarnon (NESO)" w:date="2024-11-18T11:41:00Z">
            <w:rPr>
              <w:color w:val="auto"/>
            </w:rPr>
          </w:rPrChange>
        </w:rPr>
        <w:t xml:space="preserve"> warnings may be issued by </w:t>
      </w:r>
      <w:del w:id="3146" w:author="Stuart McLarnon (NESO)" w:date="2024-11-18T11:41:00Z">
        <w:r w:rsidR="003C6529" w:rsidRPr="00D908B3">
          <w:rPr>
            <w:color w:val="auto"/>
          </w:rPr>
          <w:delText>NGESO</w:delText>
        </w:r>
      </w:del>
      <w:ins w:id="3147" w:author="Stuart McLarnon (NESO)" w:date="2024-11-18T11:41:00Z">
        <w:r w:rsidR="007B4960">
          <w:rPr>
            <w:rFonts w:ascii="Poppins" w:hAnsi="Poppins" w:cs="Poppins"/>
            <w:color w:val="auto"/>
          </w:rPr>
          <w:t>NESO</w:t>
        </w:r>
      </w:ins>
      <w:r w:rsidR="000226A1" w:rsidRPr="00255B7C">
        <w:rPr>
          <w:rFonts w:ascii="Poppins" w:hAnsi="Poppins"/>
          <w:color w:val="auto"/>
          <w:rPrChange w:id="3148" w:author="Stuart McLarnon (NESO)" w:date="2024-11-18T11:41:00Z">
            <w:rPr>
              <w:color w:val="auto"/>
            </w:rPr>
          </w:rPrChange>
        </w:rPr>
        <w:t xml:space="preserve"> when insufficient system margins are anticipated for any period.</w:t>
      </w:r>
    </w:p>
    <w:p w14:paraId="163D8E42" w14:textId="5E747960" w:rsidR="000226A1" w:rsidRPr="00255B7C" w:rsidRDefault="00E0402A" w:rsidP="00D17819">
      <w:pPr>
        <w:ind w:left="720" w:hanging="720"/>
        <w:jc w:val="both"/>
        <w:rPr>
          <w:rFonts w:ascii="Poppins" w:hAnsi="Poppins"/>
          <w:i/>
          <w:color w:val="auto"/>
          <w:rPrChange w:id="3149" w:author="Stuart McLarnon (NESO)" w:date="2024-11-18T11:41:00Z">
            <w:rPr>
              <w:i/>
            </w:rPr>
          </w:rPrChange>
        </w:rPr>
      </w:pPr>
      <w:r w:rsidRPr="00255B7C">
        <w:rPr>
          <w:rFonts w:ascii="Poppins" w:hAnsi="Poppins"/>
          <w:color w:val="auto"/>
          <w:rPrChange w:id="3150" w:author="Stuart McLarnon (NESO)" w:date="2024-11-18T11:41:00Z">
            <w:rPr>
              <w:color w:val="auto"/>
            </w:rPr>
          </w:rPrChange>
        </w:rPr>
        <w:t>5</w:t>
      </w:r>
      <w:r w:rsidR="000226A1" w:rsidRPr="00255B7C">
        <w:rPr>
          <w:rFonts w:ascii="Poppins" w:hAnsi="Poppins"/>
          <w:color w:val="auto"/>
          <w:rPrChange w:id="3151" w:author="Stuart McLarnon (NESO)" w:date="2024-11-18T11:41:00Z">
            <w:rPr>
              <w:color w:val="auto"/>
            </w:rPr>
          </w:rPrChange>
        </w:rPr>
        <w:t>.7.3</w:t>
      </w:r>
      <w:r w:rsidR="000226A1" w:rsidRPr="00255B7C">
        <w:rPr>
          <w:rFonts w:ascii="Poppins" w:hAnsi="Poppins"/>
          <w:color w:val="auto"/>
          <w:rPrChange w:id="3152" w:author="Stuart McLarnon (NESO)" w:date="2024-11-18T11:41:00Z">
            <w:rPr>
              <w:color w:val="auto"/>
            </w:rPr>
          </w:rPrChange>
        </w:rPr>
        <w:tab/>
        <w:t xml:space="preserve">Should the system conditions not return within the acceptable limits or there is still further concern, a </w:t>
      </w:r>
      <w:r w:rsidR="000226A1" w:rsidRPr="00255B7C">
        <w:rPr>
          <w:rFonts w:ascii="Poppins" w:hAnsi="Poppins"/>
          <w:i/>
          <w:color w:val="auto"/>
          <w:rPrChange w:id="3153" w:author="Stuart McLarnon (NESO)" w:date="2024-11-18T11:41:00Z">
            <w:rPr>
              <w:i/>
              <w:color w:val="auto"/>
            </w:rPr>
          </w:rPrChange>
        </w:rPr>
        <w:t xml:space="preserve">Demand Control Imminent </w:t>
      </w:r>
      <w:r w:rsidR="000226A1" w:rsidRPr="00255B7C">
        <w:rPr>
          <w:rFonts w:ascii="Poppins" w:hAnsi="Poppins"/>
          <w:color w:val="auto"/>
          <w:rPrChange w:id="3154" w:author="Stuart McLarnon (NESO)" w:date="2024-11-18T11:41:00Z">
            <w:rPr>
              <w:color w:val="auto"/>
            </w:rPr>
          </w:rPrChange>
        </w:rPr>
        <w:t xml:space="preserve">warning may be issued giving warning that </w:t>
      </w:r>
      <w:del w:id="3155" w:author="Stuart McLarnon (NESO)" w:date="2024-11-18T11:41:00Z">
        <w:r w:rsidR="003C6529" w:rsidRPr="00D908B3">
          <w:rPr>
            <w:color w:val="auto"/>
          </w:rPr>
          <w:delText>NGESO</w:delText>
        </w:r>
      </w:del>
      <w:ins w:id="3156" w:author="Stuart McLarnon (NESO)" w:date="2024-11-18T11:41:00Z">
        <w:r w:rsidR="007B4960">
          <w:rPr>
            <w:rFonts w:ascii="Poppins" w:hAnsi="Poppins" w:cs="Poppins"/>
            <w:color w:val="auto"/>
          </w:rPr>
          <w:t>NESO</w:t>
        </w:r>
      </w:ins>
      <w:r w:rsidR="000226A1" w:rsidRPr="00255B7C">
        <w:rPr>
          <w:rFonts w:ascii="Poppins" w:hAnsi="Poppins"/>
          <w:color w:val="auto"/>
          <w:rPrChange w:id="3157" w:author="Stuart McLarnon (NESO)" w:date="2024-11-18T11:41:00Z">
            <w:rPr>
              <w:color w:val="auto"/>
            </w:rPr>
          </w:rPrChange>
        </w:rPr>
        <w:t xml:space="preserve"> expects to issue a Demand Control instruction to </w:t>
      </w:r>
      <w:r w:rsidR="00B4561C" w:rsidRPr="00255B7C">
        <w:rPr>
          <w:rFonts w:ascii="Poppins" w:hAnsi="Poppins"/>
          <w:color w:val="auto"/>
          <w:rPrChange w:id="3158" w:author="Stuart McLarnon (NESO)" w:date="2024-11-18T11:41:00Z">
            <w:rPr>
              <w:color w:val="auto"/>
            </w:rPr>
          </w:rPrChange>
        </w:rPr>
        <w:t xml:space="preserve">Network </w:t>
      </w:r>
      <w:r w:rsidR="00352688" w:rsidRPr="00255B7C">
        <w:rPr>
          <w:rFonts w:ascii="Poppins" w:hAnsi="Poppins"/>
          <w:color w:val="auto"/>
          <w:rPrChange w:id="3159" w:author="Stuart McLarnon (NESO)" w:date="2024-11-18T11:41:00Z">
            <w:rPr>
              <w:color w:val="auto"/>
            </w:rPr>
          </w:rPrChange>
        </w:rPr>
        <w:t>Operators and</w:t>
      </w:r>
      <w:r w:rsidR="000226A1" w:rsidRPr="00255B7C">
        <w:rPr>
          <w:rFonts w:ascii="Poppins" w:hAnsi="Poppins"/>
          <w:color w:val="auto"/>
          <w:rPrChange w:id="3160" w:author="Stuart McLarnon (NESO)" w:date="2024-11-18T11:41:00Z">
            <w:rPr>
              <w:color w:val="auto"/>
            </w:rPr>
          </w:rPrChange>
        </w:rPr>
        <w:t>/or Non-Embedded Customers in the next 30-minute window.</w:t>
      </w:r>
    </w:p>
    <w:p w14:paraId="5287268F" w14:textId="35612EDE" w:rsidR="000226A1" w:rsidRPr="00255B7C" w:rsidRDefault="00E0402A" w:rsidP="000226A1">
      <w:pPr>
        <w:ind w:left="720" w:hanging="720"/>
        <w:jc w:val="both"/>
        <w:rPr>
          <w:rFonts w:ascii="Poppins" w:hAnsi="Poppins"/>
          <w:color w:val="auto"/>
          <w:rPrChange w:id="3161" w:author="Stuart McLarnon (NESO)" w:date="2024-11-18T11:41:00Z">
            <w:rPr>
              <w:color w:val="auto"/>
            </w:rPr>
          </w:rPrChange>
        </w:rPr>
      </w:pPr>
      <w:r w:rsidRPr="00255B7C">
        <w:rPr>
          <w:rFonts w:ascii="Poppins" w:hAnsi="Poppins"/>
          <w:color w:val="auto"/>
          <w:rPrChange w:id="3162" w:author="Stuart McLarnon (NESO)" w:date="2024-11-18T11:41:00Z">
            <w:rPr>
              <w:color w:val="auto"/>
            </w:rPr>
          </w:rPrChange>
        </w:rPr>
        <w:t>5</w:t>
      </w:r>
      <w:r w:rsidR="000226A1" w:rsidRPr="00255B7C">
        <w:rPr>
          <w:rFonts w:ascii="Poppins" w:hAnsi="Poppins"/>
          <w:color w:val="auto"/>
          <w:rPrChange w:id="3163" w:author="Stuart McLarnon (NESO)" w:date="2024-11-18T11:41:00Z">
            <w:rPr>
              <w:color w:val="auto"/>
            </w:rPr>
          </w:rPrChange>
        </w:rPr>
        <w:t>.7.4</w:t>
      </w:r>
      <w:r w:rsidR="000226A1" w:rsidRPr="00255B7C">
        <w:rPr>
          <w:rFonts w:ascii="Poppins" w:hAnsi="Poppins"/>
          <w:color w:val="auto"/>
          <w:rPrChange w:id="3164" w:author="Stuart McLarnon (NESO)" w:date="2024-11-18T11:41:00Z">
            <w:rPr>
              <w:color w:val="auto"/>
            </w:rPr>
          </w:rPrChange>
        </w:rPr>
        <w:tab/>
      </w:r>
      <w:del w:id="3165" w:author="Stuart McLarnon (NESO)" w:date="2024-11-18T11:41:00Z">
        <w:r w:rsidR="003C6529" w:rsidRPr="00D908B3">
          <w:rPr>
            <w:color w:val="auto"/>
          </w:rPr>
          <w:delText>NGESO</w:delText>
        </w:r>
      </w:del>
      <w:ins w:id="3166" w:author="Stuart McLarnon (NESO)" w:date="2024-11-18T11:41:00Z">
        <w:r w:rsidR="007B4960">
          <w:rPr>
            <w:rFonts w:ascii="Poppins" w:hAnsi="Poppins" w:cs="Poppins"/>
            <w:color w:val="auto"/>
          </w:rPr>
          <w:t>NESO</w:t>
        </w:r>
      </w:ins>
      <w:r w:rsidR="000226A1" w:rsidRPr="00255B7C">
        <w:rPr>
          <w:rFonts w:ascii="Poppins" w:hAnsi="Poppins"/>
          <w:color w:val="auto"/>
          <w:rPrChange w:id="3167" w:author="Stuart McLarnon (NESO)" w:date="2024-11-18T11:41:00Z">
            <w:rPr>
              <w:color w:val="auto"/>
            </w:rPr>
          </w:rPrChange>
        </w:rPr>
        <w:t xml:space="preserve"> will issue the above instructions when the need for Demand Control is identified in </w:t>
      </w:r>
      <w:proofErr w:type="gramStart"/>
      <w:r w:rsidR="000226A1" w:rsidRPr="00255B7C">
        <w:rPr>
          <w:rFonts w:ascii="Poppins" w:hAnsi="Poppins"/>
          <w:color w:val="auto"/>
          <w:rPrChange w:id="3168" w:author="Stuart McLarnon (NESO)" w:date="2024-11-18T11:41:00Z">
            <w:rPr>
              <w:color w:val="auto"/>
            </w:rPr>
          </w:rPrChange>
        </w:rPr>
        <w:t>advance</w:t>
      </w:r>
      <w:proofErr w:type="gramEnd"/>
      <w:r w:rsidR="000226A1" w:rsidRPr="00255B7C">
        <w:rPr>
          <w:rFonts w:ascii="Poppins" w:hAnsi="Poppins"/>
          <w:color w:val="auto"/>
          <w:rPrChange w:id="3169" w:author="Stuart McLarnon (NESO)" w:date="2024-11-18T11:41:00Z">
            <w:rPr>
              <w:color w:val="auto"/>
            </w:rPr>
          </w:rPrChange>
        </w:rPr>
        <w:t xml:space="preserve"> but this may not be possible in all circumstances.  However, an increase</w:t>
      </w:r>
      <w:r w:rsidR="00E97FF8" w:rsidRPr="00255B7C">
        <w:rPr>
          <w:rFonts w:ascii="Poppins" w:hAnsi="Poppins"/>
          <w:color w:val="auto"/>
          <w:rPrChange w:id="3170" w:author="Stuart McLarnon (NESO)" w:date="2024-11-18T11:41:00Z">
            <w:rPr>
              <w:color w:val="auto"/>
            </w:rPr>
          </w:rPrChange>
        </w:rPr>
        <w:t>d</w:t>
      </w:r>
      <w:r w:rsidR="000226A1" w:rsidRPr="00255B7C">
        <w:rPr>
          <w:rFonts w:ascii="Poppins" w:hAnsi="Poppins"/>
          <w:color w:val="auto"/>
          <w:rPrChange w:id="3171" w:author="Stuart McLarnon (NESO)" w:date="2024-11-18T11:41:00Z">
            <w:rPr>
              <w:color w:val="auto"/>
            </w:rPr>
          </w:rPrChange>
        </w:rPr>
        <w:t xml:space="preserve"> level of Demand Control must be made available if a </w:t>
      </w:r>
      <w:r w:rsidR="000226A1" w:rsidRPr="00255B7C">
        <w:rPr>
          <w:rFonts w:ascii="Poppins" w:hAnsi="Poppins"/>
          <w:i/>
          <w:color w:val="auto"/>
          <w:rPrChange w:id="3172" w:author="Stuart McLarnon (NESO)" w:date="2024-11-18T11:41:00Z">
            <w:rPr>
              <w:i/>
              <w:color w:val="auto"/>
            </w:rPr>
          </w:rPrChange>
        </w:rPr>
        <w:t>High Risk of Demand Reduction</w:t>
      </w:r>
      <w:r w:rsidR="000226A1" w:rsidRPr="00255B7C" w:rsidDel="00000CA6">
        <w:rPr>
          <w:rFonts w:ascii="Poppins" w:hAnsi="Poppins"/>
          <w:color w:val="auto"/>
          <w:rPrChange w:id="3173" w:author="Stuart McLarnon (NESO)" w:date="2024-11-18T11:41:00Z">
            <w:rPr>
              <w:color w:val="auto"/>
            </w:rPr>
          </w:rPrChange>
        </w:rPr>
        <w:t xml:space="preserve"> </w:t>
      </w:r>
      <w:r w:rsidR="000226A1" w:rsidRPr="00255B7C">
        <w:rPr>
          <w:rFonts w:ascii="Poppins" w:hAnsi="Poppins"/>
          <w:color w:val="auto"/>
          <w:rPrChange w:id="3174" w:author="Stuart McLarnon (NESO)" w:date="2024-11-18T11:41:00Z">
            <w:rPr>
              <w:color w:val="auto"/>
            </w:rPr>
          </w:rPrChange>
        </w:rPr>
        <w:t>warning has been issued by 16:00 hours day</w:t>
      </w:r>
      <w:r w:rsidR="00736FE5" w:rsidRPr="00255B7C">
        <w:rPr>
          <w:rFonts w:ascii="Poppins" w:hAnsi="Poppins"/>
          <w:color w:val="auto"/>
          <w:rPrChange w:id="3175" w:author="Stuart McLarnon (NESO)" w:date="2024-11-18T11:41:00Z">
            <w:rPr>
              <w:color w:val="auto"/>
            </w:rPr>
          </w:rPrChange>
        </w:rPr>
        <w:t xml:space="preserve"> </w:t>
      </w:r>
      <w:r w:rsidR="000226A1" w:rsidRPr="00255B7C">
        <w:rPr>
          <w:rFonts w:ascii="Poppins" w:hAnsi="Poppins"/>
          <w:color w:val="auto"/>
          <w:rPrChange w:id="3176" w:author="Stuart McLarnon (NESO)" w:date="2024-11-18T11:41:00Z">
            <w:rPr>
              <w:color w:val="auto"/>
            </w:rPr>
          </w:rPrChange>
        </w:rPr>
        <w:t>1.</w:t>
      </w:r>
    </w:p>
    <w:p w14:paraId="507D5F8C" w14:textId="6C4FD010" w:rsidR="000B5A95" w:rsidRPr="00255B7C" w:rsidRDefault="00E33091" w:rsidP="007B5BCF">
      <w:pPr>
        <w:ind w:left="709" w:hanging="709"/>
        <w:jc w:val="both"/>
        <w:rPr>
          <w:rFonts w:ascii="Poppins" w:hAnsi="Poppins"/>
          <w:color w:val="auto"/>
          <w:rPrChange w:id="3177" w:author="Stuart McLarnon (NESO)" w:date="2024-11-18T11:41:00Z">
            <w:rPr>
              <w:color w:val="auto"/>
            </w:rPr>
          </w:rPrChange>
        </w:rPr>
      </w:pPr>
      <w:r w:rsidRPr="00255B7C">
        <w:rPr>
          <w:rFonts w:ascii="Poppins" w:hAnsi="Poppins"/>
          <w:color w:val="auto"/>
          <w:rPrChange w:id="3178" w:author="Stuart McLarnon (NESO)" w:date="2024-11-18T11:41:00Z">
            <w:rPr>
              <w:color w:val="auto"/>
            </w:rPr>
          </w:rPrChange>
        </w:rPr>
        <w:t>5.7.5</w:t>
      </w:r>
      <w:r w:rsidRPr="00255B7C">
        <w:rPr>
          <w:rFonts w:ascii="Poppins" w:hAnsi="Poppins"/>
          <w:color w:val="auto"/>
          <w:rPrChange w:id="3179" w:author="Stuart McLarnon (NESO)" w:date="2024-11-18T11:41:00Z">
            <w:rPr>
              <w:color w:val="auto"/>
            </w:rPr>
          </w:rPrChange>
        </w:rPr>
        <w:tab/>
      </w:r>
      <w:del w:id="3180" w:author="Stuart McLarnon (NESO)" w:date="2024-11-18T11:41:00Z">
        <w:r w:rsidRPr="00FF78D8">
          <w:rPr>
            <w:color w:val="auto"/>
          </w:rPr>
          <w:delText>NGESO</w:delText>
        </w:r>
      </w:del>
      <w:ins w:id="3181" w:author="Stuart McLarnon (NESO)" w:date="2024-11-18T11:41:00Z">
        <w:r w:rsidR="007B4960">
          <w:rPr>
            <w:rFonts w:ascii="Poppins" w:hAnsi="Poppins" w:cs="Poppins"/>
            <w:color w:val="auto"/>
          </w:rPr>
          <w:t>NESO</w:t>
        </w:r>
      </w:ins>
      <w:r w:rsidRPr="00255B7C">
        <w:rPr>
          <w:rFonts w:ascii="Poppins" w:hAnsi="Poppins"/>
          <w:color w:val="auto"/>
          <w:rPrChange w:id="3182" w:author="Stuart McLarnon (NESO)" w:date="2024-11-18T11:41:00Z">
            <w:rPr>
              <w:color w:val="auto"/>
            </w:rPr>
          </w:rPrChange>
        </w:rPr>
        <w:t xml:space="preserve"> </w:t>
      </w:r>
      <w:r w:rsidR="00CB6BC9" w:rsidRPr="00255B7C">
        <w:rPr>
          <w:rFonts w:ascii="Poppins" w:hAnsi="Poppins"/>
          <w:color w:val="auto"/>
          <w:rPrChange w:id="3183" w:author="Stuart McLarnon (NESO)" w:date="2024-11-18T11:41:00Z">
            <w:rPr>
              <w:color w:val="auto"/>
            </w:rPr>
          </w:rPrChange>
        </w:rPr>
        <w:t>can</w:t>
      </w:r>
      <w:r w:rsidRPr="00255B7C">
        <w:rPr>
          <w:rFonts w:ascii="Poppins" w:hAnsi="Poppins"/>
          <w:color w:val="auto"/>
          <w:rPrChange w:id="3184" w:author="Stuart McLarnon (NESO)" w:date="2024-11-18T11:41:00Z">
            <w:rPr>
              <w:color w:val="auto"/>
            </w:rPr>
          </w:rPrChange>
        </w:rPr>
        <w:t xml:space="preserve"> issue </w:t>
      </w:r>
      <w:r w:rsidR="000B5A95" w:rsidRPr="00255B7C">
        <w:rPr>
          <w:rFonts w:ascii="Poppins" w:hAnsi="Poppins"/>
          <w:color w:val="auto"/>
          <w:rPrChange w:id="3185" w:author="Stuart McLarnon (NESO)" w:date="2024-11-18T11:41:00Z">
            <w:rPr>
              <w:color w:val="auto"/>
            </w:rPr>
          </w:rPrChange>
        </w:rPr>
        <w:t xml:space="preserve">the following </w:t>
      </w:r>
      <w:r w:rsidR="00A367B6" w:rsidRPr="00255B7C">
        <w:rPr>
          <w:rFonts w:ascii="Poppins" w:hAnsi="Poppins"/>
          <w:color w:val="auto"/>
          <w:rPrChange w:id="3186" w:author="Stuart McLarnon (NESO)" w:date="2024-11-18T11:41:00Z">
            <w:rPr>
              <w:color w:val="auto"/>
            </w:rPr>
          </w:rPrChange>
        </w:rPr>
        <w:t>National Electricity Transmission System Warning</w:t>
      </w:r>
      <w:r w:rsidR="00CB6BC9" w:rsidRPr="00255B7C">
        <w:rPr>
          <w:rFonts w:ascii="Poppins" w:hAnsi="Poppins"/>
          <w:color w:val="auto"/>
          <w:rPrChange w:id="3187" w:author="Stuart McLarnon (NESO)" w:date="2024-11-18T11:41:00Z">
            <w:rPr>
              <w:color w:val="auto"/>
            </w:rPr>
          </w:rPrChange>
        </w:rPr>
        <w:t>s</w:t>
      </w:r>
      <w:r w:rsidR="00A367B6" w:rsidRPr="00255B7C">
        <w:rPr>
          <w:rFonts w:ascii="Poppins" w:hAnsi="Poppins"/>
          <w:color w:val="auto"/>
          <w:rPrChange w:id="3188" w:author="Stuart McLarnon (NESO)" w:date="2024-11-18T11:41:00Z">
            <w:rPr>
              <w:color w:val="auto"/>
            </w:rPr>
          </w:rPrChange>
        </w:rPr>
        <w:t xml:space="preserve"> </w:t>
      </w:r>
      <w:r w:rsidR="007B5BCF" w:rsidRPr="00255B7C">
        <w:rPr>
          <w:rFonts w:ascii="Poppins" w:hAnsi="Poppins"/>
          <w:color w:val="auto"/>
          <w:rPrChange w:id="3189" w:author="Stuart McLarnon (NESO)" w:date="2024-11-18T11:41:00Z">
            <w:rPr>
              <w:color w:val="auto"/>
            </w:rPr>
          </w:rPrChange>
        </w:rPr>
        <w:t xml:space="preserve">at times when there is more generation than demand </w:t>
      </w:r>
      <w:proofErr w:type="gramStart"/>
      <w:r w:rsidR="007B5BCF" w:rsidRPr="00255B7C">
        <w:rPr>
          <w:rFonts w:ascii="Poppins" w:hAnsi="Poppins"/>
          <w:color w:val="auto"/>
          <w:rPrChange w:id="3190" w:author="Stuart McLarnon (NESO)" w:date="2024-11-18T11:41:00Z">
            <w:rPr>
              <w:color w:val="auto"/>
            </w:rPr>
          </w:rPrChange>
        </w:rPr>
        <w:t>in order to</w:t>
      </w:r>
      <w:proofErr w:type="gramEnd"/>
      <w:r w:rsidR="007B5BCF" w:rsidRPr="00255B7C">
        <w:rPr>
          <w:rFonts w:ascii="Poppins" w:hAnsi="Poppins"/>
          <w:color w:val="auto"/>
          <w:rPrChange w:id="3191" w:author="Stuart McLarnon (NESO)" w:date="2024-11-18T11:41:00Z">
            <w:rPr>
              <w:color w:val="auto"/>
            </w:rPr>
          </w:rPrChange>
        </w:rPr>
        <w:t xml:space="preserve"> minimise the risk of high system frequencies on both a </w:t>
      </w:r>
      <w:r w:rsidR="00606161" w:rsidRPr="00255B7C">
        <w:rPr>
          <w:rFonts w:ascii="Poppins" w:hAnsi="Poppins"/>
          <w:color w:val="auto"/>
          <w:rPrChange w:id="3192" w:author="Stuart McLarnon (NESO)" w:date="2024-11-18T11:41:00Z">
            <w:rPr>
              <w:color w:val="auto"/>
            </w:rPr>
          </w:rPrChange>
        </w:rPr>
        <w:t>regional and national basis</w:t>
      </w:r>
      <w:r w:rsidR="007B5BCF" w:rsidRPr="00255B7C">
        <w:rPr>
          <w:rFonts w:ascii="Poppins" w:hAnsi="Poppins"/>
          <w:color w:val="auto"/>
          <w:rPrChange w:id="3193" w:author="Stuart McLarnon (NESO)" w:date="2024-11-18T11:41:00Z">
            <w:rPr>
              <w:color w:val="auto"/>
            </w:rPr>
          </w:rPrChange>
        </w:rPr>
        <w:t xml:space="preserve"> </w:t>
      </w:r>
    </w:p>
    <w:p w14:paraId="176A183A" w14:textId="4B16ED3F" w:rsidR="00B17902" w:rsidRPr="00255B7C" w:rsidRDefault="007B5BCF" w:rsidP="00A54FF6">
      <w:pPr>
        <w:pStyle w:val="ListParagraph"/>
        <w:numPr>
          <w:ilvl w:val="0"/>
          <w:numId w:val="62"/>
        </w:numPr>
        <w:tabs>
          <w:tab w:val="left" w:pos="567"/>
        </w:tabs>
        <w:spacing w:after="60" w:line="288" w:lineRule="auto"/>
        <w:jc w:val="both"/>
        <w:rPr>
          <w:rFonts w:ascii="Poppins" w:hAnsi="Poppins"/>
          <w:i/>
          <w:color w:val="auto"/>
          <w:rPrChange w:id="3194" w:author="Stuart McLarnon (NESO)" w:date="2024-11-18T11:41:00Z">
            <w:rPr>
              <w:i/>
              <w:color w:val="auto"/>
            </w:rPr>
          </w:rPrChange>
        </w:rPr>
      </w:pPr>
      <w:r w:rsidRPr="00255B7C">
        <w:rPr>
          <w:rFonts w:ascii="Poppins" w:hAnsi="Poppins"/>
          <w:i/>
          <w:color w:val="auto"/>
          <w:rPrChange w:id="3195" w:author="Stuart McLarnon (NESO)" w:date="2024-11-18T11:41:00Z">
            <w:rPr>
              <w:i/>
              <w:color w:val="auto"/>
            </w:rPr>
          </w:rPrChange>
        </w:rPr>
        <w:t xml:space="preserve">National Electricity Transmission System Warning – System </w:t>
      </w:r>
      <w:proofErr w:type="gramStart"/>
      <w:r w:rsidRPr="00255B7C">
        <w:rPr>
          <w:rFonts w:ascii="Poppins" w:hAnsi="Poppins"/>
          <w:i/>
          <w:color w:val="auto"/>
          <w:rPrChange w:id="3196" w:author="Stuart McLarnon (NESO)" w:date="2024-11-18T11:41:00Z">
            <w:rPr>
              <w:i/>
              <w:color w:val="auto"/>
            </w:rPr>
          </w:rPrChange>
        </w:rPr>
        <w:t>NRAPM</w:t>
      </w:r>
      <w:r w:rsidR="00907110" w:rsidRPr="00255B7C">
        <w:rPr>
          <w:rFonts w:ascii="Poppins" w:hAnsi="Poppins"/>
          <w:i/>
          <w:color w:val="auto"/>
          <w:rPrChange w:id="3197" w:author="Stuart McLarnon (NESO)" w:date="2024-11-18T11:41:00Z">
            <w:rPr>
              <w:i/>
              <w:color w:val="auto"/>
            </w:rPr>
          </w:rPrChange>
        </w:rPr>
        <w:t>;</w:t>
      </w:r>
      <w:proofErr w:type="gramEnd"/>
    </w:p>
    <w:p w14:paraId="6180C476" w14:textId="499857BD" w:rsidR="000B5A95" w:rsidRPr="00255B7C" w:rsidRDefault="009103E2" w:rsidP="00A54FF6">
      <w:pPr>
        <w:pStyle w:val="ListParagraph"/>
        <w:numPr>
          <w:ilvl w:val="0"/>
          <w:numId w:val="62"/>
        </w:numPr>
        <w:tabs>
          <w:tab w:val="left" w:pos="567"/>
        </w:tabs>
        <w:spacing w:after="60" w:line="288" w:lineRule="auto"/>
        <w:jc w:val="both"/>
        <w:rPr>
          <w:rFonts w:ascii="Poppins" w:hAnsi="Poppins"/>
          <w:i/>
          <w:color w:val="auto"/>
          <w:rPrChange w:id="3198" w:author="Stuart McLarnon (NESO)" w:date="2024-11-18T11:41:00Z">
            <w:rPr>
              <w:i/>
              <w:color w:val="auto"/>
            </w:rPr>
          </w:rPrChange>
        </w:rPr>
      </w:pPr>
      <w:r w:rsidRPr="00255B7C">
        <w:rPr>
          <w:rFonts w:ascii="Poppins" w:hAnsi="Poppins"/>
          <w:i/>
          <w:color w:val="auto"/>
          <w:rPrChange w:id="3199" w:author="Stuart McLarnon (NESO)" w:date="2024-11-18T11:41:00Z">
            <w:rPr>
              <w:i/>
              <w:color w:val="auto"/>
            </w:rPr>
          </w:rPrChange>
        </w:rPr>
        <w:t xml:space="preserve">National Electricity Transmission System Warning – Localised </w:t>
      </w:r>
      <w:proofErr w:type="gramStart"/>
      <w:r w:rsidRPr="00255B7C">
        <w:rPr>
          <w:rFonts w:ascii="Poppins" w:hAnsi="Poppins"/>
          <w:i/>
          <w:color w:val="auto"/>
          <w:rPrChange w:id="3200" w:author="Stuart McLarnon (NESO)" w:date="2024-11-18T11:41:00Z">
            <w:rPr>
              <w:i/>
              <w:color w:val="auto"/>
            </w:rPr>
          </w:rPrChange>
        </w:rPr>
        <w:t>NRAPM</w:t>
      </w:r>
      <w:r w:rsidR="00D4402B" w:rsidRPr="00255B7C">
        <w:rPr>
          <w:rFonts w:ascii="Poppins" w:hAnsi="Poppins"/>
          <w:i/>
          <w:color w:val="auto"/>
          <w:rPrChange w:id="3201" w:author="Stuart McLarnon (NESO)" w:date="2024-11-18T11:41:00Z">
            <w:rPr>
              <w:i/>
              <w:color w:val="auto"/>
            </w:rPr>
          </w:rPrChange>
        </w:rPr>
        <w:t>;</w:t>
      </w:r>
      <w:proofErr w:type="gramEnd"/>
    </w:p>
    <w:p w14:paraId="27C683FE" w14:textId="746ABCEE" w:rsidR="00B17902" w:rsidRPr="00255B7C" w:rsidRDefault="009103E2" w:rsidP="00A54FF6">
      <w:pPr>
        <w:pStyle w:val="ListParagraph"/>
        <w:numPr>
          <w:ilvl w:val="0"/>
          <w:numId w:val="62"/>
        </w:numPr>
        <w:tabs>
          <w:tab w:val="left" w:pos="567"/>
        </w:tabs>
        <w:spacing w:after="60" w:line="288" w:lineRule="auto"/>
        <w:jc w:val="both"/>
        <w:rPr>
          <w:rFonts w:ascii="Poppins" w:hAnsi="Poppins"/>
          <w:i/>
          <w:color w:val="auto"/>
          <w:rPrChange w:id="3202" w:author="Stuart McLarnon (NESO)" w:date="2024-11-18T11:41:00Z">
            <w:rPr>
              <w:i/>
              <w:color w:val="auto"/>
            </w:rPr>
          </w:rPrChange>
        </w:rPr>
      </w:pPr>
      <w:r w:rsidRPr="00255B7C">
        <w:rPr>
          <w:rFonts w:ascii="Poppins" w:hAnsi="Poppins"/>
          <w:i/>
          <w:color w:val="auto"/>
          <w:rPrChange w:id="3203" w:author="Stuart McLarnon (NESO)" w:date="2024-11-18T11:41:00Z">
            <w:rPr>
              <w:i/>
              <w:color w:val="auto"/>
            </w:rPr>
          </w:rPrChange>
        </w:rPr>
        <w:t>National Electricity Transmission System Warning – High Risk of Embedded Generation Reduction</w:t>
      </w:r>
      <w:r w:rsidR="0009158B" w:rsidRPr="00255B7C">
        <w:rPr>
          <w:rFonts w:ascii="Poppins" w:hAnsi="Poppins"/>
          <w:i/>
          <w:color w:val="auto"/>
          <w:rPrChange w:id="3204" w:author="Stuart McLarnon (NESO)" w:date="2024-11-18T11:41:00Z">
            <w:rPr>
              <w:i/>
              <w:color w:val="auto"/>
            </w:rPr>
          </w:rPrChange>
        </w:rPr>
        <w:t xml:space="preserve">; </w:t>
      </w:r>
      <w:r w:rsidR="00D4402B" w:rsidRPr="00255B7C">
        <w:rPr>
          <w:rFonts w:ascii="Poppins" w:hAnsi="Poppins"/>
          <w:i/>
          <w:color w:val="auto"/>
          <w:rPrChange w:id="3205" w:author="Stuart McLarnon (NESO)" w:date="2024-11-18T11:41:00Z">
            <w:rPr>
              <w:i/>
              <w:color w:val="auto"/>
            </w:rPr>
          </w:rPrChange>
        </w:rPr>
        <w:t>and</w:t>
      </w:r>
    </w:p>
    <w:p w14:paraId="05FBB24F" w14:textId="3DDEFD68" w:rsidR="00CB6BC9" w:rsidRPr="00255B7C" w:rsidRDefault="00A41B55" w:rsidP="00A54FF6">
      <w:pPr>
        <w:pStyle w:val="ListParagraph"/>
        <w:numPr>
          <w:ilvl w:val="0"/>
          <w:numId w:val="62"/>
        </w:numPr>
        <w:tabs>
          <w:tab w:val="left" w:pos="567"/>
        </w:tabs>
        <w:spacing w:after="60" w:line="288" w:lineRule="auto"/>
        <w:jc w:val="both"/>
        <w:rPr>
          <w:rFonts w:ascii="Poppins" w:hAnsi="Poppins"/>
          <w:i/>
          <w:color w:val="auto"/>
          <w:rPrChange w:id="3206" w:author="Stuart McLarnon (NESO)" w:date="2024-11-18T11:41:00Z">
            <w:rPr>
              <w:i/>
              <w:color w:val="auto"/>
            </w:rPr>
          </w:rPrChange>
        </w:rPr>
      </w:pPr>
      <w:r w:rsidRPr="00255B7C">
        <w:rPr>
          <w:rFonts w:ascii="Poppins" w:hAnsi="Poppins"/>
          <w:i/>
          <w:color w:val="auto"/>
          <w:rPrChange w:id="3207" w:author="Stuart McLarnon (NESO)" w:date="2024-11-18T11:41:00Z">
            <w:rPr>
              <w:i/>
              <w:color w:val="auto"/>
            </w:rPr>
          </w:rPrChange>
        </w:rPr>
        <w:t>National Electricity Transmission System Warning - Embedded Generation Control Imminent warnings</w:t>
      </w:r>
      <w:r w:rsidR="00D4402B" w:rsidRPr="00255B7C">
        <w:rPr>
          <w:rFonts w:ascii="Poppins" w:hAnsi="Poppins"/>
          <w:i/>
          <w:color w:val="auto"/>
          <w:rPrChange w:id="3208" w:author="Stuart McLarnon (NESO)" w:date="2024-11-18T11:41:00Z">
            <w:rPr>
              <w:i/>
              <w:color w:val="auto"/>
            </w:rPr>
          </w:rPrChange>
        </w:rPr>
        <w:t>.</w:t>
      </w:r>
    </w:p>
    <w:p w14:paraId="7A573B0A" w14:textId="4CEDF8B6" w:rsidR="00606161" w:rsidRPr="00255B7C" w:rsidRDefault="00606161" w:rsidP="00A367B6">
      <w:pPr>
        <w:ind w:left="709" w:hanging="709"/>
        <w:jc w:val="both"/>
        <w:rPr>
          <w:rFonts w:ascii="Poppins" w:hAnsi="Poppins"/>
          <w:color w:val="auto"/>
          <w:rPrChange w:id="3209" w:author="Stuart McLarnon (NESO)" w:date="2024-11-18T11:41:00Z">
            <w:rPr>
              <w:color w:val="auto"/>
            </w:rPr>
          </w:rPrChange>
        </w:rPr>
      </w:pPr>
      <w:r w:rsidRPr="00255B7C">
        <w:rPr>
          <w:rFonts w:ascii="Poppins" w:hAnsi="Poppins"/>
          <w:color w:val="auto"/>
          <w:rPrChange w:id="3210" w:author="Stuart McLarnon (NESO)" w:date="2024-11-18T11:41:00Z">
            <w:rPr>
              <w:color w:val="auto"/>
            </w:rPr>
          </w:rPrChange>
        </w:rPr>
        <w:t>5.7.6</w:t>
      </w:r>
      <w:r w:rsidRPr="00255B7C">
        <w:rPr>
          <w:rFonts w:ascii="Poppins" w:hAnsi="Poppins"/>
          <w:color w:val="auto"/>
          <w:rPrChange w:id="3211" w:author="Stuart McLarnon (NESO)" w:date="2024-11-18T11:41:00Z">
            <w:rPr>
              <w:color w:val="auto"/>
            </w:rPr>
          </w:rPrChange>
        </w:rPr>
        <w:tab/>
      </w:r>
      <w:r w:rsidR="0071530A" w:rsidRPr="00255B7C">
        <w:rPr>
          <w:rFonts w:ascii="Poppins" w:hAnsi="Poppins"/>
          <w:color w:val="auto"/>
          <w:rPrChange w:id="3212" w:author="Stuart McLarnon (NESO)" w:date="2024-11-18T11:41:00Z">
            <w:rPr>
              <w:color w:val="auto"/>
            </w:rPr>
          </w:rPrChange>
        </w:rPr>
        <w:t xml:space="preserve">In addition </w:t>
      </w:r>
      <w:del w:id="3213" w:author="Stuart McLarnon (NESO)" w:date="2024-11-18T11:41:00Z">
        <w:r w:rsidR="008C1567" w:rsidRPr="00017E48">
          <w:rPr>
            <w:color w:val="auto"/>
          </w:rPr>
          <w:delText>NGESO</w:delText>
        </w:r>
      </w:del>
      <w:ins w:id="3214" w:author="Stuart McLarnon (NESO)" w:date="2024-11-18T11:41:00Z">
        <w:r w:rsidR="007B4960">
          <w:rPr>
            <w:rFonts w:ascii="Poppins" w:hAnsi="Poppins" w:cs="Poppins"/>
            <w:color w:val="auto"/>
          </w:rPr>
          <w:t>NESO</w:t>
        </w:r>
      </w:ins>
      <w:r w:rsidR="008C1567" w:rsidRPr="00255B7C">
        <w:rPr>
          <w:rFonts w:ascii="Poppins" w:hAnsi="Poppins"/>
          <w:color w:val="auto"/>
          <w:rPrChange w:id="3215" w:author="Stuart McLarnon (NESO)" w:date="2024-11-18T11:41:00Z">
            <w:rPr>
              <w:color w:val="auto"/>
            </w:rPr>
          </w:rPrChange>
        </w:rPr>
        <w:t xml:space="preserve"> can issue the following</w:t>
      </w:r>
      <w:r w:rsidR="0021294E" w:rsidRPr="00255B7C">
        <w:rPr>
          <w:rFonts w:ascii="Poppins" w:hAnsi="Poppins"/>
          <w:color w:val="auto"/>
          <w:rPrChange w:id="3216" w:author="Stuart McLarnon (NESO)" w:date="2024-11-18T11:41:00Z">
            <w:rPr>
              <w:color w:val="auto"/>
            </w:rPr>
          </w:rPrChange>
        </w:rPr>
        <w:t xml:space="preserve"> Other System Alerts and Warnings </w:t>
      </w:r>
      <w:r w:rsidR="00C453EA" w:rsidRPr="00255B7C">
        <w:rPr>
          <w:rFonts w:ascii="Poppins" w:hAnsi="Poppins"/>
          <w:color w:val="auto"/>
          <w:rPrChange w:id="3217" w:author="Stuart McLarnon (NESO)" w:date="2024-11-18T11:41:00Z">
            <w:rPr>
              <w:color w:val="auto"/>
            </w:rPr>
          </w:rPrChange>
        </w:rPr>
        <w:t xml:space="preserve">on the BMRS System which are summarised in </w:t>
      </w:r>
      <w:r w:rsidR="00F56934" w:rsidRPr="00255B7C">
        <w:rPr>
          <w:rFonts w:ascii="Poppins" w:hAnsi="Poppins"/>
          <w:color w:val="auto"/>
          <w:rPrChange w:id="3218" w:author="Stuart McLarnon (NESO)" w:date="2024-11-18T11:41:00Z">
            <w:rPr>
              <w:color w:val="auto"/>
            </w:rPr>
          </w:rPrChange>
        </w:rPr>
        <w:t xml:space="preserve">Appendix </w:t>
      </w:r>
      <w:r w:rsidR="00330C6A" w:rsidRPr="00255B7C">
        <w:rPr>
          <w:rFonts w:ascii="Poppins" w:hAnsi="Poppins"/>
          <w:color w:val="auto"/>
          <w:rPrChange w:id="3219" w:author="Stuart McLarnon (NESO)" w:date="2024-11-18T11:41:00Z">
            <w:rPr>
              <w:color w:val="auto"/>
            </w:rPr>
          </w:rPrChange>
        </w:rPr>
        <w:t xml:space="preserve">2 of </w:t>
      </w:r>
      <w:r w:rsidR="00EB3929" w:rsidRPr="00255B7C">
        <w:rPr>
          <w:rFonts w:ascii="Poppins" w:hAnsi="Poppins"/>
          <w:color w:val="auto"/>
          <w:rPrChange w:id="3220" w:author="Stuart McLarnon (NESO)" w:date="2024-11-18T11:41:00Z">
            <w:rPr>
              <w:color w:val="auto"/>
            </w:rPr>
          </w:rPrChange>
        </w:rPr>
        <w:t>OC7</w:t>
      </w:r>
      <w:r w:rsidR="00D4402B" w:rsidRPr="00255B7C">
        <w:rPr>
          <w:rFonts w:ascii="Poppins" w:hAnsi="Poppins"/>
          <w:color w:val="auto"/>
          <w:rPrChange w:id="3221" w:author="Stuart McLarnon (NESO)" w:date="2024-11-18T11:41:00Z">
            <w:rPr>
              <w:color w:val="auto"/>
            </w:rPr>
          </w:rPrChange>
        </w:rPr>
        <w:t>.</w:t>
      </w:r>
    </w:p>
    <w:p w14:paraId="725982F6" w14:textId="606B448B" w:rsidR="006C261C" w:rsidRPr="00255B7C" w:rsidRDefault="007B24B6" w:rsidP="00A54FF6">
      <w:pPr>
        <w:pStyle w:val="ListParagraph"/>
        <w:numPr>
          <w:ilvl w:val="0"/>
          <w:numId w:val="63"/>
        </w:numPr>
        <w:tabs>
          <w:tab w:val="left" w:pos="567"/>
        </w:tabs>
        <w:spacing w:after="60" w:line="288" w:lineRule="auto"/>
        <w:jc w:val="both"/>
        <w:rPr>
          <w:rFonts w:ascii="Poppins" w:hAnsi="Poppins"/>
          <w:i/>
          <w:color w:val="auto"/>
          <w:rPrChange w:id="3222" w:author="Stuart McLarnon (NESO)" w:date="2024-11-18T11:41:00Z">
            <w:rPr>
              <w:i/>
              <w:color w:val="auto"/>
            </w:rPr>
          </w:rPrChange>
        </w:rPr>
      </w:pPr>
      <w:r w:rsidRPr="00255B7C">
        <w:rPr>
          <w:rFonts w:ascii="Poppins" w:hAnsi="Poppins"/>
          <w:i/>
          <w:color w:val="auto"/>
          <w:rPrChange w:id="3223" w:author="Stuart McLarnon (NESO)" w:date="2024-11-18T11:41:00Z">
            <w:rPr>
              <w:i/>
              <w:color w:val="auto"/>
            </w:rPr>
          </w:rPrChange>
        </w:rPr>
        <w:t xml:space="preserve">Demand Control by Demand Disconnection instructed by </w:t>
      </w:r>
      <w:del w:id="3224" w:author="Stuart McLarnon (NESO)" w:date="2024-11-18T11:41:00Z">
        <w:r w:rsidRPr="00017E48">
          <w:rPr>
            <w:i/>
            <w:color w:val="auto"/>
          </w:rPr>
          <w:delText>NGESO</w:delText>
        </w:r>
      </w:del>
      <w:proofErr w:type="gramStart"/>
      <w:ins w:id="3225" w:author="Stuart McLarnon (NESO)" w:date="2024-11-18T11:41:00Z">
        <w:r w:rsidR="007B4960">
          <w:rPr>
            <w:rFonts w:ascii="Poppins" w:hAnsi="Poppins" w:cs="Poppins"/>
            <w:i/>
            <w:color w:val="auto"/>
          </w:rPr>
          <w:t>NESO</w:t>
        </w:r>
      </w:ins>
      <w:r w:rsidR="00D4402B" w:rsidRPr="00255B7C">
        <w:rPr>
          <w:rFonts w:ascii="Poppins" w:hAnsi="Poppins"/>
          <w:i/>
          <w:color w:val="auto"/>
          <w:rPrChange w:id="3226" w:author="Stuart McLarnon (NESO)" w:date="2024-11-18T11:41:00Z">
            <w:rPr>
              <w:i/>
              <w:color w:val="auto"/>
            </w:rPr>
          </w:rPrChange>
        </w:rPr>
        <w:t>;</w:t>
      </w:r>
      <w:proofErr w:type="gramEnd"/>
    </w:p>
    <w:p w14:paraId="259A56C7" w14:textId="0E316DF4" w:rsidR="007B24B6" w:rsidRPr="00255B7C" w:rsidRDefault="00790013" w:rsidP="00A54FF6">
      <w:pPr>
        <w:pStyle w:val="ListParagraph"/>
        <w:numPr>
          <w:ilvl w:val="0"/>
          <w:numId w:val="63"/>
        </w:numPr>
        <w:tabs>
          <w:tab w:val="left" w:pos="567"/>
        </w:tabs>
        <w:spacing w:after="60" w:line="288" w:lineRule="auto"/>
        <w:jc w:val="both"/>
        <w:rPr>
          <w:rFonts w:ascii="Poppins" w:hAnsi="Poppins"/>
          <w:i/>
          <w:color w:val="auto"/>
          <w:rPrChange w:id="3227" w:author="Stuart McLarnon (NESO)" w:date="2024-11-18T11:41:00Z">
            <w:rPr>
              <w:i/>
              <w:color w:val="auto"/>
            </w:rPr>
          </w:rPrChange>
        </w:rPr>
      </w:pPr>
      <w:r w:rsidRPr="00255B7C">
        <w:rPr>
          <w:rFonts w:ascii="Poppins" w:hAnsi="Poppins"/>
          <w:i/>
          <w:color w:val="auto"/>
          <w:rPrChange w:id="3228" w:author="Stuart McLarnon (NESO)" w:date="2024-11-18T11:41:00Z">
            <w:rPr>
              <w:i/>
              <w:color w:val="auto"/>
            </w:rPr>
          </w:rPrChange>
        </w:rPr>
        <w:t xml:space="preserve">Demand Control by voltage reduction instructed by </w:t>
      </w:r>
      <w:del w:id="3229" w:author="Stuart McLarnon (NESO)" w:date="2024-11-18T11:41:00Z">
        <w:r w:rsidR="00D4402B" w:rsidRPr="00810919">
          <w:rPr>
            <w:i/>
            <w:color w:val="auto"/>
          </w:rPr>
          <w:delText>NGESO</w:delText>
        </w:r>
      </w:del>
      <w:proofErr w:type="gramStart"/>
      <w:ins w:id="3230" w:author="Stuart McLarnon (NESO)" w:date="2024-11-18T11:41:00Z">
        <w:r w:rsidR="007B4960">
          <w:rPr>
            <w:rFonts w:ascii="Poppins" w:hAnsi="Poppins" w:cs="Poppins"/>
            <w:i/>
            <w:color w:val="auto"/>
          </w:rPr>
          <w:t>NESO</w:t>
        </w:r>
      </w:ins>
      <w:r w:rsidR="00D4402B" w:rsidRPr="00255B7C">
        <w:rPr>
          <w:rFonts w:ascii="Poppins" w:hAnsi="Poppins"/>
          <w:i/>
          <w:color w:val="auto"/>
          <w:rPrChange w:id="3231" w:author="Stuart McLarnon (NESO)" w:date="2024-11-18T11:41:00Z">
            <w:rPr>
              <w:i/>
              <w:color w:val="auto"/>
            </w:rPr>
          </w:rPrChange>
        </w:rPr>
        <w:t>;</w:t>
      </w:r>
      <w:proofErr w:type="gramEnd"/>
    </w:p>
    <w:p w14:paraId="1FCC27DA" w14:textId="4AB21CE6" w:rsidR="00790013" w:rsidRPr="00255B7C" w:rsidRDefault="00790013" w:rsidP="00A54FF6">
      <w:pPr>
        <w:pStyle w:val="ListParagraph"/>
        <w:numPr>
          <w:ilvl w:val="0"/>
          <w:numId w:val="63"/>
        </w:numPr>
        <w:tabs>
          <w:tab w:val="left" w:pos="567"/>
        </w:tabs>
        <w:spacing w:after="60" w:line="288" w:lineRule="auto"/>
        <w:jc w:val="both"/>
        <w:rPr>
          <w:rFonts w:ascii="Poppins" w:hAnsi="Poppins"/>
          <w:i/>
          <w:color w:val="auto"/>
          <w:rPrChange w:id="3232" w:author="Stuart McLarnon (NESO)" w:date="2024-11-18T11:41:00Z">
            <w:rPr>
              <w:i/>
              <w:color w:val="auto"/>
            </w:rPr>
          </w:rPrChange>
        </w:rPr>
      </w:pPr>
      <w:r w:rsidRPr="00255B7C">
        <w:rPr>
          <w:rFonts w:ascii="Poppins" w:hAnsi="Poppins"/>
          <w:i/>
          <w:color w:val="auto"/>
          <w:rPrChange w:id="3233" w:author="Stuart McLarnon (NESO)" w:date="2024-11-18T11:41:00Z">
            <w:rPr>
              <w:i/>
              <w:color w:val="auto"/>
            </w:rPr>
          </w:rPrChange>
        </w:rPr>
        <w:t xml:space="preserve">Automatic Low Frequency Demand </w:t>
      </w:r>
      <w:proofErr w:type="gramStart"/>
      <w:r w:rsidRPr="00255B7C">
        <w:rPr>
          <w:rFonts w:ascii="Poppins" w:hAnsi="Poppins"/>
          <w:i/>
          <w:color w:val="auto"/>
          <w:rPrChange w:id="3234" w:author="Stuart McLarnon (NESO)" w:date="2024-11-18T11:41:00Z">
            <w:rPr>
              <w:i/>
              <w:color w:val="auto"/>
            </w:rPr>
          </w:rPrChange>
        </w:rPr>
        <w:t>Disconnection</w:t>
      </w:r>
      <w:r w:rsidR="00D4402B" w:rsidRPr="00255B7C">
        <w:rPr>
          <w:rFonts w:ascii="Poppins" w:hAnsi="Poppins"/>
          <w:i/>
          <w:color w:val="auto"/>
          <w:rPrChange w:id="3235" w:author="Stuart McLarnon (NESO)" w:date="2024-11-18T11:41:00Z">
            <w:rPr>
              <w:i/>
              <w:color w:val="auto"/>
            </w:rPr>
          </w:rPrChange>
        </w:rPr>
        <w:t>;</w:t>
      </w:r>
      <w:proofErr w:type="gramEnd"/>
    </w:p>
    <w:p w14:paraId="2AAAF081" w14:textId="0B070FA9" w:rsidR="00790013" w:rsidRPr="00255B7C" w:rsidRDefault="00B618EB" w:rsidP="00A54FF6">
      <w:pPr>
        <w:pStyle w:val="ListParagraph"/>
        <w:numPr>
          <w:ilvl w:val="0"/>
          <w:numId w:val="63"/>
        </w:numPr>
        <w:tabs>
          <w:tab w:val="left" w:pos="567"/>
        </w:tabs>
        <w:spacing w:after="60" w:line="288" w:lineRule="auto"/>
        <w:jc w:val="both"/>
        <w:rPr>
          <w:rFonts w:ascii="Poppins" w:hAnsi="Poppins"/>
          <w:i/>
          <w:color w:val="auto"/>
          <w:rPrChange w:id="3236" w:author="Stuart McLarnon (NESO)" w:date="2024-11-18T11:41:00Z">
            <w:rPr>
              <w:i/>
              <w:color w:val="auto"/>
            </w:rPr>
          </w:rPrChange>
        </w:rPr>
      </w:pPr>
      <w:r w:rsidRPr="00255B7C">
        <w:rPr>
          <w:rFonts w:ascii="Poppins" w:hAnsi="Poppins"/>
          <w:i/>
          <w:color w:val="auto"/>
          <w:rPrChange w:id="3237" w:author="Stuart McLarnon (NESO)" w:date="2024-11-18T11:41:00Z">
            <w:rPr>
              <w:i/>
              <w:color w:val="auto"/>
            </w:rPr>
          </w:rPrChange>
        </w:rPr>
        <w:lastRenderedPageBreak/>
        <w:t xml:space="preserve">Demand Control (including voltage reduction and demand disconnection) - Network Operator </w:t>
      </w:r>
      <w:proofErr w:type="gramStart"/>
      <w:r w:rsidRPr="00255B7C">
        <w:rPr>
          <w:rFonts w:ascii="Poppins" w:hAnsi="Poppins"/>
          <w:i/>
          <w:color w:val="auto"/>
          <w:rPrChange w:id="3238" w:author="Stuart McLarnon (NESO)" w:date="2024-11-18T11:41:00Z">
            <w:rPr>
              <w:i/>
              <w:color w:val="auto"/>
            </w:rPr>
          </w:rPrChange>
        </w:rPr>
        <w:t>activated</w:t>
      </w:r>
      <w:r w:rsidR="00D4402B" w:rsidRPr="00255B7C">
        <w:rPr>
          <w:rFonts w:ascii="Poppins" w:hAnsi="Poppins"/>
          <w:i/>
          <w:color w:val="auto"/>
          <w:rPrChange w:id="3239" w:author="Stuart McLarnon (NESO)" w:date="2024-11-18T11:41:00Z">
            <w:rPr>
              <w:i/>
              <w:color w:val="auto"/>
            </w:rPr>
          </w:rPrChange>
        </w:rPr>
        <w:t>;</w:t>
      </w:r>
      <w:proofErr w:type="gramEnd"/>
    </w:p>
    <w:p w14:paraId="0FA0CC93" w14:textId="2ADF1249" w:rsidR="00B618EB" w:rsidRPr="00255B7C" w:rsidRDefault="00B6672E" w:rsidP="00A54FF6">
      <w:pPr>
        <w:pStyle w:val="ListParagraph"/>
        <w:numPr>
          <w:ilvl w:val="0"/>
          <w:numId w:val="63"/>
        </w:numPr>
        <w:tabs>
          <w:tab w:val="left" w:pos="567"/>
        </w:tabs>
        <w:spacing w:after="60" w:line="288" w:lineRule="auto"/>
        <w:jc w:val="both"/>
        <w:rPr>
          <w:rFonts w:ascii="Poppins" w:hAnsi="Poppins"/>
          <w:i/>
          <w:color w:val="auto"/>
          <w:rPrChange w:id="3240" w:author="Stuart McLarnon (NESO)" w:date="2024-11-18T11:41:00Z">
            <w:rPr>
              <w:i/>
              <w:color w:val="auto"/>
            </w:rPr>
          </w:rPrChange>
        </w:rPr>
      </w:pPr>
      <w:r>
        <w:rPr>
          <w:rFonts w:ascii="Poppins" w:hAnsi="Poppins"/>
          <w:i/>
          <w:color w:val="auto"/>
          <w:rPrChange w:id="3241" w:author="Stuart McLarnon (NESO)" w:date="2024-11-18T11:41:00Z">
            <w:rPr>
              <w:i/>
              <w:color w:val="auto"/>
            </w:rPr>
          </w:rPrChange>
        </w:rPr>
        <w:t>Grid Code</w:t>
      </w:r>
      <w:r w:rsidR="00F70EF6" w:rsidRPr="00255B7C">
        <w:rPr>
          <w:rFonts w:ascii="Poppins" w:hAnsi="Poppins"/>
          <w:i/>
          <w:color w:val="auto"/>
          <w:rPrChange w:id="3242" w:author="Stuart McLarnon (NESO)" w:date="2024-11-18T11:41:00Z">
            <w:rPr>
              <w:i/>
              <w:color w:val="auto"/>
            </w:rPr>
          </w:rPrChange>
        </w:rPr>
        <w:t xml:space="preserve"> Emergency Instruction (to Network Operator</w:t>
      </w:r>
      <w:proofErr w:type="gramStart"/>
      <w:r w:rsidR="00F70EF6" w:rsidRPr="00255B7C">
        <w:rPr>
          <w:rFonts w:ascii="Poppins" w:hAnsi="Poppins"/>
          <w:i/>
          <w:color w:val="auto"/>
          <w:rPrChange w:id="3243" w:author="Stuart McLarnon (NESO)" w:date="2024-11-18T11:41:00Z">
            <w:rPr>
              <w:i/>
              <w:color w:val="auto"/>
            </w:rPr>
          </w:rPrChange>
        </w:rPr>
        <w:t>)</w:t>
      </w:r>
      <w:r w:rsidR="00D4402B" w:rsidRPr="00255B7C">
        <w:rPr>
          <w:rFonts w:ascii="Poppins" w:hAnsi="Poppins"/>
          <w:i/>
          <w:color w:val="auto"/>
          <w:rPrChange w:id="3244" w:author="Stuart McLarnon (NESO)" w:date="2024-11-18T11:41:00Z">
            <w:rPr>
              <w:i/>
              <w:color w:val="auto"/>
            </w:rPr>
          </w:rPrChange>
        </w:rPr>
        <w:t>;</w:t>
      </w:r>
      <w:proofErr w:type="gramEnd"/>
    </w:p>
    <w:p w14:paraId="0524BAF6" w14:textId="3E1C6DC8" w:rsidR="00F70EF6" w:rsidRPr="00255B7C" w:rsidRDefault="00B6672E" w:rsidP="00A54FF6">
      <w:pPr>
        <w:pStyle w:val="ListParagraph"/>
        <w:numPr>
          <w:ilvl w:val="0"/>
          <w:numId w:val="63"/>
        </w:numPr>
        <w:tabs>
          <w:tab w:val="left" w:pos="567"/>
        </w:tabs>
        <w:spacing w:after="60" w:line="288" w:lineRule="auto"/>
        <w:jc w:val="both"/>
        <w:rPr>
          <w:rFonts w:ascii="Poppins" w:hAnsi="Poppins"/>
          <w:i/>
          <w:color w:val="auto"/>
          <w:rPrChange w:id="3245" w:author="Stuart McLarnon (NESO)" w:date="2024-11-18T11:41:00Z">
            <w:rPr>
              <w:i/>
              <w:color w:val="auto"/>
            </w:rPr>
          </w:rPrChange>
        </w:rPr>
      </w:pPr>
      <w:r>
        <w:rPr>
          <w:rFonts w:ascii="Poppins" w:hAnsi="Poppins"/>
          <w:i/>
          <w:color w:val="auto"/>
          <w:rPrChange w:id="3246" w:author="Stuart McLarnon (NESO)" w:date="2024-11-18T11:41:00Z">
            <w:rPr>
              <w:i/>
              <w:color w:val="auto"/>
            </w:rPr>
          </w:rPrChange>
        </w:rPr>
        <w:t>Grid Code</w:t>
      </w:r>
      <w:r w:rsidR="00F70EF6" w:rsidRPr="00255B7C">
        <w:rPr>
          <w:rFonts w:ascii="Poppins" w:hAnsi="Poppins"/>
          <w:i/>
          <w:color w:val="auto"/>
          <w:rPrChange w:id="3247" w:author="Stuart McLarnon (NESO)" w:date="2024-11-18T11:41:00Z">
            <w:rPr>
              <w:i/>
              <w:color w:val="auto"/>
            </w:rPr>
          </w:rPrChange>
        </w:rPr>
        <w:t xml:space="preserve"> Emergency Instruction (to Generators &amp; Demand – BCA, BEGA, &amp; BELLA</w:t>
      </w:r>
      <w:proofErr w:type="gramStart"/>
      <w:r w:rsidR="00F70EF6" w:rsidRPr="00255B7C">
        <w:rPr>
          <w:rFonts w:ascii="Poppins" w:hAnsi="Poppins"/>
          <w:i/>
          <w:color w:val="auto"/>
          <w:rPrChange w:id="3248" w:author="Stuart McLarnon (NESO)" w:date="2024-11-18T11:41:00Z">
            <w:rPr>
              <w:i/>
              <w:color w:val="auto"/>
            </w:rPr>
          </w:rPrChange>
        </w:rPr>
        <w:t>)</w:t>
      </w:r>
      <w:r w:rsidR="00D4402B" w:rsidRPr="00255B7C">
        <w:rPr>
          <w:rFonts w:ascii="Poppins" w:hAnsi="Poppins"/>
          <w:i/>
          <w:color w:val="auto"/>
          <w:rPrChange w:id="3249" w:author="Stuart McLarnon (NESO)" w:date="2024-11-18T11:41:00Z">
            <w:rPr>
              <w:i/>
              <w:color w:val="auto"/>
            </w:rPr>
          </w:rPrChange>
        </w:rPr>
        <w:t>;</w:t>
      </w:r>
      <w:proofErr w:type="gramEnd"/>
    </w:p>
    <w:p w14:paraId="3F89CD02" w14:textId="2B82AA7F" w:rsidR="00F70EF6" w:rsidRPr="00255B7C" w:rsidRDefault="00B6672E" w:rsidP="00A54FF6">
      <w:pPr>
        <w:pStyle w:val="ListParagraph"/>
        <w:numPr>
          <w:ilvl w:val="0"/>
          <w:numId w:val="63"/>
        </w:numPr>
        <w:tabs>
          <w:tab w:val="left" w:pos="567"/>
        </w:tabs>
        <w:spacing w:after="60" w:line="288" w:lineRule="auto"/>
        <w:jc w:val="both"/>
        <w:rPr>
          <w:rFonts w:ascii="Poppins" w:hAnsi="Poppins"/>
          <w:i/>
          <w:color w:val="auto"/>
          <w:rPrChange w:id="3250" w:author="Stuart McLarnon (NESO)" w:date="2024-11-18T11:41:00Z">
            <w:rPr>
              <w:i/>
              <w:color w:val="auto"/>
            </w:rPr>
          </w:rPrChange>
        </w:rPr>
      </w:pPr>
      <w:r>
        <w:rPr>
          <w:rFonts w:ascii="Poppins" w:hAnsi="Poppins"/>
          <w:i/>
          <w:color w:val="auto"/>
          <w:rPrChange w:id="3251" w:author="Stuart McLarnon (NESO)" w:date="2024-11-18T11:41:00Z">
            <w:rPr>
              <w:i/>
              <w:color w:val="auto"/>
            </w:rPr>
          </w:rPrChange>
        </w:rPr>
        <w:t>Grid Code</w:t>
      </w:r>
      <w:r w:rsidR="00F70EF6" w:rsidRPr="00255B7C">
        <w:rPr>
          <w:rFonts w:ascii="Poppins" w:hAnsi="Poppins"/>
          <w:i/>
          <w:color w:val="auto"/>
          <w:rPrChange w:id="3252" w:author="Stuart McLarnon (NESO)" w:date="2024-11-18T11:41:00Z">
            <w:rPr>
              <w:i/>
              <w:color w:val="auto"/>
            </w:rPr>
          </w:rPrChange>
        </w:rPr>
        <w:t xml:space="preserve"> Emergency Instruction (to Interconnectors</w:t>
      </w:r>
      <w:proofErr w:type="gramStart"/>
      <w:r w:rsidR="00F70EF6" w:rsidRPr="00255B7C">
        <w:rPr>
          <w:rFonts w:ascii="Poppins" w:hAnsi="Poppins"/>
          <w:i/>
          <w:color w:val="auto"/>
          <w:rPrChange w:id="3253" w:author="Stuart McLarnon (NESO)" w:date="2024-11-18T11:41:00Z">
            <w:rPr>
              <w:i/>
              <w:color w:val="auto"/>
            </w:rPr>
          </w:rPrChange>
        </w:rPr>
        <w:t>)</w:t>
      </w:r>
      <w:r w:rsidR="00D4402B" w:rsidRPr="00255B7C">
        <w:rPr>
          <w:rFonts w:ascii="Poppins" w:hAnsi="Poppins"/>
          <w:i/>
          <w:color w:val="auto"/>
          <w:rPrChange w:id="3254" w:author="Stuart McLarnon (NESO)" w:date="2024-11-18T11:41:00Z">
            <w:rPr>
              <w:i/>
              <w:color w:val="auto"/>
            </w:rPr>
          </w:rPrChange>
        </w:rPr>
        <w:t>;</w:t>
      </w:r>
      <w:proofErr w:type="gramEnd"/>
    </w:p>
    <w:p w14:paraId="65BFA555" w14:textId="7EA5FF83" w:rsidR="00F70EF6" w:rsidRPr="00255B7C" w:rsidRDefault="00EB6EC3" w:rsidP="00A54FF6">
      <w:pPr>
        <w:pStyle w:val="ListParagraph"/>
        <w:numPr>
          <w:ilvl w:val="0"/>
          <w:numId w:val="63"/>
        </w:numPr>
        <w:tabs>
          <w:tab w:val="left" w:pos="567"/>
        </w:tabs>
        <w:spacing w:after="60" w:line="288" w:lineRule="auto"/>
        <w:jc w:val="both"/>
        <w:rPr>
          <w:rFonts w:ascii="Poppins" w:hAnsi="Poppins"/>
          <w:i/>
          <w:color w:val="auto"/>
          <w:rPrChange w:id="3255" w:author="Stuart McLarnon (NESO)" w:date="2024-11-18T11:41:00Z">
            <w:rPr>
              <w:i/>
              <w:color w:val="auto"/>
            </w:rPr>
          </w:rPrChange>
        </w:rPr>
      </w:pPr>
      <w:r w:rsidRPr="00255B7C">
        <w:rPr>
          <w:rFonts w:ascii="Poppins" w:hAnsi="Poppins"/>
          <w:i/>
          <w:color w:val="auto"/>
          <w:rPrChange w:id="3256" w:author="Stuart McLarnon (NESO)" w:date="2024-11-18T11:41:00Z">
            <w:rPr>
              <w:i/>
              <w:color w:val="auto"/>
            </w:rPr>
          </w:rPrChange>
        </w:rPr>
        <w:t xml:space="preserve">System </w:t>
      </w:r>
      <w:proofErr w:type="gramStart"/>
      <w:r w:rsidRPr="00255B7C">
        <w:rPr>
          <w:rFonts w:ascii="Poppins" w:hAnsi="Poppins"/>
          <w:i/>
          <w:color w:val="auto"/>
          <w:rPrChange w:id="3257" w:author="Stuart McLarnon (NESO)" w:date="2024-11-18T11:41:00Z">
            <w:rPr>
              <w:i/>
              <w:color w:val="auto"/>
            </w:rPr>
          </w:rPrChange>
        </w:rPr>
        <w:t>NRAPM</w:t>
      </w:r>
      <w:r w:rsidR="00D4402B" w:rsidRPr="00255B7C">
        <w:rPr>
          <w:rFonts w:ascii="Poppins" w:hAnsi="Poppins"/>
          <w:i/>
          <w:color w:val="auto"/>
          <w:rPrChange w:id="3258" w:author="Stuart McLarnon (NESO)" w:date="2024-11-18T11:41:00Z">
            <w:rPr>
              <w:i/>
              <w:color w:val="auto"/>
            </w:rPr>
          </w:rPrChange>
        </w:rPr>
        <w:t>;</w:t>
      </w:r>
      <w:proofErr w:type="gramEnd"/>
    </w:p>
    <w:p w14:paraId="0CAFB224" w14:textId="41483163" w:rsidR="00EB6EC3" w:rsidRPr="00255B7C" w:rsidRDefault="00EB6EC3" w:rsidP="00A54FF6">
      <w:pPr>
        <w:pStyle w:val="ListParagraph"/>
        <w:numPr>
          <w:ilvl w:val="0"/>
          <w:numId w:val="63"/>
        </w:numPr>
        <w:tabs>
          <w:tab w:val="left" w:pos="567"/>
        </w:tabs>
        <w:spacing w:after="60" w:line="288" w:lineRule="auto"/>
        <w:jc w:val="both"/>
        <w:rPr>
          <w:rFonts w:ascii="Poppins" w:hAnsi="Poppins"/>
          <w:i/>
          <w:color w:val="auto"/>
          <w:rPrChange w:id="3259" w:author="Stuart McLarnon (NESO)" w:date="2024-11-18T11:41:00Z">
            <w:rPr>
              <w:i/>
              <w:color w:val="auto"/>
            </w:rPr>
          </w:rPrChange>
        </w:rPr>
      </w:pPr>
      <w:r w:rsidRPr="00255B7C">
        <w:rPr>
          <w:rFonts w:ascii="Poppins" w:hAnsi="Poppins"/>
          <w:i/>
          <w:color w:val="auto"/>
          <w:rPrChange w:id="3260" w:author="Stuart McLarnon (NESO)" w:date="2024-11-18T11:41:00Z">
            <w:rPr>
              <w:i/>
              <w:color w:val="auto"/>
            </w:rPr>
          </w:rPrChange>
        </w:rPr>
        <w:t xml:space="preserve">Localised </w:t>
      </w:r>
      <w:proofErr w:type="gramStart"/>
      <w:r w:rsidRPr="00255B7C">
        <w:rPr>
          <w:rFonts w:ascii="Poppins" w:hAnsi="Poppins"/>
          <w:i/>
          <w:color w:val="auto"/>
          <w:rPrChange w:id="3261" w:author="Stuart McLarnon (NESO)" w:date="2024-11-18T11:41:00Z">
            <w:rPr>
              <w:i/>
              <w:color w:val="auto"/>
            </w:rPr>
          </w:rPrChange>
        </w:rPr>
        <w:t>NRAPM</w:t>
      </w:r>
      <w:r w:rsidR="00D4402B" w:rsidRPr="00255B7C">
        <w:rPr>
          <w:rFonts w:ascii="Poppins" w:hAnsi="Poppins"/>
          <w:i/>
          <w:color w:val="auto"/>
          <w:rPrChange w:id="3262" w:author="Stuart McLarnon (NESO)" w:date="2024-11-18T11:41:00Z">
            <w:rPr>
              <w:i/>
              <w:color w:val="auto"/>
            </w:rPr>
          </w:rPrChange>
        </w:rPr>
        <w:t>;</w:t>
      </w:r>
      <w:proofErr w:type="gramEnd"/>
    </w:p>
    <w:p w14:paraId="7265ABFE" w14:textId="099B72EB" w:rsidR="00EB6EC3" w:rsidRPr="00255B7C" w:rsidRDefault="00294558" w:rsidP="00A54FF6">
      <w:pPr>
        <w:pStyle w:val="ListParagraph"/>
        <w:numPr>
          <w:ilvl w:val="0"/>
          <w:numId w:val="63"/>
        </w:numPr>
        <w:tabs>
          <w:tab w:val="left" w:pos="567"/>
        </w:tabs>
        <w:spacing w:after="60" w:line="288" w:lineRule="auto"/>
        <w:jc w:val="both"/>
        <w:rPr>
          <w:rFonts w:ascii="Poppins" w:hAnsi="Poppins"/>
          <w:i/>
          <w:color w:val="auto"/>
          <w:rPrChange w:id="3263" w:author="Stuart McLarnon (NESO)" w:date="2024-11-18T11:41:00Z">
            <w:rPr>
              <w:i/>
              <w:color w:val="auto"/>
            </w:rPr>
          </w:rPrChange>
        </w:rPr>
      </w:pPr>
      <w:r w:rsidRPr="00255B7C">
        <w:rPr>
          <w:rFonts w:ascii="Poppins" w:hAnsi="Poppins"/>
          <w:i/>
          <w:color w:val="auto"/>
          <w:rPrChange w:id="3264" w:author="Stuart McLarnon (NESO)" w:date="2024-11-18T11:41:00Z">
            <w:rPr>
              <w:i/>
              <w:color w:val="auto"/>
            </w:rPr>
          </w:rPrChange>
        </w:rPr>
        <w:t xml:space="preserve">Cancellation of National Electricity System </w:t>
      </w:r>
      <w:proofErr w:type="gramStart"/>
      <w:r w:rsidRPr="00255B7C">
        <w:rPr>
          <w:rFonts w:ascii="Poppins" w:hAnsi="Poppins"/>
          <w:i/>
          <w:color w:val="auto"/>
          <w:rPrChange w:id="3265" w:author="Stuart McLarnon (NESO)" w:date="2024-11-18T11:41:00Z">
            <w:rPr>
              <w:i/>
              <w:color w:val="auto"/>
            </w:rPr>
          </w:rPrChange>
        </w:rPr>
        <w:t>Warnings</w:t>
      </w:r>
      <w:r w:rsidR="00D4402B" w:rsidRPr="00255B7C">
        <w:rPr>
          <w:rFonts w:ascii="Poppins" w:hAnsi="Poppins"/>
          <w:i/>
          <w:color w:val="auto"/>
          <w:rPrChange w:id="3266" w:author="Stuart McLarnon (NESO)" w:date="2024-11-18T11:41:00Z">
            <w:rPr>
              <w:i/>
              <w:color w:val="auto"/>
            </w:rPr>
          </w:rPrChange>
        </w:rPr>
        <w:t>;</w:t>
      </w:r>
      <w:proofErr w:type="gramEnd"/>
    </w:p>
    <w:p w14:paraId="3FD21BE5" w14:textId="2B944D95" w:rsidR="00E21F2F" w:rsidRPr="00255B7C" w:rsidRDefault="00FF04D3" w:rsidP="00A54FF6">
      <w:pPr>
        <w:pStyle w:val="ListParagraph"/>
        <w:numPr>
          <w:ilvl w:val="0"/>
          <w:numId w:val="63"/>
        </w:numPr>
        <w:tabs>
          <w:tab w:val="left" w:pos="567"/>
        </w:tabs>
        <w:spacing w:after="60" w:line="288" w:lineRule="auto"/>
        <w:jc w:val="both"/>
        <w:rPr>
          <w:rFonts w:ascii="Poppins" w:hAnsi="Poppins"/>
          <w:i/>
          <w:color w:val="auto"/>
          <w:rPrChange w:id="3267" w:author="Stuart McLarnon (NESO)" w:date="2024-11-18T11:41:00Z">
            <w:rPr>
              <w:i/>
              <w:color w:val="auto"/>
            </w:rPr>
          </w:rPrChange>
        </w:rPr>
      </w:pPr>
      <w:r w:rsidRPr="00255B7C">
        <w:rPr>
          <w:rFonts w:ascii="Poppins" w:hAnsi="Poppins"/>
          <w:i/>
          <w:color w:val="auto"/>
          <w:rPrChange w:id="3268" w:author="Stuart McLarnon (NESO)" w:date="2024-11-18T11:41:00Z">
            <w:rPr>
              <w:i/>
              <w:color w:val="auto"/>
            </w:rPr>
          </w:rPrChange>
        </w:rPr>
        <w:t xml:space="preserve">STC Emergency Instruction to </w:t>
      </w:r>
      <w:r w:rsidR="00172204" w:rsidRPr="00255B7C">
        <w:rPr>
          <w:rFonts w:ascii="Poppins" w:hAnsi="Poppins"/>
          <w:i/>
          <w:color w:val="auto"/>
          <w:rPrChange w:id="3269" w:author="Stuart McLarnon (NESO)" w:date="2024-11-18T11:41:00Z">
            <w:rPr>
              <w:i/>
              <w:color w:val="auto"/>
            </w:rPr>
          </w:rPrChange>
        </w:rPr>
        <w:t xml:space="preserve">Transmission </w:t>
      </w:r>
      <w:proofErr w:type="gramStart"/>
      <w:r w:rsidR="00172204" w:rsidRPr="00255B7C">
        <w:rPr>
          <w:rFonts w:ascii="Poppins" w:hAnsi="Poppins"/>
          <w:i/>
          <w:color w:val="auto"/>
          <w:rPrChange w:id="3270" w:author="Stuart McLarnon (NESO)" w:date="2024-11-18T11:41:00Z">
            <w:rPr>
              <w:i/>
              <w:color w:val="auto"/>
            </w:rPr>
          </w:rPrChange>
        </w:rPr>
        <w:t>Owner</w:t>
      </w:r>
      <w:r w:rsidR="00D4402B" w:rsidRPr="00255B7C">
        <w:rPr>
          <w:rFonts w:ascii="Poppins" w:hAnsi="Poppins"/>
          <w:i/>
          <w:color w:val="auto"/>
          <w:rPrChange w:id="3271" w:author="Stuart McLarnon (NESO)" w:date="2024-11-18T11:41:00Z">
            <w:rPr>
              <w:i/>
              <w:color w:val="auto"/>
            </w:rPr>
          </w:rPrChange>
        </w:rPr>
        <w:t>;</w:t>
      </w:r>
      <w:proofErr w:type="gramEnd"/>
    </w:p>
    <w:p w14:paraId="7E4C7674" w14:textId="7371070C" w:rsidR="00172204" w:rsidRPr="00255B7C" w:rsidRDefault="008577C5" w:rsidP="00A54FF6">
      <w:pPr>
        <w:pStyle w:val="ListParagraph"/>
        <w:numPr>
          <w:ilvl w:val="0"/>
          <w:numId w:val="63"/>
        </w:numPr>
        <w:tabs>
          <w:tab w:val="left" w:pos="567"/>
        </w:tabs>
        <w:spacing w:after="60" w:line="288" w:lineRule="auto"/>
        <w:jc w:val="both"/>
        <w:rPr>
          <w:rFonts w:ascii="Poppins" w:hAnsi="Poppins"/>
          <w:i/>
          <w:color w:val="auto"/>
          <w:rPrChange w:id="3272" w:author="Stuart McLarnon (NESO)" w:date="2024-11-18T11:41:00Z">
            <w:rPr>
              <w:i/>
              <w:color w:val="auto"/>
            </w:rPr>
          </w:rPrChange>
        </w:rPr>
      </w:pPr>
      <w:r w:rsidRPr="00255B7C">
        <w:rPr>
          <w:rFonts w:ascii="Poppins" w:hAnsi="Poppins"/>
          <w:i/>
          <w:color w:val="auto"/>
          <w:rPrChange w:id="3273" w:author="Stuart McLarnon (NESO)" w:date="2024-11-18T11:41:00Z">
            <w:rPr>
              <w:i/>
              <w:color w:val="auto"/>
            </w:rPr>
          </w:rPrChange>
        </w:rPr>
        <w:t xml:space="preserve">ESEC </w:t>
      </w:r>
      <w:proofErr w:type="gramStart"/>
      <w:r w:rsidRPr="00255B7C">
        <w:rPr>
          <w:rFonts w:ascii="Poppins" w:hAnsi="Poppins"/>
          <w:i/>
          <w:color w:val="auto"/>
          <w:rPrChange w:id="3274" w:author="Stuart McLarnon (NESO)" w:date="2024-11-18T11:41:00Z">
            <w:rPr>
              <w:i/>
              <w:color w:val="auto"/>
            </w:rPr>
          </w:rPrChange>
        </w:rPr>
        <w:t>Implementation</w:t>
      </w:r>
      <w:r w:rsidR="00D4402B" w:rsidRPr="00255B7C">
        <w:rPr>
          <w:rFonts w:ascii="Poppins" w:hAnsi="Poppins"/>
          <w:i/>
          <w:color w:val="auto"/>
          <w:rPrChange w:id="3275" w:author="Stuart McLarnon (NESO)" w:date="2024-11-18T11:41:00Z">
            <w:rPr>
              <w:i/>
              <w:color w:val="auto"/>
            </w:rPr>
          </w:rPrChange>
        </w:rPr>
        <w:t>;</w:t>
      </w:r>
      <w:proofErr w:type="gramEnd"/>
    </w:p>
    <w:p w14:paraId="164CB5B7" w14:textId="6D4D082B" w:rsidR="008577C5" w:rsidRPr="00255B7C" w:rsidRDefault="008577C5" w:rsidP="00A54FF6">
      <w:pPr>
        <w:pStyle w:val="ListParagraph"/>
        <w:numPr>
          <w:ilvl w:val="0"/>
          <w:numId w:val="63"/>
        </w:numPr>
        <w:tabs>
          <w:tab w:val="left" w:pos="567"/>
        </w:tabs>
        <w:spacing w:after="60" w:line="288" w:lineRule="auto"/>
        <w:jc w:val="both"/>
        <w:rPr>
          <w:rFonts w:ascii="Poppins" w:hAnsi="Poppins"/>
          <w:i/>
          <w:color w:val="auto"/>
          <w:rPrChange w:id="3276" w:author="Stuart McLarnon (NESO)" w:date="2024-11-18T11:41:00Z">
            <w:rPr>
              <w:i/>
              <w:color w:val="auto"/>
            </w:rPr>
          </w:rPrChange>
        </w:rPr>
      </w:pPr>
      <w:r w:rsidRPr="00255B7C">
        <w:rPr>
          <w:rFonts w:ascii="Poppins" w:hAnsi="Poppins"/>
          <w:i/>
          <w:color w:val="auto"/>
          <w:rPrChange w:id="3277" w:author="Stuart McLarnon (NESO)" w:date="2024-11-18T11:41:00Z">
            <w:rPr>
              <w:i/>
              <w:color w:val="auto"/>
            </w:rPr>
          </w:rPrChange>
        </w:rPr>
        <w:t>EMR Capacity Market Notifications</w:t>
      </w:r>
      <w:r w:rsidR="00D4402B" w:rsidRPr="00255B7C">
        <w:rPr>
          <w:rFonts w:ascii="Poppins" w:hAnsi="Poppins"/>
          <w:i/>
          <w:color w:val="auto"/>
          <w:rPrChange w:id="3278" w:author="Stuart McLarnon (NESO)" w:date="2024-11-18T11:41:00Z">
            <w:rPr>
              <w:i/>
              <w:color w:val="auto"/>
            </w:rPr>
          </w:rPrChange>
        </w:rPr>
        <w:t>; and</w:t>
      </w:r>
    </w:p>
    <w:p w14:paraId="1F4F8020" w14:textId="3F3F4811" w:rsidR="0021294E" w:rsidRPr="00255B7C" w:rsidRDefault="00C453EA" w:rsidP="00A54FF6">
      <w:pPr>
        <w:pStyle w:val="ListParagraph"/>
        <w:numPr>
          <w:ilvl w:val="0"/>
          <w:numId w:val="63"/>
        </w:numPr>
        <w:tabs>
          <w:tab w:val="left" w:pos="567"/>
        </w:tabs>
        <w:spacing w:after="60" w:line="288" w:lineRule="auto"/>
        <w:jc w:val="both"/>
        <w:rPr>
          <w:rFonts w:ascii="Poppins" w:hAnsi="Poppins"/>
          <w:i/>
          <w:color w:val="auto"/>
          <w:rPrChange w:id="3279" w:author="Stuart McLarnon (NESO)" w:date="2024-11-18T11:41:00Z">
            <w:rPr>
              <w:i/>
              <w:color w:val="auto"/>
            </w:rPr>
          </w:rPrChange>
        </w:rPr>
      </w:pPr>
      <w:r w:rsidRPr="00255B7C">
        <w:rPr>
          <w:rFonts w:ascii="Poppins" w:hAnsi="Poppins"/>
          <w:i/>
          <w:color w:val="auto"/>
          <w:rPrChange w:id="3280" w:author="Stuart McLarnon (NESO)" w:date="2024-11-18T11:41:00Z">
            <w:rPr>
              <w:i/>
              <w:color w:val="auto"/>
            </w:rPr>
          </w:rPrChange>
        </w:rPr>
        <w:t>Emergency Assistance Requests</w:t>
      </w:r>
      <w:r w:rsidR="00D4402B" w:rsidRPr="00255B7C">
        <w:rPr>
          <w:rFonts w:ascii="Poppins" w:hAnsi="Poppins"/>
          <w:i/>
          <w:color w:val="auto"/>
          <w:rPrChange w:id="3281" w:author="Stuart McLarnon (NESO)" w:date="2024-11-18T11:41:00Z">
            <w:rPr>
              <w:i/>
              <w:color w:val="auto"/>
            </w:rPr>
          </w:rPrChange>
        </w:rPr>
        <w:t>.</w:t>
      </w:r>
    </w:p>
    <w:p w14:paraId="3EB811C7" w14:textId="5A1C85E9" w:rsidR="0021294E" w:rsidRPr="00701B06" w:rsidRDefault="0021294E" w:rsidP="00157370">
      <w:pPr>
        <w:ind w:left="709" w:hanging="709"/>
        <w:jc w:val="both"/>
        <w:rPr>
          <w:rFonts w:ascii="Poppins" w:hAnsi="Poppins"/>
          <w:rPrChange w:id="3282" w:author="Stuart McLarnon (NESO)" w:date="2024-11-18T11:41:00Z">
            <w:rPr/>
          </w:rPrChange>
        </w:rPr>
      </w:pPr>
    </w:p>
    <w:p w14:paraId="4582EC36" w14:textId="5276B91E" w:rsidR="000226A1" w:rsidRPr="00D70D71" w:rsidRDefault="000226A1" w:rsidP="00F009C1">
      <w:pPr>
        <w:pStyle w:val="Heading2"/>
        <w:rPr>
          <w:rFonts w:ascii="Poppins Medium" w:hAnsi="Poppins Medium"/>
          <w:color w:val="3F0731"/>
          <w:sz w:val="32"/>
          <w:rPrChange w:id="3283" w:author="Stuart McLarnon (NESO)" w:date="2024-11-18T11:41:00Z">
            <w:rPr/>
          </w:rPrChange>
        </w:rPr>
      </w:pPr>
      <w:bookmarkStart w:id="3284" w:name="_Toc532811327"/>
      <w:bookmarkStart w:id="3285" w:name="_Toc16863248"/>
      <w:bookmarkStart w:id="3286" w:name="_Toc128731913"/>
      <w:bookmarkStart w:id="3287" w:name="_Toc188439582"/>
      <w:r w:rsidRPr="00D70D71">
        <w:rPr>
          <w:rFonts w:ascii="Poppins Medium" w:hAnsi="Poppins Medium"/>
          <w:color w:val="3F0731"/>
          <w:sz w:val="32"/>
          <w:rPrChange w:id="3288" w:author="Stuart McLarnon (NESO)" w:date="2024-11-18T11:41:00Z">
            <w:rPr/>
          </w:rPrChange>
        </w:rPr>
        <w:t>Manual Demand Disconnection Procedure</w:t>
      </w:r>
      <w:bookmarkEnd w:id="3284"/>
      <w:bookmarkEnd w:id="3285"/>
      <w:bookmarkEnd w:id="3286"/>
      <w:bookmarkEnd w:id="3287"/>
    </w:p>
    <w:p w14:paraId="5DFA2E00" w14:textId="349EED0D" w:rsidR="000226A1" w:rsidRPr="00646B9F" w:rsidRDefault="000226A1" w:rsidP="00DB6CEE">
      <w:pPr>
        <w:ind w:firstLine="720"/>
        <w:rPr>
          <w:rFonts w:ascii="Poppins" w:hAnsi="Poppins"/>
          <w:color w:val="auto"/>
          <w:rPrChange w:id="3289" w:author="Stuart McLarnon (NESO)" w:date="2024-11-18T11:41:00Z">
            <w:rPr>
              <w:color w:val="auto"/>
            </w:rPr>
          </w:rPrChange>
        </w:rPr>
      </w:pPr>
      <w:r w:rsidRPr="00646B9F">
        <w:rPr>
          <w:rFonts w:ascii="Poppins" w:hAnsi="Poppins"/>
          <w:color w:val="auto"/>
          <w:rPrChange w:id="3290" w:author="Stuart McLarnon (NESO)" w:date="2024-11-18T11:41:00Z">
            <w:rPr>
              <w:color w:val="auto"/>
            </w:rPr>
          </w:rPrChange>
        </w:rPr>
        <w:t xml:space="preserve">In Accordance with </w:t>
      </w:r>
      <w:r w:rsidR="003C6529" w:rsidRPr="00646B9F">
        <w:rPr>
          <w:rFonts w:ascii="Poppins" w:hAnsi="Poppins"/>
          <w:color w:val="auto"/>
          <w:rPrChange w:id="3291" w:author="Stuart McLarnon (NESO)" w:date="2024-11-18T11:41:00Z">
            <w:rPr>
              <w:color w:val="auto"/>
            </w:rPr>
          </w:rPrChange>
        </w:rPr>
        <w:t>EU NCER</w:t>
      </w:r>
      <w:r w:rsidRPr="00646B9F">
        <w:rPr>
          <w:rFonts w:ascii="Poppins" w:hAnsi="Poppins"/>
          <w:color w:val="auto"/>
          <w:rPrChange w:id="3292" w:author="Stuart McLarnon (NESO)" w:date="2024-11-18T11:41:00Z">
            <w:rPr>
              <w:color w:val="auto"/>
            </w:rPr>
          </w:rPrChange>
        </w:rPr>
        <w:t xml:space="preserve"> Article 22</w:t>
      </w:r>
      <w:r w:rsidR="00DB6CEE" w:rsidRPr="00646B9F">
        <w:rPr>
          <w:rFonts w:ascii="Poppins" w:hAnsi="Poppins"/>
          <w:color w:val="auto"/>
          <w:rPrChange w:id="3293" w:author="Stuart McLarnon (NESO)" w:date="2024-11-18T11:41:00Z">
            <w:rPr>
              <w:color w:val="auto"/>
            </w:rPr>
          </w:rPrChange>
        </w:rPr>
        <w:t>:</w:t>
      </w:r>
    </w:p>
    <w:p w14:paraId="2A6B8EFF" w14:textId="57D3DCAD" w:rsidR="00DF3023" w:rsidRPr="00646B9F" w:rsidRDefault="00E0402A" w:rsidP="008F2821">
      <w:pPr>
        <w:ind w:left="720" w:hanging="720"/>
        <w:jc w:val="both"/>
        <w:rPr>
          <w:rFonts w:ascii="Poppins" w:hAnsi="Poppins"/>
          <w:color w:val="auto"/>
          <w:rPrChange w:id="3294" w:author="Stuart McLarnon (NESO)" w:date="2024-11-18T11:41:00Z">
            <w:rPr/>
          </w:rPrChange>
        </w:rPr>
      </w:pPr>
      <w:r w:rsidRPr="00646B9F">
        <w:rPr>
          <w:rFonts w:ascii="Poppins" w:hAnsi="Poppins"/>
          <w:color w:val="auto"/>
          <w:rPrChange w:id="3295" w:author="Stuart McLarnon (NESO)" w:date="2024-11-18T11:41:00Z">
            <w:rPr>
              <w:color w:val="auto"/>
            </w:rPr>
          </w:rPrChange>
        </w:rPr>
        <w:t>5</w:t>
      </w:r>
      <w:r w:rsidR="000226A1" w:rsidRPr="00646B9F">
        <w:rPr>
          <w:rFonts w:ascii="Poppins" w:hAnsi="Poppins"/>
          <w:color w:val="auto"/>
          <w:rPrChange w:id="3296" w:author="Stuart McLarnon (NESO)" w:date="2024-11-18T11:41:00Z">
            <w:rPr>
              <w:color w:val="auto"/>
            </w:rPr>
          </w:rPrChange>
        </w:rPr>
        <w:t>.8.1</w:t>
      </w:r>
      <w:r w:rsidR="000226A1" w:rsidRPr="00646B9F">
        <w:rPr>
          <w:rFonts w:ascii="Poppins" w:hAnsi="Poppins"/>
          <w:color w:val="auto"/>
          <w:rPrChange w:id="3297" w:author="Stuart McLarnon (NESO)" w:date="2024-11-18T11:41:00Z">
            <w:rPr>
              <w:color w:val="auto"/>
            </w:rPr>
          </w:rPrChange>
        </w:rPr>
        <w:tab/>
      </w:r>
      <w:r w:rsidR="00B6672E">
        <w:rPr>
          <w:rFonts w:ascii="Poppins" w:hAnsi="Poppins"/>
          <w:i/>
          <w:color w:val="auto"/>
          <w:rPrChange w:id="3298" w:author="Stuart McLarnon (NESO)" w:date="2024-11-18T11:41:00Z">
            <w:rPr>
              <w:i/>
              <w:color w:val="auto"/>
            </w:rPr>
          </w:rPrChange>
        </w:rPr>
        <w:t>Grid Code</w:t>
      </w:r>
      <w:r w:rsidR="000226A1" w:rsidRPr="00646B9F">
        <w:rPr>
          <w:rFonts w:ascii="Poppins" w:hAnsi="Poppins"/>
          <w:i/>
          <w:color w:val="auto"/>
          <w:rPrChange w:id="3299" w:author="Stuart McLarnon (NESO)" w:date="2024-11-18T11:41:00Z">
            <w:rPr>
              <w:i/>
              <w:color w:val="auto"/>
            </w:rPr>
          </w:rPrChange>
        </w:rPr>
        <w:t xml:space="preserve"> OC6, OC7, BC1</w:t>
      </w:r>
      <w:r w:rsidR="000226A1" w:rsidRPr="00646B9F">
        <w:rPr>
          <w:rFonts w:ascii="Poppins" w:hAnsi="Poppins"/>
          <w:color w:val="auto"/>
          <w:rPrChange w:id="3300" w:author="Stuart McLarnon (NESO)" w:date="2024-11-18T11:41:00Z">
            <w:rPr>
              <w:color w:val="auto"/>
            </w:rPr>
          </w:rPrChange>
        </w:rPr>
        <w:t xml:space="preserve">, and </w:t>
      </w:r>
      <w:r w:rsidR="000226A1" w:rsidRPr="00646B9F">
        <w:rPr>
          <w:rFonts w:ascii="Poppins" w:hAnsi="Poppins"/>
          <w:i/>
          <w:color w:val="auto"/>
          <w:rPrChange w:id="3301" w:author="Stuart McLarnon (NESO)" w:date="2024-11-18T11:41:00Z">
            <w:rPr>
              <w:i/>
              <w:color w:val="auto"/>
            </w:rPr>
          </w:rPrChange>
        </w:rPr>
        <w:t>BC2 allow Demand Control</w:t>
      </w:r>
      <w:r w:rsidR="000226A1" w:rsidRPr="00646B9F">
        <w:rPr>
          <w:rFonts w:ascii="Poppins" w:hAnsi="Poppins"/>
          <w:color w:val="auto"/>
          <w:rPrChange w:id="3302" w:author="Stuart McLarnon (NESO)" w:date="2024-11-18T11:41:00Z">
            <w:rPr>
              <w:color w:val="auto"/>
            </w:rPr>
          </w:rPrChange>
        </w:rPr>
        <w:t xml:space="preserve"> instructions to be issued by </w:t>
      </w:r>
      <w:del w:id="3303" w:author="Stuart McLarnon (NESO)" w:date="2024-11-18T11:41:00Z">
        <w:r w:rsidR="003C6529" w:rsidRPr="00D908B3">
          <w:rPr>
            <w:color w:val="auto"/>
          </w:rPr>
          <w:delText>NGESO</w:delText>
        </w:r>
      </w:del>
      <w:ins w:id="3304" w:author="Stuart McLarnon (NESO)" w:date="2024-11-18T11:41:00Z">
        <w:r w:rsidR="007B4960">
          <w:rPr>
            <w:rFonts w:ascii="Poppins" w:hAnsi="Poppins" w:cs="Poppins"/>
            <w:color w:val="auto"/>
          </w:rPr>
          <w:t>NESO</w:t>
        </w:r>
      </w:ins>
      <w:r w:rsidR="000226A1" w:rsidRPr="00646B9F">
        <w:rPr>
          <w:rFonts w:ascii="Poppins" w:hAnsi="Poppins"/>
          <w:color w:val="auto"/>
          <w:rPrChange w:id="3305" w:author="Stuart McLarnon (NESO)" w:date="2024-11-18T11:41:00Z">
            <w:rPr>
              <w:color w:val="auto"/>
            </w:rPr>
          </w:rPrChange>
        </w:rPr>
        <w:t xml:space="preserve"> to </w:t>
      </w:r>
      <w:ins w:id="3306" w:author="Stuart McLarnon (NESO)" w:date="2025-01-22T13:30:00Z">
        <w:r w:rsidR="00934D34" w:rsidRPr="00934D34">
          <w:rPr>
            <w:rFonts w:ascii="Poppins" w:hAnsi="Poppins"/>
            <w:color w:val="auto"/>
          </w:rPr>
          <w:t>all Network Operators (including DNOs, IDNOs)</w:t>
        </w:r>
      </w:ins>
      <w:ins w:id="3307" w:author="Stuart McLarnon (NESO)" w:date="2025-01-22T13:30:00Z" w16du:dateUtc="2025-01-22T13:30:00Z">
        <w:r w:rsidR="00934D34">
          <w:rPr>
            <w:rFonts w:ascii="Poppins" w:hAnsi="Poppins"/>
            <w:color w:val="auto"/>
          </w:rPr>
          <w:t xml:space="preserve"> </w:t>
        </w:r>
      </w:ins>
      <w:del w:id="3308" w:author="Stuart McLarnon (NESO)" w:date="2025-01-22T13:30:00Z" w16du:dateUtc="2025-01-22T13:30:00Z">
        <w:r w:rsidR="000226A1" w:rsidRPr="00646B9F" w:rsidDel="00934D34">
          <w:rPr>
            <w:rFonts w:ascii="Poppins" w:hAnsi="Poppins"/>
            <w:color w:val="auto"/>
            <w:rPrChange w:id="3309" w:author="Stuart McLarnon (NESO)" w:date="2024-11-18T11:41:00Z">
              <w:rPr>
                <w:color w:val="auto"/>
              </w:rPr>
            </w:rPrChange>
          </w:rPr>
          <w:delText>all D</w:delText>
        </w:r>
        <w:r w:rsidR="003D59D8" w:rsidRPr="00646B9F" w:rsidDel="00934D34">
          <w:rPr>
            <w:rFonts w:ascii="Poppins" w:hAnsi="Poppins"/>
            <w:color w:val="auto"/>
            <w:rPrChange w:id="3310" w:author="Stuart McLarnon (NESO)" w:date="2024-11-18T11:41:00Z">
              <w:rPr>
                <w:color w:val="auto"/>
              </w:rPr>
            </w:rPrChange>
          </w:rPr>
          <w:delText>N</w:delText>
        </w:r>
        <w:r w:rsidR="000226A1" w:rsidRPr="00646B9F" w:rsidDel="00934D34">
          <w:rPr>
            <w:rFonts w:ascii="Poppins" w:hAnsi="Poppins"/>
            <w:color w:val="auto"/>
            <w:rPrChange w:id="3311" w:author="Stuart McLarnon (NESO)" w:date="2024-11-18T11:41:00Z">
              <w:rPr>
                <w:color w:val="auto"/>
              </w:rPr>
            </w:rPrChange>
          </w:rPr>
          <w:delText>Os</w:delText>
        </w:r>
        <w:r w:rsidR="003D59D8" w:rsidRPr="00646B9F" w:rsidDel="00934D34">
          <w:rPr>
            <w:rFonts w:ascii="Poppins" w:hAnsi="Poppins"/>
            <w:color w:val="auto"/>
            <w:rPrChange w:id="3312" w:author="Stuart McLarnon (NESO)" w:date="2024-11-18T11:41:00Z">
              <w:rPr>
                <w:color w:val="auto"/>
              </w:rPr>
            </w:rPrChange>
          </w:rPr>
          <w:delText>, IDNOs</w:delText>
        </w:r>
        <w:r w:rsidR="000226A1" w:rsidRPr="00646B9F" w:rsidDel="00934D34">
          <w:rPr>
            <w:rFonts w:ascii="Poppins" w:hAnsi="Poppins"/>
            <w:color w:val="auto"/>
            <w:rPrChange w:id="3313" w:author="Stuart McLarnon (NESO)" w:date="2024-11-18T11:41:00Z">
              <w:rPr>
                <w:color w:val="auto"/>
              </w:rPr>
            </w:rPrChange>
          </w:rPr>
          <w:delText xml:space="preserve"> </w:delText>
        </w:r>
      </w:del>
      <w:r w:rsidR="000226A1" w:rsidRPr="00646B9F">
        <w:rPr>
          <w:rFonts w:ascii="Poppins" w:hAnsi="Poppins"/>
          <w:color w:val="auto"/>
          <w:rPrChange w:id="3314" w:author="Stuart McLarnon (NESO)" w:date="2024-11-18T11:41:00Z">
            <w:rPr>
              <w:color w:val="auto"/>
            </w:rPr>
          </w:rPrChange>
        </w:rPr>
        <w:t>and Non-Embedded Customers connected to the National Electricity Transmission System.</w:t>
      </w:r>
    </w:p>
    <w:p w14:paraId="7B59A4F9" w14:textId="41005D73" w:rsidR="000226A1" w:rsidRPr="00646B9F" w:rsidRDefault="00E0402A" w:rsidP="008F2821">
      <w:pPr>
        <w:ind w:left="720" w:hanging="720"/>
        <w:jc w:val="both"/>
        <w:rPr>
          <w:rFonts w:ascii="Poppins" w:hAnsi="Poppins"/>
          <w:color w:val="auto"/>
          <w:rPrChange w:id="3315" w:author="Stuart McLarnon (NESO)" w:date="2024-11-18T11:41:00Z">
            <w:rPr/>
          </w:rPrChange>
        </w:rPr>
      </w:pPr>
      <w:r w:rsidRPr="00646B9F">
        <w:rPr>
          <w:rFonts w:ascii="Poppins" w:hAnsi="Poppins"/>
          <w:color w:val="auto"/>
          <w:rPrChange w:id="3316" w:author="Stuart McLarnon (NESO)" w:date="2024-11-18T11:41:00Z">
            <w:rPr>
              <w:color w:val="auto"/>
            </w:rPr>
          </w:rPrChange>
        </w:rPr>
        <w:t>5</w:t>
      </w:r>
      <w:r w:rsidR="000226A1" w:rsidRPr="00646B9F">
        <w:rPr>
          <w:rFonts w:ascii="Poppins" w:hAnsi="Poppins"/>
          <w:color w:val="auto"/>
          <w:rPrChange w:id="3317" w:author="Stuart McLarnon (NESO)" w:date="2024-11-18T11:41:00Z">
            <w:rPr>
              <w:color w:val="auto"/>
            </w:rPr>
          </w:rPrChange>
        </w:rPr>
        <w:t>.8.2</w:t>
      </w:r>
      <w:r w:rsidR="000226A1" w:rsidRPr="00646B9F">
        <w:rPr>
          <w:rFonts w:ascii="Poppins" w:hAnsi="Poppins"/>
          <w:color w:val="auto"/>
          <w:rPrChange w:id="3318" w:author="Stuart McLarnon (NESO)" w:date="2024-11-18T11:41:00Z">
            <w:rPr>
              <w:color w:val="auto"/>
            </w:rPr>
          </w:rPrChange>
        </w:rPr>
        <w:tab/>
      </w:r>
      <w:r w:rsidR="000226A1" w:rsidRPr="00646B9F">
        <w:rPr>
          <w:rFonts w:ascii="Poppins" w:hAnsi="Poppins"/>
          <w:i/>
          <w:color w:val="auto"/>
          <w:rPrChange w:id="3319" w:author="Stuart McLarnon (NESO)" w:date="2024-11-18T11:41:00Z">
            <w:rPr>
              <w:i/>
              <w:color w:val="auto"/>
            </w:rPr>
          </w:rPrChange>
        </w:rPr>
        <w:t>Manual Demand Reduction</w:t>
      </w:r>
      <w:r w:rsidR="000226A1" w:rsidRPr="00646B9F">
        <w:rPr>
          <w:rFonts w:ascii="Poppins" w:hAnsi="Poppins"/>
          <w:color w:val="auto"/>
          <w:rPrChange w:id="3320" w:author="Stuart McLarnon (NESO)" w:date="2024-11-18T11:41:00Z">
            <w:rPr>
              <w:color w:val="auto"/>
            </w:rPr>
          </w:rPrChange>
        </w:rPr>
        <w:t xml:space="preserve"> in respect of </w:t>
      </w:r>
      <w:r w:rsidR="00B12A14" w:rsidRPr="00646B9F">
        <w:rPr>
          <w:rFonts w:ascii="Poppins" w:hAnsi="Poppins"/>
          <w:color w:val="auto"/>
          <w:rPrChange w:id="3321" w:author="Stuart McLarnon (NESO)" w:date="2024-11-18T11:41:00Z">
            <w:rPr>
              <w:color w:val="auto"/>
            </w:rPr>
          </w:rPrChange>
        </w:rPr>
        <w:t xml:space="preserve">Network Operators </w:t>
      </w:r>
      <w:r w:rsidR="000226A1" w:rsidRPr="00646B9F">
        <w:rPr>
          <w:rFonts w:ascii="Poppins" w:hAnsi="Poppins"/>
          <w:color w:val="auto"/>
          <w:rPrChange w:id="3322" w:author="Stuart McLarnon (NESO)" w:date="2024-11-18T11:41:00Z">
            <w:rPr>
              <w:color w:val="auto"/>
            </w:rPr>
          </w:rPrChange>
        </w:rPr>
        <w:t xml:space="preserve">and Non-Embedded Customers may be instructed by </w:t>
      </w:r>
      <w:del w:id="3323" w:author="Stuart McLarnon (NESO)" w:date="2024-11-18T11:41:00Z">
        <w:r w:rsidR="003C6529" w:rsidRPr="00D908B3">
          <w:rPr>
            <w:color w:val="auto"/>
          </w:rPr>
          <w:delText>NGESO</w:delText>
        </w:r>
      </w:del>
      <w:ins w:id="3324" w:author="Stuart McLarnon (NESO)" w:date="2024-11-18T11:41:00Z">
        <w:r w:rsidR="007B4960">
          <w:rPr>
            <w:rFonts w:ascii="Poppins" w:hAnsi="Poppins" w:cs="Poppins"/>
            <w:color w:val="auto"/>
          </w:rPr>
          <w:t>NESO</w:t>
        </w:r>
      </w:ins>
      <w:r w:rsidR="000226A1" w:rsidRPr="00646B9F">
        <w:rPr>
          <w:rFonts w:ascii="Poppins" w:hAnsi="Poppins"/>
          <w:color w:val="auto"/>
          <w:rPrChange w:id="3325" w:author="Stuart McLarnon (NESO)" w:date="2024-11-18T11:41:00Z">
            <w:rPr>
              <w:color w:val="auto"/>
            </w:rPr>
          </w:rPrChange>
        </w:rPr>
        <w:t xml:space="preserve"> to avoid unacceptable operating conditions on the National Electricity Transmission System during periods of generation shortage, or in the event of unacceptable thermal overloading and/or unacceptable voltage c</w:t>
      </w:r>
      <w:r w:rsidR="004675AC" w:rsidRPr="00646B9F">
        <w:rPr>
          <w:rFonts w:ascii="Poppins" w:hAnsi="Poppins"/>
          <w:color w:val="auto"/>
          <w:rPrChange w:id="3326" w:author="Stuart McLarnon (NESO)" w:date="2024-11-18T11:41:00Z">
            <w:rPr>
              <w:color w:val="auto"/>
            </w:rPr>
          </w:rPrChange>
        </w:rPr>
        <w:t>onditions.  There are 2 types</w:t>
      </w:r>
      <w:r w:rsidR="004675AC" w:rsidRPr="00646B9F">
        <w:rPr>
          <w:rFonts w:ascii="Poppins" w:hAnsi="Poppins"/>
          <w:color w:val="auto"/>
          <w:rPrChange w:id="3327" w:author="Stuart McLarnon (NESO)" w:date="2024-11-18T11:41:00Z">
            <w:rPr/>
          </w:rPrChange>
        </w:rPr>
        <w:t xml:space="preserve">: </w:t>
      </w:r>
    </w:p>
    <w:p w14:paraId="391AEA94" w14:textId="460DE6B5" w:rsidR="000226A1" w:rsidRPr="00646B9F" w:rsidRDefault="000226A1" w:rsidP="00157370">
      <w:pPr>
        <w:pStyle w:val="ListParagraph"/>
        <w:numPr>
          <w:ilvl w:val="0"/>
          <w:numId w:val="26"/>
        </w:numPr>
        <w:tabs>
          <w:tab w:val="left" w:pos="567"/>
        </w:tabs>
        <w:spacing w:after="60" w:line="288" w:lineRule="auto"/>
        <w:ind w:left="1843" w:hanging="709"/>
        <w:jc w:val="both"/>
        <w:rPr>
          <w:rFonts w:ascii="Poppins" w:hAnsi="Poppins"/>
          <w:color w:val="auto"/>
          <w:rPrChange w:id="3328" w:author="Stuart McLarnon (NESO)" w:date="2024-11-18T11:41:00Z">
            <w:rPr>
              <w:color w:val="auto"/>
            </w:rPr>
          </w:rPrChange>
        </w:rPr>
      </w:pPr>
      <w:r w:rsidRPr="00646B9F">
        <w:rPr>
          <w:rFonts w:ascii="Poppins" w:hAnsi="Poppins"/>
          <w:i/>
          <w:color w:val="auto"/>
          <w:rPrChange w:id="3329" w:author="Stuart McLarnon (NESO)" w:date="2024-11-18T11:41:00Z">
            <w:rPr>
              <w:i/>
              <w:color w:val="auto"/>
            </w:rPr>
          </w:rPrChange>
        </w:rPr>
        <w:t xml:space="preserve">Demand </w:t>
      </w:r>
      <w:r w:rsidR="00EC7D90" w:rsidRPr="00646B9F">
        <w:rPr>
          <w:rFonts w:ascii="Poppins" w:hAnsi="Poppins"/>
          <w:i/>
          <w:color w:val="auto"/>
          <w:rPrChange w:id="3330" w:author="Stuart McLarnon (NESO)" w:date="2024-11-18T11:41:00Z">
            <w:rPr>
              <w:i/>
              <w:color w:val="auto"/>
            </w:rPr>
          </w:rPrChange>
        </w:rPr>
        <w:t>Control</w:t>
      </w:r>
      <w:r w:rsidRPr="00646B9F">
        <w:rPr>
          <w:rFonts w:ascii="Poppins" w:hAnsi="Poppins"/>
          <w:color w:val="auto"/>
          <w:rPrChange w:id="3331" w:author="Stuart McLarnon (NESO)" w:date="2024-11-18T11:41:00Z">
            <w:rPr>
              <w:color w:val="auto"/>
            </w:rPr>
          </w:rPrChange>
        </w:rPr>
        <w:t xml:space="preserve">.  This shall be achieved by </w:t>
      </w:r>
      <w:del w:id="3332" w:author="Stuart McLarnon (NESO)" w:date="2024-11-18T11:41:00Z">
        <w:r w:rsidR="003C6529" w:rsidRPr="00D908B3">
          <w:rPr>
            <w:color w:val="auto"/>
          </w:rPr>
          <w:delText>NGESO</w:delText>
        </w:r>
      </w:del>
      <w:ins w:id="3333" w:author="Stuart McLarnon (NESO)" w:date="2024-11-18T11:41:00Z">
        <w:r w:rsidR="007B4960">
          <w:rPr>
            <w:rFonts w:ascii="Poppins" w:hAnsi="Poppins" w:cs="Poppins"/>
            <w:color w:val="auto"/>
          </w:rPr>
          <w:t>NESO</w:t>
        </w:r>
      </w:ins>
      <w:r w:rsidRPr="00646B9F">
        <w:rPr>
          <w:rFonts w:ascii="Poppins" w:hAnsi="Poppins"/>
          <w:color w:val="auto"/>
          <w:rPrChange w:id="3334" w:author="Stuart McLarnon (NESO)" w:date="2024-11-18T11:41:00Z">
            <w:rPr>
              <w:color w:val="auto"/>
            </w:rPr>
          </w:rPrChange>
        </w:rPr>
        <w:t xml:space="preserve"> instructing voltage reduction and/or demand disconnection equally across Non-Embedded Customers and </w:t>
      </w:r>
      <w:r w:rsidR="001564E6">
        <w:rPr>
          <w:rFonts w:ascii="Poppins" w:hAnsi="Poppins"/>
          <w:color w:val="auto"/>
          <w:rPrChange w:id="3335" w:author="Stuart McLarnon (NESO)" w:date="2024-11-18T11:41:00Z">
            <w:rPr>
              <w:color w:val="auto"/>
            </w:rPr>
          </w:rPrChange>
        </w:rPr>
        <w:t>Grid</w:t>
      </w:r>
      <w:r w:rsidRPr="00646B9F">
        <w:rPr>
          <w:rFonts w:ascii="Poppins" w:hAnsi="Poppins"/>
          <w:color w:val="auto"/>
          <w:rPrChange w:id="3336" w:author="Stuart McLarnon (NESO)" w:date="2024-11-18T11:41:00Z">
            <w:rPr>
              <w:color w:val="auto"/>
            </w:rPr>
          </w:rPrChange>
        </w:rPr>
        <w:t xml:space="preserve"> Supply Points.</w:t>
      </w:r>
    </w:p>
    <w:p w14:paraId="58A60F00" w14:textId="1E58971B" w:rsidR="000226A1" w:rsidRPr="00646B9F" w:rsidRDefault="000226A1" w:rsidP="00157370">
      <w:pPr>
        <w:pStyle w:val="ListParagraph"/>
        <w:numPr>
          <w:ilvl w:val="0"/>
          <w:numId w:val="26"/>
        </w:numPr>
        <w:tabs>
          <w:tab w:val="left" w:pos="567"/>
        </w:tabs>
        <w:spacing w:after="60" w:line="288" w:lineRule="auto"/>
        <w:ind w:left="1843" w:hanging="709"/>
        <w:jc w:val="both"/>
        <w:rPr>
          <w:rFonts w:ascii="Poppins" w:hAnsi="Poppins"/>
          <w:color w:val="auto"/>
          <w:rPrChange w:id="3337" w:author="Stuart McLarnon (NESO)" w:date="2024-11-18T11:41:00Z">
            <w:rPr>
              <w:color w:val="auto"/>
            </w:rPr>
          </w:rPrChange>
        </w:rPr>
      </w:pPr>
      <w:r w:rsidRPr="00646B9F">
        <w:rPr>
          <w:rFonts w:ascii="Poppins" w:hAnsi="Poppins"/>
          <w:i/>
          <w:color w:val="auto"/>
          <w:rPrChange w:id="3338" w:author="Stuart McLarnon (NESO)" w:date="2024-11-18T11:41:00Z">
            <w:rPr>
              <w:i/>
              <w:color w:val="auto"/>
            </w:rPr>
          </w:rPrChange>
        </w:rPr>
        <w:lastRenderedPageBreak/>
        <w:t>Emergency Manual Demand Disconnection</w:t>
      </w:r>
      <w:r w:rsidRPr="00646B9F">
        <w:rPr>
          <w:rFonts w:ascii="Poppins" w:hAnsi="Poppins"/>
          <w:color w:val="auto"/>
          <w:rPrChange w:id="3339" w:author="Stuart McLarnon (NESO)" w:date="2024-11-18T11:41:00Z">
            <w:rPr>
              <w:color w:val="auto"/>
            </w:rPr>
          </w:rPrChange>
        </w:rPr>
        <w:t xml:space="preserve">.  This applies to a localised section of the National Electricity Transmission System under an emergency and shall be achieved by </w:t>
      </w:r>
      <w:del w:id="3340" w:author="Stuart McLarnon (NESO)" w:date="2024-11-18T11:41:00Z">
        <w:r w:rsidR="003C6529" w:rsidRPr="00D908B3">
          <w:rPr>
            <w:color w:val="auto"/>
          </w:rPr>
          <w:delText>NGESO</w:delText>
        </w:r>
      </w:del>
      <w:ins w:id="3341" w:author="Stuart McLarnon (NESO)" w:date="2024-11-18T11:41:00Z">
        <w:r w:rsidR="007B4960">
          <w:rPr>
            <w:rFonts w:ascii="Poppins" w:hAnsi="Poppins" w:cs="Poppins"/>
            <w:color w:val="auto"/>
          </w:rPr>
          <w:t>NESO</w:t>
        </w:r>
      </w:ins>
      <w:r w:rsidRPr="00646B9F">
        <w:rPr>
          <w:rFonts w:ascii="Poppins" w:hAnsi="Poppins"/>
          <w:color w:val="auto"/>
          <w:rPrChange w:id="3342" w:author="Stuart McLarnon (NESO)" w:date="2024-11-18T11:41:00Z">
            <w:rPr>
              <w:color w:val="auto"/>
            </w:rPr>
          </w:rPrChange>
        </w:rPr>
        <w:t xml:space="preserve"> instructing demand disconnection at specific </w:t>
      </w:r>
      <w:r w:rsidR="001564E6">
        <w:rPr>
          <w:rFonts w:ascii="Poppins" w:hAnsi="Poppins"/>
          <w:color w:val="auto"/>
          <w:rPrChange w:id="3343" w:author="Stuart McLarnon (NESO)" w:date="2024-11-18T11:41:00Z">
            <w:rPr>
              <w:color w:val="auto"/>
            </w:rPr>
          </w:rPrChange>
        </w:rPr>
        <w:t>Grid</w:t>
      </w:r>
      <w:r w:rsidRPr="00646B9F">
        <w:rPr>
          <w:rFonts w:ascii="Poppins" w:hAnsi="Poppins"/>
          <w:color w:val="auto"/>
          <w:rPrChange w:id="3344" w:author="Stuart McLarnon (NESO)" w:date="2024-11-18T11:41:00Z">
            <w:rPr>
              <w:color w:val="auto"/>
            </w:rPr>
          </w:rPrChange>
        </w:rPr>
        <w:t xml:space="preserve"> Supply Point(s).</w:t>
      </w:r>
    </w:p>
    <w:p w14:paraId="3ABC4EB4" w14:textId="47A9A91F" w:rsidR="000226A1" w:rsidRPr="00646B9F" w:rsidDel="00F43B18" w:rsidRDefault="00E0402A" w:rsidP="008F2821">
      <w:pPr>
        <w:ind w:left="720" w:hanging="720"/>
        <w:jc w:val="both"/>
        <w:rPr>
          <w:del w:id="3345" w:author="Stuart McLarnon (NESO)" w:date="2025-01-22T13:30:00Z" w16du:dateUtc="2025-01-22T13:30:00Z"/>
          <w:rFonts w:ascii="Poppins" w:hAnsi="Poppins"/>
          <w:color w:val="auto"/>
          <w:rPrChange w:id="3346" w:author="Stuart McLarnon (NESO)" w:date="2024-11-18T11:41:00Z">
            <w:rPr>
              <w:del w:id="3347" w:author="Stuart McLarnon (NESO)" w:date="2025-01-22T13:30:00Z" w16du:dateUtc="2025-01-22T13:30:00Z"/>
              <w:color w:val="auto"/>
            </w:rPr>
          </w:rPrChange>
        </w:rPr>
      </w:pPr>
      <w:r w:rsidRPr="00646B9F">
        <w:rPr>
          <w:rFonts w:ascii="Poppins" w:hAnsi="Poppins"/>
          <w:color w:val="auto"/>
          <w:rPrChange w:id="3348" w:author="Stuart McLarnon (NESO)" w:date="2024-11-18T11:41:00Z">
            <w:rPr>
              <w:color w:val="auto"/>
            </w:rPr>
          </w:rPrChange>
        </w:rPr>
        <w:t>5</w:t>
      </w:r>
      <w:r w:rsidR="000226A1" w:rsidRPr="00646B9F">
        <w:rPr>
          <w:rFonts w:ascii="Poppins" w:hAnsi="Poppins"/>
          <w:color w:val="auto"/>
          <w:rPrChange w:id="3349" w:author="Stuart McLarnon (NESO)" w:date="2024-11-18T11:41:00Z">
            <w:rPr>
              <w:color w:val="auto"/>
            </w:rPr>
          </w:rPrChange>
        </w:rPr>
        <w:t>.8.3</w:t>
      </w:r>
      <w:r w:rsidR="000226A1" w:rsidRPr="00646B9F">
        <w:rPr>
          <w:rFonts w:ascii="Poppins" w:hAnsi="Poppins"/>
          <w:i/>
          <w:color w:val="auto"/>
          <w:rPrChange w:id="3350" w:author="Stuart McLarnon (NESO)" w:date="2024-11-18T11:41:00Z">
            <w:rPr>
              <w:i/>
              <w:color w:val="auto"/>
            </w:rPr>
          </w:rPrChange>
        </w:rPr>
        <w:tab/>
      </w:r>
      <w:r w:rsidR="00B6672E">
        <w:rPr>
          <w:rFonts w:ascii="Poppins" w:hAnsi="Poppins"/>
          <w:i/>
          <w:color w:val="auto"/>
          <w:rPrChange w:id="3351" w:author="Stuart McLarnon (NESO)" w:date="2024-11-18T11:41:00Z">
            <w:rPr>
              <w:i/>
              <w:color w:val="auto"/>
            </w:rPr>
          </w:rPrChange>
        </w:rPr>
        <w:t>Grid Code</w:t>
      </w:r>
      <w:r w:rsidR="000226A1" w:rsidRPr="00646B9F">
        <w:rPr>
          <w:rFonts w:ascii="Poppins" w:hAnsi="Poppins"/>
          <w:i/>
          <w:color w:val="auto"/>
          <w:rPrChange w:id="3352" w:author="Stuart McLarnon (NESO)" w:date="2024-11-18T11:41:00Z">
            <w:rPr>
              <w:i/>
              <w:color w:val="auto"/>
            </w:rPr>
          </w:rPrChange>
        </w:rPr>
        <w:t xml:space="preserve"> OC6.5</w:t>
      </w:r>
      <w:r w:rsidR="000226A1" w:rsidRPr="00646B9F">
        <w:rPr>
          <w:rFonts w:ascii="Poppins" w:hAnsi="Poppins"/>
          <w:color w:val="auto"/>
          <w:rPrChange w:id="3353" w:author="Stuart McLarnon (NESO)" w:date="2024-11-18T11:41:00Z">
            <w:rPr>
              <w:color w:val="auto"/>
            </w:rPr>
          </w:rPrChange>
        </w:rPr>
        <w:t xml:space="preserve"> describes the stages of netted Demand Reduction.  </w:t>
      </w:r>
      <w:r w:rsidR="00D066D3" w:rsidRPr="00646B9F">
        <w:rPr>
          <w:rFonts w:ascii="Poppins" w:hAnsi="Poppins"/>
          <w:color w:val="auto"/>
          <w:rPrChange w:id="3354" w:author="Stuart McLarnon (NESO)" w:date="2024-11-18T11:41:00Z">
            <w:rPr>
              <w:color w:val="auto"/>
            </w:rPr>
          </w:rPrChange>
        </w:rPr>
        <w:t>Network Operators</w:t>
      </w:r>
      <w:r w:rsidR="000226A1" w:rsidRPr="00646B9F">
        <w:rPr>
          <w:rFonts w:ascii="Poppins" w:hAnsi="Poppins"/>
          <w:color w:val="auto"/>
          <w:rPrChange w:id="3355" w:author="Stuart McLarnon (NESO)" w:date="2024-11-18T11:41:00Z">
            <w:rPr>
              <w:color w:val="auto"/>
            </w:rPr>
          </w:rPrChange>
        </w:rPr>
        <w:t xml:space="preserve"> shall be able to achieve the first 20% of netted demand reduction always with or without warning.  Further stages of netted demand reduction (5% steps) up to </w:t>
      </w:r>
      <w:r w:rsidR="00D066D3" w:rsidRPr="00646B9F">
        <w:rPr>
          <w:rFonts w:ascii="Poppins" w:hAnsi="Poppins"/>
          <w:color w:val="auto"/>
          <w:rPrChange w:id="3356" w:author="Stuart McLarnon (NESO)" w:date="2024-11-18T11:41:00Z">
            <w:rPr>
              <w:color w:val="auto"/>
            </w:rPr>
          </w:rPrChange>
        </w:rPr>
        <w:t xml:space="preserve">a </w:t>
      </w:r>
      <w:r w:rsidR="000226A1" w:rsidRPr="00646B9F">
        <w:rPr>
          <w:rFonts w:ascii="Poppins" w:hAnsi="Poppins"/>
          <w:color w:val="auto"/>
          <w:rPrChange w:id="3357" w:author="Stuart McLarnon (NESO)" w:date="2024-11-18T11:41:00Z">
            <w:rPr>
              <w:color w:val="auto"/>
            </w:rPr>
          </w:rPrChange>
        </w:rPr>
        <w:t>total of 40% shall be achievable following the issue of a “</w:t>
      </w:r>
      <w:r w:rsidR="000226A1" w:rsidRPr="00646B9F">
        <w:rPr>
          <w:rFonts w:ascii="Poppins" w:hAnsi="Poppins"/>
          <w:i/>
          <w:color w:val="auto"/>
          <w:rPrChange w:id="3358" w:author="Stuart McLarnon (NESO)" w:date="2024-11-18T11:41:00Z">
            <w:rPr>
              <w:i/>
              <w:color w:val="auto"/>
            </w:rPr>
          </w:rPrChange>
        </w:rPr>
        <w:t>National Electricity Transmission System Warning - High Risk of Demand Reduction</w:t>
      </w:r>
      <w:r w:rsidR="000226A1" w:rsidRPr="00646B9F">
        <w:rPr>
          <w:rFonts w:ascii="Poppins" w:hAnsi="Poppins"/>
          <w:color w:val="auto"/>
          <w:rPrChange w:id="3359" w:author="Stuart McLarnon (NESO)" w:date="2024-11-18T11:41:00Z">
            <w:rPr>
              <w:color w:val="auto"/>
            </w:rPr>
          </w:rPrChange>
        </w:rPr>
        <w:t xml:space="preserve">” by </w:t>
      </w:r>
      <w:del w:id="3360" w:author="Stuart McLarnon (NESO)" w:date="2024-11-18T11:41:00Z">
        <w:r w:rsidR="003C6529" w:rsidRPr="00D908B3">
          <w:rPr>
            <w:color w:val="auto"/>
          </w:rPr>
          <w:delText>NGESO</w:delText>
        </w:r>
      </w:del>
      <w:ins w:id="3361" w:author="Stuart McLarnon (NESO)" w:date="2024-11-18T11:41:00Z">
        <w:r w:rsidR="007B4960">
          <w:rPr>
            <w:rFonts w:ascii="Poppins" w:hAnsi="Poppins" w:cs="Poppins"/>
            <w:color w:val="auto"/>
          </w:rPr>
          <w:t>NESO</w:t>
        </w:r>
      </w:ins>
      <w:r w:rsidR="000226A1" w:rsidRPr="00646B9F">
        <w:rPr>
          <w:rFonts w:ascii="Poppins" w:hAnsi="Poppins"/>
          <w:color w:val="auto"/>
          <w:rPrChange w:id="3362" w:author="Stuart McLarnon (NESO)" w:date="2024-11-18T11:41:00Z">
            <w:rPr>
              <w:color w:val="auto"/>
            </w:rPr>
          </w:rPrChange>
        </w:rPr>
        <w:t xml:space="preserve"> before 16:00 hours day-1.</w:t>
      </w:r>
    </w:p>
    <w:p w14:paraId="6524124D" w14:textId="77777777" w:rsidR="000226A1" w:rsidRPr="00646B9F" w:rsidRDefault="000226A1">
      <w:pPr>
        <w:ind w:left="720" w:hanging="720"/>
        <w:jc w:val="both"/>
        <w:rPr>
          <w:rFonts w:ascii="Poppins" w:hAnsi="Poppins"/>
          <w:color w:val="auto"/>
          <w:rPrChange w:id="3363" w:author="Stuart McLarnon (NESO)" w:date="2024-11-18T11:41:00Z">
            <w:rPr/>
          </w:rPrChange>
        </w:rPr>
        <w:pPrChange w:id="3364" w:author="Stuart McLarnon (NESO)" w:date="2025-01-22T13:30:00Z" w16du:dateUtc="2025-01-22T13:30:00Z">
          <w:pPr>
            <w:jc w:val="both"/>
          </w:pPr>
        </w:pPrChange>
      </w:pPr>
    </w:p>
    <w:p w14:paraId="0B83E8A9" w14:textId="52C9DA96" w:rsidR="000226A1" w:rsidRPr="00646B9F" w:rsidRDefault="00E0402A" w:rsidP="00781792">
      <w:pPr>
        <w:ind w:left="720" w:hanging="720"/>
        <w:jc w:val="both"/>
        <w:rPr>
          <w:rFonts w:ascii="Poppins" w:hAnsi="Poppins"/>
          <w:color w:val="auto"/>
          <w:rPrChange w:id="3365" w:author="Stuart McLarnon (NESO)" w:date="2024-11-18T11:41:00Z">
            <w:rPr/>
          </w:rPrChange>
        </w:rPr>
      </w:pPr>
      <w:r w:rsidRPr="00255B7C">
        <w:rPr>
          <w:rFonts w:ascii="Poppins" w:hAnsi="Poppins"/>
          <w:color w:val="auto"/>
          <w:rPrChange w:id="3366" w:author="Stuart McLarnon (NESO)" w:date="2024-11-18T11:41:00Z">
            <w:rPr>
              <w:color w:val="auto"/>
            </w:rPr>
          </w:rPrChange>
        </w:rPr>
        <w:t>5</w:t>
      </w:r>
      <w:r w:rsidR="000226A1" w:rsidRPr="00255B7C">
        <w:rPr>
          <w:rFonts w:ascii="Poppins" w:hAnsi="Poppins"/>
          <w:color w:val="auto"/>
          <w:rPrChange w:id="3367" w:author="Stuart McLarnon (NESO)" w:date="2024-11-18T11:41:00Z">
            <w:rPr>
              <w:color w:val="auto"/>
            </w:rPr>
          </w:rPrChange>
        </w:rPr>
        <w:t>.8.4</w:t>
      </w:r>
      <w:r w:rsidR="000226A1" w:rsidRPr="00646B9F">
        <w:rPr>
          <w:rFonts w:ascii="Poppins" w:hAnsi="Poppins"/>
          <w:color w:val="auto"/>
          <w:rPrChange w:id="3368" w:author="Stuart McLarnon (NESO)" w:date="2024-11-18T11:41:00Z">
            <w:rPr>
              <w:color w:val="auto"/>
            </w:rPr>
          </w:rPrChange>
        </w:rPr>
        <w:tab/>
        <w:t>Once netted Demand Reduction has been applied</w:t>
      </w:r>
      <w:r w:rsidR="003C4754" w:rsidRPr="00646B9F">
        <w:rPr>
          <w:rFonts w:ascii="Poppins" w:hAnsi="Poppins"/>
          <w:color w:val="auto"/>
          <w:rPrChange w:id="3369" w:author="Stuart McLarnon (NESO)" w:date="2024-11-18T11:41:00Z">
            <w:rPr>
              <w:color w:val="auto"/>
            </w:rPr>
          </w:rPrChange>
        </w:rPr>
        <w:t>,</w:t>
      </w:r>
      <w:r w:rsidR="000226A1" w:rsidRPr="00646B9F">
        <w:rPr>
          <w:rFonts w:ascii="Poppins" w:hAnsi="Poppins"/>
          <w:color w:val="auto"/>
          <w:rPrChange w:id="3370" w:author="Stuart McLarnon (NESO)" w:date="2024-11-18T11:41:00Z">
            <w:rPr>
              <w:color w:val="auto"/>
            </w:rPr>
          </w:rPrChange>
        </w:rPr>
        <w:t xml:space="preserve"> each </w:t>
      </w:r>
      <w:r w:rsidR="00D066D3" w:rsidRPr="00646B9F">
        <w:rPr>
          <w:rFonts w:ascii="Poppins" w:hAnsi="Poppins"/>
          <w:color w:val="auto"/>
          <w:rPrChange w:id="3371" w:author="Stuart McLarnon (NESO)" w:date="2024-11-18T11:41:00Z">
            <w:rPr>
              <w:color w:val="auto"/>
            </w:rPr>
          </w:rPrChange>
        </w:rPr>
        <w:t>Network Operator</w:t>
      </w:r>
      <w:r w:rsidR="000226A1" w:rsidRPr="00646B9F">
        <w:rPr>
          <w:rFonts w:ascii="Poppins" w:hAnsi="Poppins"/>
          <w:color w:val="auto"/>
          <w:rPrChange w:id="3372" w:author="Stuart McLarnon (NESO)" w:date="2024-11-18T11:41:00Z">
            <w:rPr>
              <w:color w:val="auto"/>
            </w:rPr>
          </w:rPrChange>
        </w:rPr>
        <w:t xml:space="preserve"> must ensure that their netted Demand Reduction remains at the instructed level until </w:t>
      </w:r>
      <w:del w:id="3373" w:author="Stuart McLarnon (NESO)" w:date="2024-11-18T11:41:00Z">
        <w:r w:rsidR="003C6529" w:rsidRPr="00D908B3">
          <w:rPr>
            <w:color w:val="auto"/>
          </w:rPr>
          <w:delText>NGESO</w:delText>
        </w:r>
      </w:del>
      <w:ins w:id="3374" w:author="Stuart McLarnon (NESO)" w:date="2024-11-18T11:41:00Z">
        <w:r w:rsidR="007B4960">
          <w:rPr>
            <w:rFonts w:ascii="Poppins" w:hAnsi="Poppins" w:cs="Poppins"/>
            <w:color w:val="auto"/>
          </w:rPr>
          <w:t>NESO</w:t>
        </w:r>
      </w:ins>
      <w:r w:rsidR="000226A1" w:rsidRPr="00646B9F">
        <w:rPr>
          <w:rFonts w:ascii="Poppins" w:hAnsi="Poppins"/>
          <w:color w:val="auto"/>
          <w:rPrChange w:id="3375" w:author="Stuart McLarnon (NESO)" w:date="2024-11-18T11:41:00Z">
            <w:rPr>
              <w:color w:val="auto"/>
            </w:rPr>
          </w:rPrChange>
        </w:rPr>
        <w:t xml:space="preserve"> instructs otherwise.</w:t>
      </w:r>
    </w:p>
    <w:p w14:paraId="200F45F5" w14:textId="24D37B8B" w:rsidR="000226A1" w:rsidRPr="00646B9F" w:rsidRDefault="00E0402A" w:rsidP="00781792">
      <w:pPr>
        <w:ind w:left="720" w:hanging="720"/>
        <w:jc w:val="both"/>
        <w:rPr>
          <w:rFonts w:ascii="Poppins" w:hAnsi="Poppins"/>
          <w:color w:val="auto"/>
          <w:rPrChange w:id="3376" w:author="Stuart McLarnon (NESO)" w:date="2024-11-18T11:41:00Z">
            <w:rPr/>
          </w:rPrChange>
        </w:rPr>
      </w:pPr>
      <w:r w:rsidRPr="00646B9F">
        <w:rPr>
          <w:rFonts w:ascii="Poppins" w:hAnsi="Poppins"/>
          <w:color w:val="auto"/>
          <w:rPrChange w:id="3377" w:author="Stuart McLarnon (NESO)" w:date="2024-11-18T11:41:00Z">
            <w:rPr>
              <w:color w:val="auto"/>
            </w:rPr>
          </w:rPrChange>
        </w:rPr>
        <w:t>5</w:t>
      </w:r>
      <w:r w:rsidR="000226A1" w:rsidRPr="00646B9F">
        <w:rPr>
          <w:rFonts w:ascii="Poppins" w:hAnsi="Poppins"/>
          <w:color w:val="auto"/>
          <w:rPrChange w:id="3378" w:author="Stuart McLarnon (NESO)" w:date="2024-11-18T11:41:00Z">
            <w:rPr>
              <w:color w:val="auto"/>
            </w:rPr>
          </w:rPrChange>
        </w:rPr>
        <w:t>.8.5</w:t>
      </w:r>
      <w:r w:rsidR="000226A1" w:rsidRPr="00646B9F">
        <w:rPr>
          <w:rFonts w:ascii="Poppins" w:hAnsi="Poppins"/>
          <w:color w:val="auto"/>
          <w:rPrChange w:id="3379" w:author="Stuart McLarnon (NESO)" w:date="2024-11-18T11:41:00Z">
            <w:rPr>
              <w:color w:val="auto"/>
            </w:rPr>
          </w:rPrChange>
        </w:rPr>
        <w:tab/>
        <w:t xml:space="preserve">Whilst netted Demand Reduction is in place, the Balancing Mechanism will still be in operation and the markets will not be suspended.  Demand Reduction instructions shall be issued by </w:t>
      </w:r>
      <w:del w:id="3380" w:author="Stuart McLarnon (NESO)" w:date="2024-11-18T11:41:00Z">
        <w:r w:rsidR="003C6529" w:rsidRPr="00D908B3">
          <w:rPr>
            <w:color w:val="auto"/>
          </w:rPr>
          <w:delText>NGESO</w:delText>
        </w:r>
      </w:del>
      <w:ins w:id="3381" w:author="Stuart McLarnon (NESO)" w:date="2024-11-18T11:41:00Z">
        <w:r w:rsidR="007B4960">
          <w:rPr>
            <w:rFonts w:ascii="Poppins" w:hAnsi="Poppins" w:cs="Poppins"/>
            <w:color w:val="auto"/>
          </w:rPr>
          <w:t>NESO</w:t>
        </w:r>
      </w:ins>
      <w:r w:rsidR="000226A1" w:rsidRPr="00646B9F">
        <w:rPr>
          <w:rFonts w:ascii="Poppins" w:hAnsi="Poppins"/>
          <w:color w:val="auto"/>
          <w:rPrChange w:id="3382" w:author="Stuart McLarnon (NESO)" w:date="2024-11-18T11:41:00Z">
            <w:rPr>
              <w:color w:val="auto"/>
            </w:rPr>
          </w:rPrChange>
        </w:rPr>
        <w:t xml:space="preserve"> as </w:t>
      </w:r>
      <w:r w:rsidR="000226A1" w:rsidRPr="00646B9F">
        <w:rPr>
          <w:rFonts w:ascii="Poppins" w:hAnsi="Poppins"/>
          <w:i/>
          <w:color w:val="auto"/>
          <w:rPrChange w:id="3383" w:author="Stuart McLarnon (NESO)" w:date="2024-11-18T11:41:00Z">
            <w:rPr>
              <w:i/>
              <w:color w:val="auto"/>
            </w:rPr>
          </w:rPrChange>
        </w:rPr>
        <w:t>Emergency Instructions</w:t>
      </w:r>
      <w:r w:rsidR="000226A1" w:rsidRPr="00646B9F">
        <w:rPr>
          <w:rFonts w:ascii="Poppins" w:hAnsi="Poppins"/>
          <w:color w:val="auto"/>
          <w:rPrChange w:id="3384" w:author="Stuart McLarnon (NESO)" w:date="2024-11-18T11:41:00Z">
            <w:rPr>
              <w:color w:val="auto"/>
            </w:rPr>
          </w:rPrChange>
        </w:rPr>
        <w:t>.</w:t>
      </w:r>
    </w:p>
    <w:p w14:paraId="04FB7B42" w14:textId="77777777" w:rsidR="004C75DE" w:rsidRPr="00701B06" w:rsidRDefault="004C75DE" w:rsidP="000226A1">
      <w:pPr>
        <w:ind w:left="530"/>
        <w:rPr>
          <w:rFonts w:ascii="Poppins" w:hAnsi="Poppins"/>
          <w:rPrChange w:id="3385" w:author="Stuart McLarnon (NESO)" w:date="2024-11-18T11:41:00Z">
            <w:rPr/>
          </w:rPrChange>
        </w:rPr>
      </w:pPr>
    </w:p>
    <w:p w14:paraId="783F2F5A" w14:textId="58075173" w:rsidR="0019448F" w:rsidRPr="00D70D71" w:rsidRDefault="0019448F" w:rsidP="004F4FDB">
      <w:pPr>
        <w:pStyle w:val="Heading2"/>
        <w:rPr>
          <w:rFonts w:ascii="Poppins Medium" w:hAnsi="Poppins Medium"/>
          <w:color w:val="3F0731"/>
          <w:sz w:val="32"/>
          <w:rPrChange w:id="3386" w:author="Stuart McLarnon (NESO)" w:date="2024-11-18T11:41:00Z">
            <w:rPr/>
          </w:rPrChange>
        </w:rPr>
      </w:pPr>
      <w:bookmarkStart w:id="3387" w:name="_Toc128731914"/>
      <w:bookmarkStart w:id="3388" w:name="_Toc188439583"/>
      <w:r w:rsidRPr="00D70D71">
        <w:rPr>
          <w:rFonts w:ascii="Poppins Medium" w:hAnsi="Poppins Medium"/>
          <w:color w:val="3F0731"/>
          <w:sz w:val="32"/>
          <w:rPrChange w:id="3389" w:author="Stuart McLarnon (NESO)" w:date="2024-11-18T11:41:00Z">
            <w:rPr/>
          </w:rPrChange>
        </w:rPr>
        <w:t>Manual Generation Disconnection</w:t>
      </w:r>
      <w:bookmarkEnd w:id="3387"/>
      <w:bookmarkEnd w:id="3388"/>
      <w:r w:rsidRPr="00D70D71">
        <w:rPr>
          <w:rFonts w:ascii="Poppins Medium" w:hAnsi="Poppins Medium"/>
          <w:color w:val="3F0731"/>
          <w:sz w:val="32"/>
          <w:rPrChange w:id="3390" w:author="Stuart McLarnon (NESO)" w:date="2024-11-18T11:41:00Z">
            <w:rPr/>
          </w:rPrChange>
        </w:rPr>
        <w:t xml:space="preserve"> </w:t>
      </w:r>
    </w:p>
    <w:p w14:paraId="2BCC9BB8" w14:textId="3F8CA2FB" w:rsidR="00C447B7" w:rsidRPr="00701B06" w:rsidDel="006F781B" w:rsidRDefault="00C447B7" w:rsidP="00C447B7">
      <w:pPr>
        <w:pStyle w:val="BodyText"/>
        <w:rPr>
          <w:del w:id="3391" w:author="Stuart McLarnon (NESO)" w:date="2025-01-22T13:37:00Z" w16du:dateUtc="2025-01-22T13:37:00Z"/>
          <w:rFonts w:ascii="Poppins" w:hAnsi="Poppins"/>
          <w:color w:val="auto"/>
          <w:rPrChange w:id="3392" w:author="Stuart McLarnon (NESO)" w:date="2024-11-18T11:41:00Z">
            <w:rPr>
              <w:del w:id="3393" w:author="Stuart McLarnon (NESO)" w:date="2025-01-22T13:37:00Z" w16du:dateUtc="2025-01-22T13:37:00Z"/>
              <w:color w:val="auto"/>
            </w:rPr>
          </w:rPrChange>
        </w:rPr>
      </w:pPr>
    </w:p>
    <w:p w14:paraId="6ACFF286" w14:textId="6CA454FF" w:rsidR="00C447B7" w:rsidRPr="00CB4164" w:rsidRDefault="002B204C">
      <w:pPr>
        <w:pStyle w:val="BodyText"/>
        <w:ind w:left="720" w:hanging="720"/>
        <w:jc w:val="both"/>
        <w:rPr>
          <w:rFonts w:ascii="Poppins" w:hAnsi="Poppins" w:cs="Poppins"/>
          <w:color w:val="auto"/>
          <w:rPrChange w:id="3394" w:author="Stuart McLarnon (NESO)" w:date="2025-01-22T11:58:00Z" w16du:dateUtc="2025-01-22T11:58:00Z">
            <w:rPr>
              <w:color w:val="auto"/>
              <w:sz w:val="20"/>
            </w:rPr>
          </w:rPrChange>
        </w:rPr>
        <w:pPrChange w:id="3395" w:author="Stuart McLarnon (NESO)" w:date="2025-01-22T11:58:00Z" w16du:dateUtc="2025-01-22T11:58:00Z">
          <w:pPr>
            <w:pStyle w:val="Heading3"/>
            <w:jc w:val="both"/>
          </w:pPr>
        </w:pPrChange>
      </w:pPr>
      <w:bookmarkStart w:id="3396" w:name="_Toc128731915"/>
      <w:ins w:id="3397" w:author="Stuart McLarnon (NESO)" w:date="2025-01-22T11:57:00Z" w16du:dateUtc="2025-01-22T11:57:00Z">
        <w:r w:rsidRPr="00CB4164">
          <w:rPr>
            <w:rFonts w:ascii="Poppins" w:hAnsi="Poppins" w:cs="Poppins"/>
            <w:color w:val="auto"/>
            <w:rPrChange w:id="3398" w:author="Stuart McLarnon (NESO)" w:date="2025-01-22T11:58:00Z" w16du:dateUtc="2025-01-22T11:58:00Z">
              <w:rPr/>
            </w:rPrChange>
          </w:rPr>
          <w:t>5.9.1</w:t>
        </w:r>
        <w:r w:rsidRPr="00CB4164">
          <w:rPr>
            <w:rFonts w:ascii="Poppins" w:hAnsi="Poppins" w:cs="Poppins"/>
            <w:color w:val="auto"/>
            <w:rPrChange w:id="3399" w:author="Stuart McLarnon (NESO)" w:date="2025-01-22T11:58:00Z" w16du:dateUtc="2025-01-22T11:58:00Z">
              <w:rPr/>
            </w:rPrChange>
          </w:rPr>
          <w:tab/>
        </w:r>
      </w:ins>
      <w:r w:rsidR="00C447B7" w:rsidRPr="00CB4164">
        <w:rPr>
          <w:rFonts w:ascii="Poppins" w:hAnsi="Poppins" w:cs="Poppins"/>
          <w:color w:val="auto"/>
          <w:rPrChange w:id="3400" w:author="Stuart McLarnon (NESO)" w:date="2025-01-22T11:58:00Z" w16du:dateUtc="2025-01-22T11:58:00Z">
            <w:rPr>
              <w:color w:val="auto"/>
            </w:rPr>
          </w:rPrChange>
        </w:rPr>
        <w:t xml:space="preserve">In the event that </w:t>
      </w:r>
      <w:r w:rsidR="00AD3EF5" w:rsidRPr="00CB4164">
        <w:rPr>
          <w:rFonts w:ascii="Poppins" w:hAnsi="Poppins" w:cs="Poppins"/>
          <w:color w:val="auto"/>
          <w:rPrChange w:id="3401" w:author="Stuart McLarnon (NESO)" w:date="2025-01-22T11:58:00Z" w16du:dateUtc="2025-01-22T11:58:00Z">
            <w:rPr>
              <w:color w:val="auto"/>
            </w:rPr>
          </w:rPrChange>
        </w:rPr>
        <w:t>there is insufficient demand and</w:t>
      </w:r>
      <w:r w:rsidR="005B764D" w:rsidRPr="00CB4164">
        <w:rPr>
          <w:rFonts w:ascii="Poppins" w:hAnsi="Poppins" w:cs="Poppins"/>
          <w:color w:val="auto"/>
          <w:rPrChange w:id="3402" w:author="Stuart McLarnon (NESO)" w:date="2025-01-22T11:58:00Z" w16du:dateUtc="2025-01-22T11:58:00Z">
            <w:rPr>
              <w:color w:val="auto"/>
            </w:rPr>
          </w:rPrChange>
        </w:rPr>
        <w:t xml:space="preserve"> </w:t>
      </w:r>
      <w:r w:rsidR="00AD3EF5" w:rsidRPr="00CB4164">
        <w:rPr>
          <w:rFonts w:ascii="Poppins" w:hAnsi="Poppins" w:cs="Poppins"/>
          <w:color w:val="auto"/>
          <w:rPrChange w:id="3403" w:author="Stuart McLarnon (NESO)" w:date="2025-01-22T11:58:00Z" w16du:dateUtc="2025-01-22T11:58:00Z">
            <w:rPr>
              <w:color w:val="auto"/>
            </w:rPr>
          </w:rPrChange>
        </w:rPr>
        <w:t xml:space="preserve">a surplus of generation, there are </w:t>
      </w:r>
      <w:proofErr w:type="gramStart"/>
      <w:r w:rsidR="00AD3EF5" w:rsidRPr="00CB4164">
        <w:rPr>
          <w:rFonts w:ascii="Poppins" w:hAnsi="Poppins" w:cs="Poppins"/>
          <w:color w:val="auto"/>
          <w:rPrChange w:id="3404" w:author="Stuart McLarnon (NESO)" w:date="2025-01-22T11:58:00Z" w16du:dateUtc="2025-01-22T11:58:00Z">
            <w:rPr>
              <w:color w:val="auto"/>
            </w:rPr>
          </w:rPrChange>
        </w:rPr>
        <w:t>a number of</w:t>
      </w:r>
      <w:proofErr w:type="gramEnd"/>
      <w:r w:rsidR="00AD3EF5" w:rsidRPr="00CB4164">
        <w:rPr>
          <w:rFonts w:ascii="Poppins" w:hAnsi="Poppins" w:cs="Poppins"/>
          <w:color w:val="auto"/>
          <w:rPrChange w:id="3405" w:author="Stuart McLarnon (NESO)" w:date="2025-01-22T11:58:00Z" w16du:dateUtc="2025-01-22T11:58:00Z">
            <w:rPr>
              <w:color w:val="auto"/>
            </w:rPr>
          </w:rPrChange>
        </w:rPr>
        <w:t xml:space="preserve"> methods </w:t>
      </w:r>
      <w:r w:rsidR="002F3288" w:rsidRPr="00CB4164">
        <w:rPr>
          <w:rFonts w:ascii="Poppins" w:hAnsi="Poppins" w:cs="Poppins"/>
          <w:color w:val="auto"/>
          <w:rPrChange w:id="3406" w:author="Stuart McLarnon (NESO)" w:date="2025-01-22T11:58:00Z" w16du:dateUtc="2025-01-22T11:58:00Z">
            <w:rPr>
              <w:color w:val="auto"/>
            </w:rPr>
          </w:rPrChange>
        </w:rPr>
        <w:t xml:space="preserve">available to </w:t>
      </w:r>
      <w:del w:id="3407" w:author="Stuart McLarnon (NESO)" w:date="2024-11-18T11:41:00Z">
        <w:r w:rsidR="0074088C" w:rsidRPr="00CB4164">
          <w:rPr>
            <w:rFonts w:ascii="Poppins" w:hAnsi="Poppins" w:cs="Poppins"/>
            <w:color w:val="auto"/>
            <w:rPrChange w:id="3408" w:author="Stuart McLarnon (NESO)" w:date="2025-01-22T11:58:00Z" w16du:dateUtc="2025-01-22T11:58:00Z">
              <w:rPr/>
            </w:rPrChange>
          </w:rPr>
          <w:delText>NG</w:delText>
        </w:r>
        <w:r w:rsidR="002F3288" w:rsidRPr="00CB4164">
          <w:rPr>
            <w:rFonts w:ascii="Poppins" w:hAnsi="Poppins" w:cs="Poppins"/>
            <w:color w:val="auto"/>
            <w:rPrChange w:id="3409" w:author="Stuart McLarnon (NESO)" w:date="2025-01-22T11:58:00Z" w16du:dateUtc="2025-01-22T11:58:00Z">
              <w:rPr/>
            </w:rPrChange>
          </w:rPr>
          <w:delText>ESO</w:delText>
        </w:r>
      </w:del>
      <w:ins w:id="3410" w:author="Stuart McLarnon (NESO)" w:date="2024-11-18T11:41:00Z">
        <w:r w:rsidR="007B4960" w:rsidRPr="00CB4164">
          <w:rPr>
            <w:rFonts w:ascii="Poppins" w:hAnsi="Poppins" w:cs="Poppins"/>
            <w:color w:val="auto"/>
            <w:rPrChange w:id="3411" w:author="Stuart McLarnon (NESO)" w:date="2025-01-22T11:58:00Z" w16du:dateUtc="2025-01-22T11:58:00Z">
              <w:rPr>
                <w:rFonts w:cs="Poppins"/>
              </w:rPr>
            </w:rPrChange>
          </w:rPr>
          <w:t>NESO</w:t>
        </w:r>
      </w:ins>
      <w:r w:rsidR="002F3288" w:rsidRPr="00CB4164">
        <w:rPr>
          <w:rFonts w:ascii="Poppins" w:hAnsi="Poppins" w:cs="Poppins"/>
          <w:color w:val="auto"/>
          <w:rPrChange w:id="3412" w:author="Stuart McLarnon (NESO)" w:date="2025-01-22T11:58:00Z" w16du:dateUtc="2025-01-22T11:58:00Z">
            <w:rPr>
              <w:color w:val="auto"/>
            </w:rPr>
          </w:rPrChange>
        </w:rPr>
        <w:t xml:space="preserve"> to balance the system. </w:t>
      </w:r>
      <w:r w:rsidR="00D4402B" w:rsidRPr="00CB4164">
        <w:rPr>
          <w:rFonts w:ascii="Poppins" w:hAnsi="Poppins" w:cs="Poppins"/>
          <w:color w:val="auto"/>
          <w:rPrChange w:id="3413" w:author="Stuart McLarnon (NESO)" w:date="2025-01-22T11:58:00Z" w16du:dateUtc="2025-01-22T11:58:00Z">
            <w:rPr>
              <w:color w:val="auto"/>
            </w:rPr>
          </w:rPrChange>
        </w:rPr>
        <w:t xml:space="preserve"> </w:t>
      </w:r>
      <w:r w:rsidR="002F3288" w:rsidRPr="00CB4164">
        <w:rPr>
          <w:rFonts w:ascii="Poppins" w:hAnsi="Poppins" w:cs="Poppins"/>
          <w:color w:val="auto"/>
          <w:rPrChange w:id="3414" w:author="Stuart McLarnon (NESO)" w:date="2025-01-22T11:58:00Z" w16du:dateUtc="2025-01-22T11:58:00Z">
            <w:rPr>
              <w:color w:val="auto"/>
            </w:rPr>
          </w:rPrChange>
        </w:rPr>
        <w:t>These include:</w:t>
      </w:r>
      <w:bookmarkEnd w:id="3396"/>
      <w:r w:rsidR="002F3288" w:rsidRPr="00CB4164">
        <w:rPr>
          <w:rFonts w:ascii="Poppins" w:hAnsi="Poppins" w:cs="Poppins"/>
          <w:color w:val="auto"/>
          <w:rPrChange w:id="3415" w:author="Stuart McLarnon (NESO)" w:date="2025-01-22T11:58:00Z" w16du:dateUtc="2025-01-22T11:58:00Z">
            <w:rPr>
              <w:color w:val="auto"/>
            </w:rPr>
          </w:rPrChange>
        </w:rPr>
        <w:t xml:space="preserve"> </w:t>
      </w:r>
    </w:p>
    <w:p w14:paraId="0ABE1116" w14:textId="150EF74C" w:rsidR="002F3288" w:rsidRPr="00255B7C" w:rsidRDefault="002F3288" w:rsidP="003B1265">
      <w:pPr>
        <w:pStyle w:val="BodyText"/>
        <w:numPr>
          <w:ilvl w:val="0"/>
          <w:numId w:val="37"/>
        </w:numPr>
        <w:jc w:val="both"/>
        <w:rPr>
          <w:rFonts w:ascii="Poppins" w:hAnsi="Poppins"/>
          <w:color w:val="auto"/>
          <w:rPrChange w:id="3416" w:author="Stuart McLarnon (NESO)" w:date="2024-11-18T11:41:00Z">
            <w:rPr>
              <w:color w:val="auto"/>
            </w:rPr>
          </w:rPrChange>
        </w:rPr>
      </w:pPr>
      <w:r w:rsidRPr="00255B7C">
        <w:rPr>
          <w:rFonts w:ascii="Poppins" w:hAnsi="Poppins"/>
          <w:color w:val="auto"/>
          <w:rPrChange w:id="3417" w:author="Stuart McLarnon (NESO)" w:date="2024-11-18T11:41:00Z">
            <w:rPr>
              <w:color w:val="auto"/>
            </w:rPr>
          </w:rPrChange>
        </w:rPr>
        <w:t xml:space="preserve">Bidding generation </w:t>
      </w:r>
      <w:r w:rsidR="00E804FC" w:rsidRPr="00255B7C">
        <w:rPr>
          <w:rFonts w:ascii="Poppins" w:hAnsi="Poppins"/>
          <w:color w:val="auto"/>
          <w:rPrChange w:id="3418" w:author="Stuart McLarnon (NESO)" w:date="2024-11-18T11:41:00Z">
            <w:rPr>
              <w:color w:val="auto"/>
            </w:rPr>
          </w:rPrChange>
        </w:rPr>
        <w:t xml:space="preserve">down through the balancing mechanism </w:t>
      </w:r>
      <w:r w:rsidR="00AF37F3" w:rsidRPr="00255B7C">
        <w:rPr>
          <w:rFonts w:ascii="Poppins" w:hAnsi="Poppins"/>
          <w:color w:val="auto"/>
          <w:rPrChange w:id="3419" w:author="Stuart McLarnon (NESO)" w:date="2024-11-18T11:41:00Z">
            <w:rPr>
              <w:color w:val="auto"/>
            </w:rPr>
          </w:rPrChange>
        </w:rPr>
        <w:t xml:space="preserve">through the use of BM Unit Bid Offer </w:t>
      </w:r>
      <w:proofErr w:type="gramStart"/>
      <w:r w:rsidR="00AF37F3" w:rsidRPr="00255B7C">
        <w:rPr>
          <w:rFonts w:ascii="Poppins" w:hAnsi="Poppins"/>
          <w:color w:val="auto"/>
          <w:rPrChange w:id="3420" w:author="Stuart McLarnon (NESO)" w:date="2024-11-18T11:41:00Z">
            <w:rPr>
              <w:color w:val="auto"/>
            </w:rPr>
          </w:rPrChange>
        </w:rPr>
        <w:t>Accep</w:t>
      </w:r>
      <w:r w:rsidR="004F4FDB" w:rsidRPr="00255B7C">
        <w:rPr>
          <w:rFonts w:ascii="Poppins" w:hAnsi="Poppins"/>
          <w:color w:val="auto"/>
          <w:rPrChange w:id="3421" w:author="Stuart McLarnon (NESO)" w:date="2024-11-18T11:41:00Z">
            <w:rPr>
              <w:color w:val="auto"/>
            </w:rPr>
          </w:rPrChange>
        </w:rPr>
        <w:t>t</w:t>
      </w:r>
      <w:r w:rsidR="00AF37F3" w:rsidRPr="00255B7C">
        <w:rPr>
          <w:rFonts w:ascii="Poppins" w:hAnsi="Poppins"/>
          <w:color w:val="auto"/>
          <w:rPrChange w:id="3422" w:author="Stuart McLarnon (NESO)" w:date="2024-11-18T11:41:00Z">
            <w:rPr>
              <w:color w:val="auto"/>
            </w:rPr>
          </w:rPrChange>
        </w:rPr>
        <w:t>ances</w:t>
      </w:r>
      <w:r w:rsidR="00D4402B" w:rsidRPr="00255B7C">
        <w:rPr>
          <w:rFonts w:ascii="Poppins" w:hAnsi="Poppins"/>
          <w:color w:val="auto"/>
          <w:rPrChange w:id="3423" w:author="Stuart McLarnon (NESO)" w:date="2024-11-18T11:41:00Z">
            <w:rPr>
              <w:color w:val="auto"/>
            </w:rPr>
          </w:rPrChange>
        </w:rPr>
        <w:t>;</w:t>
      </w:r>
      <w:proofErr w:type="gramEnd"/>
    </w:p>
    <w:p w14:paraId="70F16B95" w14:textId="7BDE9673" w:rsidR="00E804FC" w:rsidRPr="00255B7C" w:rsidRDefault="00D4402B" w:rsidP="003B1265">
      <w:pPr>
        <w:pStyle w:val="BodyText"/>
        <w:numPr>
          <w:ilvl w:val="0"/>
          <w:numId w:val="37"/>
        </w:numPr>
        <w:jc w:val="both"/>
        <w:rPr>
          <w:rFonts w:ascii="Poppins" w:hAnsi="Poppins"/>
          <w:color w:val="auto"/>
          <w:rPrChange w:id="3424" w:author="Stuart McLarnon (NESO)" w:date="2024-11-18T11:41:00Z">
            <w:rPr>
              <w:color w:val="auto"/>
            </w:rPr>
          </w:rPrChange>
        </w:rPr>
      </w:pPr>
      <w:r w:rsidRPr="00255B7C">
        <w:rPr>
          <w:rFonts w:ascii="Poppins" w:hAnsi="Poppins"/>
          <w:color w:val="auto"/>
          <w:rPrChange w:id="3425" w:author="Stuart McLarnon (NESO)" w:date="2024-11-18T11:41:00Z">
            <w:rPr>
              <w:color w:val="auto"/>
            </w:rPr>
          </w:rPrChange>
        </w:rPr>
        <w:t>Ensuring sufficient n</w:t>
      </w:r>
      <w:r w:rsidR="00E804FC" w:rsidRPr="00255B7C">
        <w:rPr>
          <w:rFonts w:ascii="Poppins" w:hAnsi="Poppins"/>
          <w:color w:val="auto"/>
          <w:rPrChange w:id="3426" w:author="Stuart McLarnon (NESO)" w:date="2024-11-18T11:41:00Z">
            <w:rPr>
              <w:color w:val="auto"/>
            </w:rPr>
          </w:rPrChange>
        </w:rPr>
        <w:t xml:space="preserve">egative reserve active power margin, as provided for in </w:t>
      </w:r>
      <w:r w:rsidR="00B6672E">
        <w:rPr>
          <w:rFonts w:ascii="Poppins" w:hAnsi="Poppins"/>
          <w:i/>
          <w:color w:val="auto"/>
          <w:rPrChange w:id="3427" w:author="Stuart McLarnon (NESO)" w:date="2024-11-18T11:41:00Z">
            <w:rPr>
              <w:i/>
              <w:color w:val="auto"/>
            </w:rPr>
          </w:rPrChange>
        </w:rPr>
        <w:t>Grid Code</w:t>
      </w:r>
      <w:r w:rsidR="00E804FC" w:rsidRPr="00255B7C">
        <w:rPr>
          <w:rFonts w:ascii="Poppins" w:hAnsi="Poppins"/>
          <w:i/>
          <w:color w:val="auto"/>
          <w:rPrChange w:id="3428" w:author="Stuart McLarnon (NESO)" w:date="2024-11-18T11:41:00Z">
            <w:rPr>
              <w:i/>
              <w:color w:val="auto"/>
            </w:rPr>
          </w:rPrChange>
        </w:rPr>
        <w:t xml:space="preserve"> BC2</w:t>
      </w:r>
      <w:r w:rsidR="005A641D" w:rsidRPr="00255B7C">
        <w:rPr>
          <w:rFonts w:ascii="Poppins" w:hAnsi="Poppins"/>
          <w:i/>
          <w:color w:val="auto"/>
          <w:rPrChange w:id="3429" w:author="Stuart McLarnon (NESO)" w:date="2024-11-18T11:41:00Z">
            <w:rPr>
              <w:i/>
              <w:color w:val="auto"/>
            </w:rPr>
          </w:rPrChange>
        </w:rPr>
        <w:t>.9.4</w:t>
      </w:r>
      <w:r w:rsidRPr="00255B7C">
        <w:rPr>
          <w:rFonts w:ascii="Poppins" w:hAnsi="Poppins"/>
          <w:color w:val="auto"/>
          <w:rPrChange w:id="3430" w:author="Stuart McLarnon (NESO)" w:date="2024-11-18T11:41:00Z">
            <w:rPr>
              <w:color w:val="auto"/>
            </w:rPr>
          </w:rPrChange>
        </w:rPr>
        <w:t>;</w:t>
      </w:r>
      <w:r w:rsidR="001A1BA0" w:rsidRPr="00255B7C">
        <w:rPr>
          <w:rFonts w:ascii="Poppins" w:hAnsi="Poppins"/>
          <w:color w:val="auto"/>
          <w:rPrChange w:id="3431" w:author="Stuart McLarnon (NESO)" w:date="2024-11-18T11:41:00Z">
            <w:rPr>
              <w:color w:val="auto"/>
            </w:rPr>
          </w:rPrChange>
        </w:rPr>
        <w:t xml:space="preserve"> and</w:t>
      </w:r>
      <w:r w:rsidRPr="00255B7C">
        <w:rPr>
          <w:rFonts w:ascii="Poppins" w:hAnsi="Poppins"/>
          <w:color w:val="auto"/>
          <w:rPrChange w:id="3432" w:author="Stuart McLarnon (NESO)" w:date="2024-11-18T11:41:00Z">
            <w:rPr>
              <w:color w:val="auto"/>
            </w:rPr>
          </w:rPrChange>
        </w:rPr>
        <w:t xml:space="preserve"> </w:t>
      </w:r>
    </w:p>
    <w:p w14:paraId="2132B736" w14:textId="71ED69E0" w:rsidR="00C925B5" w:rsidRPr="00255B7C" w:rsidRDefault="00C925B5" w:rsidP="003B1265">
      <w:pPr>
        <w:pStyle w:val="BodyText"/>
        <w:numPr>
          <w:ilvl w:val="0"/>
          <w:numId w:val="37"/>
        </w:numPr>
        <w:jc w:val="both"/>
        <w:rPr>
          <w:rFonts w:ascii="Poppins" w:hAnsi="Poppins"/>
          <w:color w:val="auto"/>
          <w:rPrChange w:id="3433" w:author="Stuart McLarnon (NESO)" w:date="2024-11-18T11:41:00Z">
            <w:rPr>
              <w:color w:val="auto"/>
            </w:rPr>
          </w:rPrChange>
        </w:rPr>
      </w:pPr>
      <w:r w:rsidRPr="00255B7C">
        <w:rPr>
          <w:rFonts w:ascii="Poppins" w:hAnsi="Poppins"/>
          <w:color w:val="auto"/>
          <w:rPrChange w:id="3434" w:author="Stuart McLarnon (NESO)" w:date="2024-11-18T11:41:00Z">
            <w:rPr>
              <w:color w:val="auto"/>
            </w:rPr>
          </w:rPrChange>
        </w:rPr>
        <w:t xml:space="preserve">Instructing </w:t>
      </w:r>
      <w:r w:rsidR="00CB09B4" w:rsidRPr="00255B7C">
        <w:rPr>
          <w:rFonts w:ascii="Poppins" w:hAnsi="Poppins"/>
          <w:color w:val="auto"/>
          <w:rPrChange w:id="3435" w:author="Stuart McLarnon (NESO)" w:date="2024-11-18T11:41:00Z">
            <w:rPr>
              <w:color w:val="auto"/>
            </w:rPr>
          </w:rPrChange>
        </w:rPr>
        <w:t xml:space="preserve">Network </w:t>
      </w:r>
      <w:r w:rsidR="009D221A" w:rsidRPr="00255B7C">
        <w:rPr>
          <w:rFonts w:ascii="Poppins" w:hAnsi="Poppins"/>
          <w:color w:val="auto"/>
          <w:rPrChange w:id="3436" w:author="Stuart McLarnon (NESO)" w:date="2024-11-18T11:41:00Z">
            <w:rPr>
              <w:color w:val="auto"/>
            </w:rPr>
          </w:rPrChange>
        </w:rPr>
        <w:t>O</w:t>
      </w:r>
      <w:r w:rsidR="00CB09B4" w:rsidRPr="00255B7C">
        <w:rPr>
          <w:rFonts w:ascii="Poppins" w:hAnsi="Poppins"/>
          <w:color w:val="auto"/>
          <w:rPrChange w:id="3437" w:author="Stuart McLarnon (NESO)" w:date="2024-11-18T11:41:00Z">
            <w:rPr>
              <w:color w:val="auto"/>
            </w:rPr>
          </w:rPrChange>
        </w:rPr>
        <w:t>perat</w:t>
      </w:r>
      <w:r w:rsidR="00CA0391" w:rsidRPr="00255B7C">
        <w:rPr>
          <w:rFonts w:ascii="Poppins" w:hAnsi="Poppins"/>
          <w:color w:val="auto"/>
          <w:rPrChange w:id="3438" w:author="Stuart McLarnon (NESO)" w:date="2024-11-18T11:41:00Z">
            <w:rPr>
              <w:color w:val="auto"/>
            </w:rPr>
          </w:rPrChange>
        </w:rPr>
        <w:t>or</w:t>
      </w:r>
      <w:r w:rsidR="000F5B0E" w:rsidRPr="00255B7C">
        <w:rPr>
          <w:rFonts w:ascii="Poppins" w:hAnsi="Poppins"/>
          <w:color w:val="auto"/>
          <w:rPrChange w:id="3439" w:author="Stuart McLarnon (NESO)" w:date="2024-11-18T11:41:00Z">
            <w:rPr>
              <w:color w:val="auto"/>
            </w:rPr>
          </w:rPrChange>
        </w:rPr>
        <w:t>s</w:t>
      </w:r>
      <w:r w:rsidRPr="00255B7C">
        <w:rPr>
          <w:rFonts w:ascii="Poppins" w:hAnsi="Poppins"/>
          <w:color w:val="auto"/>
          <w:rPrChange w:id="3440" w:author="Stuart McLarnon (NESO)" w:date="2024-11-18T11:41:00Z">
            <w:rPr>
              <w:color w:val="auto"/>
            </w:rPr>
          </w:rPrChange>
        </w:rPr>
        <w:t xml:space="preserve"> to curtail </w:t>
      </w:r>
      <w:r w:rsidR="008E72EC" w:rsidRPr="00255B7C">
        <w:rPr>
          <w:rFonts w:ascii="Poppins" w:hAnsi="Poppins"/>
          <w:color w:val="auto"/>
          <w:rPrChange w:id="3441" w:author="Stuart McLarnon (NESO)" w:date="2024-11-18T11:41:00Z">
            <w:rPr>
              <w:color w:val="auto"/>
            </w:rPr>
          </w:rPrChange>
        </w:rPr>
        <w:t xml:space="preserve">the export of </w:t>
      </w:r>
      <w:r w:rsidRPr="00255B7C">
        <w:rPr>
          <w:rFonts w:ascii="Poppins" w:hAnsi="Poppins"/>
          <w:color w:val="auto"/>
          <w:rPrChange w:id="3442" w:author="Stuart McLarnon (NESO)" w:date="2024-11-18T11:41:00Z">
            <w:rPr>
              <w:color w:val="auto"/>
            </w:rPr>
          </w:rPrChange>
        </w:rPr>
        <w:t xml:space="preserve">embedded generation </w:t>
      </w:r>
      <w:r w:rsidR="008E72EC" w:rsidRPr="00255B7C">
        <w:rPr>
          <w:rFonts w:ascii="Poppins" w:hAnsi="Poppins"/>
          <w:color w:val="auto"/>
          <w:rPrChange w:id="3443" w:author="Stuart McLarnon (NESO)" w:date="2024-11-18T11:41:00Z">
            <w:rPr>
              <w:color w:val="auto"/>
            </w:rPr>
          </w:rPrChange>
        </w:rPr>
        <w:t xml:space="preserve">output </w:t>
      </w:r>
      <w:r w:rsidR="000D3725" w:rsidRPr="00255B7C">
        <w:rPr>
          <w:rFonts w:ascii="Poppins" w:hAnsi="Poppins"/>
          <w:color w:val="auto"/>
          <w:rPrChange w:id="3444" w:author="Stuart McLarnon (NESO)" w:date="2024-11-18T11:41:00Z">
            <w:rPr>
              <w:color w:val="auto"/>
            </w:rPr>
          </w:rPrChange>
        </w:rPr>
        <w:t xml:space="preserve">(where those embedded generators </w:t>
      </w:r>
      <w:r w:rsidR="008E72EC" w:rsidRPr="00255B7C">
        <w:rPr>
          <w:rFonts w:ascii="Poppins" w:hAnsi="Poppins"/>
          <w:color w:val="auto"/>
          <w:rPrChange w:id="3445" w:author="Stuart McLarnon (NESO)" w:date="2024-11-18T11:41:00Z">
            <w:rPr>
              <w:color w:val="auto"/>
            </w:rPr>
          </w:rPrChange>
        </w:rPr>
        <w:t xml:space="preserve">do not have a </w:t>
      </w:r>
      <w:r w:rsidR="00EF77CE" w:rsidRPr="00255B7C">
        <w:rPr>
          <w:rFonts w:ascii="Poppins" w:hAnsi="Poppins"/>
          <w:color w:val="auto"/>
          <w:rPrChange w:id="3446" w:author="Stuart McLarnon (NESO)" w:date="2024-11-18T11:41:00Z">
            <w:rPr>
              <w:color w:val="auto"/>
            </w:rPr>
          </w:rPrChange>
        </w:rPr>
        <w:t>CUSC contract</w:t>
      </w:r>
      <w:r w:rsidR="000D3725" w:rsidRPr="00255B7C">
        <w:rPr>
          <w:rFonts w:ascii="Poppins" w:hAnsi="Poppins"/>
          <w:color w:val="auto"/>
          <w:rPrChange w:id="3447" w:author="Stuart McLarnon (NESO)" w:date="2024-11-18T11:41:00Z">
            <w:rPr>
              <w:color w:val="auto"/>
            </w:rPr>
          </w:rPrChange>
        </w:rPr>
        <w:t>)</w:t>
      </w:r>
      <w:r w:rsidR="00EF77CE" w:rsidRPr="00255B7C">
        <w:rPr>
          <w:rFonts w:ascii="Poppins" w:hAnsi="Poppins"/>
          <w:color w:val="auto"/>
          <w:rPrChange w:id="3448" w:author="Stuart McLarnon (NESO)" w:date="2024-11-18T11:41:00Z">
            <w:rPr>
              <w:color w:val="auto"/>
            </w:rPr>
          </w:rPrChange>
        </w:rPr>
        <w:t xml:space="preserve"> as provided for in </w:t>
      </w:r>
      <w:r w:rsidR="00B6672E">
        <w:rPr>
          <w:rFonts w:ascii="Poppins" w:hAnsi="Poppins"/>
          <w:i/>
          <w:color w:val="auto"/>
          <w:rPrChange w:id="3449" w:author="Stuart McLarnon (NESO)" w:date="2024-11-18T11:41:00Z">
            <w:rPr>
              <w:i/>
              <w:color w:val="auto"/>
            </w:rPr>
          </w:rPrChange>
        </w:rPr>
        <w:t>Grid Code</w:t>
      </w:r>
      <w:r w:rsidR="00000E07" w:rsidRPr="00255B7C">
        <w:rPr>
          <w:rFonts w:ascii="Poppins" w:hAnsi="Poppins"/>
          <w:i/>
          <w:color w:val="auto"/>
          <w:rPrChange w:id="3450" w:author="Stuart McLarnon (NESO)" w:date="2024-11-18T11:41:00Z">
            <w:rPr>
              <w:i/>
              <w:color w:val="auto"/>
            </w:rPr>
          </w:rPrChange>
        </w:rPr>
        <w:t xml:space="preserve"> </w:t>
      </w:r>
      <w:r w:rsidR="001B0CC0" w:rsidRPr="00255B7C">
        <w:rPr>
          <w:rFonts w:ascii="Poppins" w:hAnsi="Poppins"/>
          <w:i/>
          <w:color w:val="auto"/>
          <w:rPrChange w:id="3451" w:author="Stuart McLarnon (NESO)" w:date="2024-11-18T11:41:00Z">
            <w:rPr>
              <w:i/>
              <w:color w:val="auto"/>
            </w:rPr>
          </w:rPrChange>
        </w:rPr>
        <w:t>OC6B</w:t>
      </w:r>
      <w:r w:rsidR="00380210" w:rsidRPr="00255B7C">
        <w:rPr>
          <w:rFonts w:ascii="Poppins" w:hAnsi="Poppins"/>
          <w:color w:val="auto"/>
          <w:rPrChange w:id="3452" w:author="Stuart McLarnon (NESO)" w:date="2024-11-18T11:41:00Z">
            <w:rPr>
              <w:color w:val="auto"/>
            </w:rPr>
          </w:rPrChange>
        </w:rPr>
        <w:t xml:space="preserve"> and </w:t>
      </w:r>
      <w:r w:rsidR="00380210" w:rsidRPr="00255B7C">
        <w:rPr>
          <w:rFonts w:ascii="Poppins" w:hAnsi="Poppins"/>
          <w:i/>
          <w:color w:val="auto"/>
          <w:rPrChange w:id="3453" w:author="Stuart McLarnon (NESO)" w:date="2024-11-18T11:41:00Z">
            <w:rPr>
              <w:i/>
              <w:color w:val="auto"/>
            </w:rPr>
          </w:rPrChange>
        </w:rPr>
        <w:t>OC7</w:t>
      </w:r>
      <w:r w:rsidR="00751FD8" w:rsidRPr="00255B7C">
        <w:rPr>
          <w:rFonts w:ascii="Poppins" w:hAnsi="Poppins"/>
          <w:color w:val="auto"/>
          <w:rPrChange w:id="3454" w:author="Stuart McLarnon (NESO)" w:date="2024-11-18T11:41:00Z">
            <w:rPr>
              <w:color w:val="auto"/>
            </w:rPr>
          </w:rPrChange>
        </w:rPr>
        <w:t>.</w:t>
      </w:r>
    </w:p>
    <w:p w14:paraId="3EB44FBE" w14:textId="77777777" w:rsidR="004C75DE" w:rsidRPr="00701B06" w:rsidRDefault="004C75DE" w:rsidP="000226A1">
      <w:pPr>
        <w:ind w:left="530"/>
        <w:rPr>
          <w:rFonts w:ascii="Poppins" w:hAnsi="Poppins"/>
          <w:rPrChange w:id="3455" w:author="Stuart McLarnon (NESO)" w:date="2024-11-18T11:41:00Z">
            <w:rPr/>
          </w:rPrChange>
        </w:rPr>
      </w:pPr>
    </w:p>
    <w:p w14:paraId="680ACC64" w14:textId="77777777" w:rsidR="000226A1" w:rsidRPr="00D70D71" w:rsidRDefault="000226A1" w:rsidP="00D81794">
      <w:pPr>
        <w:pStyle w:val="Heading2"/>
        <w:rPr>
          <w:rFonts w:ascii="Poppins Medium" w:hAnsi="Poppins Medium"/>
          <w:rPrChange w:id="3456" w:author="Stuart McLarnon (NESO)" w:date="2024-11-18T11:41:00Z">
            <w:rPr/>
          </w:rPrChange>
        </w:rPr>
      </w:pPr>
      <w:bookmarkStart w:id="3457" w:name="_Toc532811328"/>
      <w:bookmarkStart w:id="3458" w:name="_Toc16863249"/>
      <w:bookmarkStart w:id="3459" w:name="_Toc128731916"/>
      <w:bookmarkStart w:id="3460" w:name="_Toc188439584"/>
      <w:r w:rsidRPr="00D70D71">
        <w:rPr>
          <w:rFonts w:ascii="Poppins Medium" w:hAnsi="Poppins Medium"/>
          <w:color w:val="3F0731"/>
          <w:sz w:val="32"/>
          <w:rPrChange w:id="3461" w:author="Stuart McLarnon (NESO)" w:date="2024-11-18T11:41:00Z">
            <w:rPr/>
          </w:rPrChange>
        </w:rPr>
        <w:lastRenderedPageBreak/>
        <w:t>Rota Load Disconnection Procedure</w:t>
      </w:r>
      <w:bookmarkEnd w:id="3457"/>
      <w:bookmarkEnd w:id="3458"/>
      <w:bookmarkEnd w:id="3459"/>
      <w:bookmarkEnd w:id="3460"/>
      <w:r w:rsidRPr="00D70D71">
        <w:rPr>
          <w:rFonts w:ascii="Poppins Medium" w:hAnsi="Poppins Medium"/>
          <w:color w:val="3F0731"/>
          <w:sz w:val="32"/>
          <w:rPrChange w:id="3462" w:author="Stuart McLarnon (NESO)" w:date="2024-11-18T11:41:00Z">
            <w:rPr/>
          </w:rPrChange>
        </w:rPr>
        <w:t xml:space="preserve"> </w:t>
      </w:r>
    </w:p>
    <w:p w14:paraId="01501503" w14:textId="5AA5F3C3" w:rsidR="000226A1" w:rsidRPr="00701B06" w:rsidDel="00994699" w:rsidRDefault="000226A1">
      <w:pPr>
        <w:tabs>
          <w:tab w:val="left" w:pos="952"/>
        </w:tabs>
        <w:rPr>
          <w:del w:id="3463" w:author="Stuart McLarnon (NESO)" w:date="2025-01-22T13:38:00Z" w16du:dateUtc="2025-01-22T13:38:00Z"/>
          <w:rFonts w:ascii="Poppins" w:hAnsi="Poppins"/>
          <w:u w:val="single"/>
          <w:rPrChange w:id="3464" w:author="Stuart McLarnon (NESO)" w:date="2024-11-18T11:41:00Z">
            <w:rPr>
              <w:del w:id="3465" w:author="Stuart McLarnon (NESO)" w:date="2025-01-22T13:38:00Z" w16du:dateUtc="2025-01-22T13:38:00Z"/>
              <w:u w:val="single"/>
            </w:rPr>
          </w:rPrChange>
        </w:rPr>
        <w:pPrChange w:id="3466" w:author="Stuart McLarnon (NESO)" w:date="2025-01-22T13:38:00Z" w16du:dateUtc="2025-01-22T13:38:00Z">
          <w:pPr/>
        </w:pPrChange>
      </w:pPr>
    </w:p>
    <w:p w14:paraId="365EC6CC" w14:textId="680B427F" w:rsidR="000226A1" w:rsidRPr="00255B7C" w:rsidRDefault="00E0402A" w:rsidP="00781792">
      <w:pPr>
        <w:ind w:left="720" w:hanging="720"/>
        <w:jc w:val="both"/>
        <w:rPr>
          <w:rFonts w:ascii="Poppins" w:hAnsi="Poppins"/>
          <w:color w:val="auto"/>
          <w:rPrChange w:id="3467" w:author="Stuart McLarnon (NESO)" w:date="2024-11-18T11:41:00Z">
            <w:rPr/>
          </w:rPrChange>
        </w:rPr>
      </w:pPr>
      <w:r w:rsidRPr="00255B7C">
        <w:rPr>
          <w:rFonts w:ascii="Poppins" w:hAnsi="Poppins"/>
          <w:color w:val="auto"/>
          <w:rPrChange w:id="3468" w:author="Stuart McLarnon (NESO)" w:date="2024-11-18T11:41:00Z">
            <w:rPr>
              <w:color w:val="auto"/>
            </w:rPr>
          </w:rPrChange>
        </w:rPr>
        <w:t>5</w:t>
      </w:r>
      <w:r w:rsidR="000226A1" w:rsidRPr="00255B7C">
        <w:rPr>
          <w:rFonts w:ascii="Poppins" w:hAnsi="Poppins"/>
          <w:color w:val="auto"/>
          <w:rPrChange w:id="3469" w:author="Stuart McLarnon (NESO)" w:date="2024-11-18T11:41:00Z">
            <w:rPr>
              <w:color w:val="auto"/>
            </w:rPr>
          </w:rPrChange>
        </w:rPr>
        <w:t>.</w:t>
      </w:r>
      <w:r w:rsidR="005A641D" w:rsidRPr="00255B7C">
        <w:rPr>
          <w:rFonts w:ascii="Poppins" w:hAnsi="Poppins"/>
          <w:color w:val="auto"/>
          <w:rPrChange w:id="3470" w:author="Stuart McLarnon (NESO)" w:date="2024-11-18T11:41:00Z">
            <w:rPr>
              <w:color w:val="auto"/>
            </w:rPr>
          </w:rPrChange>
        </w:rPr>
        <w:t>10</w:t>
      </w:r>
      <w:r w:rsidR="000226A1" w:rsidRPr="00255B7C">
        <w:rPr>
          <w:rFonts w:ascii="Poppins" w:hAnsi="Poppins"/>
          <w:color w:val="auto"/>
          <w:rPrChange w:id="3471" w:author="Stuart McLarnon (NESO)" w:date="2024-11-18T11:41:00Z">
            <w:rPr>
              <w:color w:val="auto"/>
            </w:rPr>
          </w:rPrChange>
        </w:rPr>
        <w:t>.1</w:t>
      </w:r>
      <w:r w:rsidR="000226A1" w:rsidRPr="00255B7C">
        <w:rPr>
          <w:rFonts w:ascii="Poppins" w:hAnsi="Poppins"/>
          <w:color w:val="auto"/>
          <w:rPrChange w:id="3472" w:author="Stuart McLarnon (NESO)" w:date="2024-11-18T11:41:00Z">
            <w:rPr>
              <w:color w:val="auto"/>
            </w:rPr>
          </w:rPrChange>
        </w:rPr>
        <w:tab/>
      </w:r>
      <w:r w:rsidR="000226A1" w:rsidRPr="00255B7C">
        <w:rPr>
          <w:rFonts w:ascii="Poppins" w:hAnsi="Poppins"/>
          <w:i/>
          <w:color w:val="auto"/>
          <w:rPrChange w:id="3473" w:author="Stuart McLarnon (NESO)" w:date="2024-11-18T11:41:00Z">
            <w:rPr>
              <w:i/>
              <w:color w:val="auto"/>
            </w:rPr>
          </w:rPrChange>
        </w:rPr>
        <w:t>Rota Load Disconnections</w:t>
      </w:r>
      <w:r w:rsidR="000226A1" w:rsidRPr="00255B7C">
        <w:rPr>
          <w:rFonts w:ascii="Poppins" w:hAnsi="Poppins"/>
          <w:color w:val="auto"/>
          <w:rPrChange w:id="3474" w:author="Stuart McLarnon (NESO)" w:date="2024-11-18T11:41:00Z">
            <w:rPr>
              <w:color w:val="auto"/>
            </w:rPr>
          </w:rPrChange>
        </w:rPr>
        <w:t xml:space="preserve"> are described in the </w:t>
      </w:r>
      <w:r w:rsidR="000226A1" w:rsidRPr="00255B7C">
        <w:rPr>
          <w:rFonts w:ascii="Poppins" w:hAnsi="Poppins"/>
          <w:i/>
          <w:color w:val="auto"/>
          <w:rPrChange w:id="3475" w:author="Stuart McLarnon (NESO)" w:date="2024-11-18T11:41:00Z">
            <w:rPr>
              <w:i/>
              <w:color w:val="auto"/>
            </w:rPr>
          </w:rPrChange>
        </w:rPr>
        <w:t>Electricity Supply Emergency Code</w:t>
      </w:r>
      <w:r w:rsidR="000226A1" w:rsidRPr="00255B7C">
        <w:rPr>
          <w:rFonts w:ascii="Poppins" w:hAnsi="Poppins"/>
          <w:color w:val="auto"/>
          <w:vertAlign w:val="superscript"/>
          <w:rPrChange w:id="3476" w:author="Stuart McLarnon (NESO)" w:date="2024-11-18T11:41:00Z">
            <w:rPr>
              <w:color w:val="auto"/>
              <w:vertAlign w:val="superscript"/>
            </w:rPr>
          </w:rPrChange>
        </w:rPr>
        <w:footnoteReference w:id="9"/>
      </w:r>
      <w:r w:rsidR="000226A1" w:rsidRPr="00255B7C">
        <w:rPr>
          <w:rFonts w:ascii="Poppins" w:hAnsi="Poppins"/>
          <w:color w:val="auto"/>
          <w:rPrChange w:id="3487" w:author="Stuart McLarnon (NESO)" w:date="2024-11-18T11:41:00Z">
            <w:rPr>
              <w:color w:val="auto"/>
            </w:rPr>
          </w:rPrChange>
        </w:rPr>
        <w:t xml:space="preserve">.  In an electricity supply emergency, it may be necessary to restrict customers' consumption of electricity by the issue of directions under the </w:t>
      </w:r>
      <w:r w:rsidR="000226A1" w:rsidRPr="00255B7C">
        <w:rPr>
          <w:rFonts w:ascii="Poppins" w:hAnsi="Poppins"/>
          <w:i/>
          <w:color w:val="auto"/>
          <w:rPrChange w:id="3488" w:author="Stuart McLarnon (NESO)" w:date="2024-11-18T11:41:00Z">
            <w:rPr>
              <w:i/>
              <w:color w:val="auto"/>
            </w:rPr>
          </w:rPrChange>
        </w:rPr>
        <w:t xml:space="preserve">Energy Act 1976 </w:t>
      </w:r>
      <w:r w:rsidR="000226A1" w:rsidRPr="00255B7C">
        <w:rPr>
          <w:rFonts w:ascii="Poppins" w:hAnsi="Poppins"/>
          <w:color w:val="auto"/>
          <w:rPrChange w:id="3489" w:author="Stuart McLarnon (NESO)" w:date="2024-11-18T11:41:00Z">
            <w:rPr>
              <w:color w:val="auto"/>
            </w:rPr>
          </w:rPrChange>
        </w:rPr>
        <w:t xml:space="preserve">or the </w:t>
      </w:r>
      <w:r w:rsidR="000226A1" w:rsidRPr="00255B7C">
        <w:rPr>
          <w:rFonts w:ascii="Poppins" w:hAnsi="Poppins"/>
          <w:i/>
          <w:color w:val="auto"/>
          <w:rPrChange w:id="3490" w:author="Stuart McLarnon (NESO)" w:date="2024-11-18T11:41:00Z">
            <w:rPr>
              <w:i/>
              <w:color w:val="auto"/>
            </w:rPr>
          </w:rPrChange>
        </w:rPr>
        <w:t>Electricity Act 1989</w:t>
      </w:r>
      <w:r w:rsidR="000226A1" w:rsidRPr="00255B7C">
        <w:rPr>
          <w:rFonts w:ascii="Poppins" w:hAnsi="Poppins"/>
          <w:color w:val="auto"/>
          <w:rPrChange w:id="3491" w:author="Stuart McLarnon (NESO)" w:date="2024-11-18T11:41:00Z">
            <w:rPr>
              <w:color w:val="auto"/>
            </w:rPr>
          </w:rPrChange>
        </w:rPr>
        <w:t xml:space="preserve"> requiring rota disconnections and associated restrictions.</w:t>
      </w:r>
    </w:p>
    <w:p w14:paraId="4BCA2F78" w14:textId="44E5365B" w:rsidR="000226A1" w:rsidRPr="00255B7C" w:rsidRDefault="00E0402A" w:rsidP="008F2821">
      <w:pPr>
        <w:ind w:left="720" w:hanging="720"/>
        <w:jc w:val="both"/>
        <w:rPr>
          <w:rFonts w:ascii="Poppins" w:hAnsi="Poppins"/>
          <w:color w:val="auto"/>
          <w:rPrChange w:id="3492" w:author="Stuart McLarnon (NESO)" w:date="2024-11-18T11:41:00Z">
            <w:rPr/>
          </w:rPrChange>
        </w:rPr>
      </w:pPr>
      <w:r w:rsidRPr="00255B7C">
        <w:rPr>
          <w:rFonts w:ascii="Poppins" w:hAnsi="Poppins"/>
          <w:color w:val="auto"/>
          <w:rPrChange w:id="3493" w:author="Stuart McLarnon (NESO)" w:date="2024-11-18T11:41:00Z">
            <w:rPr>
              <w:color w:val="auto"/>
            </w:rPr>
          </w:rPrChange>
        </w:rPr>
        <w:t>5</w:t>
      </w:r>
      <w:r w:rsidR="000226A1" w:rsidRPr="00255B7C">
        <w:rPr>
          <w:rFonts w:ascii="Poppins" w:hAnsi="Poppins"/>
          <w:color w:val="auto"/>
          <w:rPrChange w:id="3494" w:author="Stuart McLarnon (NESO)" w:date="2024-11-18T11:41:00Z">
            <w:rPr>
              <w:color w:val="auto"/>
            </w:rPr>
          </w:rPrChange>
        </w:rPr>
        <w:t>.</w:t>
      </w:r>
      <w:r w:rsidR="005A641D" w:rsidRPr="00255B7C">
        <w:rPr>
          <w:rFonts w:ascii="Poppins" w:hAnsi="Poppins"/>
          <w:color w:val="auto"/>
          <w:rPrChange w:id="3495" w:author="Stuart McLarnon (NESO)" w:date="2024-11-18T11:41:00Z">
            <w:rPr>
              <w:color w:val="auto"/>
            </w:rPr>
          </w:rPrChange>
        </w:rPr>
        <w:t>10</w:t>
      </w:r>
      <w:r w:rsidR="000226A1" w:rsidRPr="00255B7C">
        <w:rPr>
          <w:rFonts w:ascii="Poppins" w:hAnsi="Poppins"/>
          <w:color w:val="auto"/>
          <w:rPrChange w:id="3496" w:author="Stuart McLarnon (NESO)" w:date="2024-11-18T11:41:00Z">
            <w:rPr>
              <w:color w:val="auto"/>
            </w:rPr>
          </w:rPrChange>
        </w:rPr>
        <w:t>.2</w:t>
      </w:r>
      <w:r w:rsidR="000226A1" w:rsidRPr="00255B7C">
        <w:rPr>
          <w:rFonts w:ascii="Poppins" w:hAnsi="Poppins"/>
          <w:color w:val="auto"/>
          <w:rPrChange w:id="3497" w:author="Stuart McLarnon (NESO)" w:date="2024-11-18T11:41:00Z">
            <w:rPr>
              <w:color w:val="auto"/>
            </w:rPr>
          </w:rPrChange>
        </w:rPr>
        <w:tab/>
        <w:t xml:space="preserve">If the </w:t>
      </w:r>
      <w:r w:rsidR="0067125B" w:rsidRPr="00255B7C">
        <w:rPr>
          <w:rFonts w:ascii="Poppins" w:hAnsi="Poppins"/>
          <w:color w:val="auto"/>
          <w:rPrChange w:id="3498" w:author="Stuart McLarnon (NESO)" w:date="2024-11-18T11:41:00Z">
            <w:rPr>
              <w:color w:val="auto"/>
            </w:rPr>
          </w:rPrChange>
        </w:rPr>
        <w:t>DESNZ</w:t>
      </w:r>
      <w:r w:rsidR="000226A1" w:rsidRPr="00255B7C">
        <w:rPr>
          <w:rFonts w:ascii="Poppins" w:hAnsi="Poppins"/>
          <w:color w:val="auto"/>
          <w:rPrChange w:id="3499" w:author="Stuart McLarnon (NESO)" w:date="2024-11-18T11:41:00Z">
            <w:rPr>
              <w:color w:val="auto"/>
            </w:rPr>
          </w:rPrChange>
        </w:rPr>
        <w:t xml:space="preserve"> Emergency Response Team decides that rota disconnections must be introduced, the Secretary of State for </w:t>
      </w:r>
      <w:r w:rsidR="0067125B" w:rsidRPr="00255B7C">
        <w:rPr>
          <w:rFonts w:ascii="Poppins" w:hAnsi="Poppins"/>
          <w:color w:val="auto"/>
          <w:rPrChange w:id="3500" w:author="Stuart McLarnon (NESO)" w:date="2024-11-18T11:41:00Z">
            <w:rPr>
              <w:color w:val="auto"/>
            </w:rPr>
          </w:rPrChange>
        </w:rPr>
        <w:t xml:space="preserve">the </w:t>
      </w:r>
      <w:r w:rsidR="00C56985" w:rsidRPr="00255B7C">
        <w:rPr>
          <w:rFonts w:ascii="Poppins" w:hAnsi="Poppins"/>
          <w:color w:val="auto"/>
          <w:rPrChange w:id="3501" w:author="Stuart McLarnon (NESO)" w:date="2024-11-18T11:41:00Z">
            <w:rPr>
              <w:color w:val="auto"/>
            </w:rPr>
          </w:rPrChange>
        </w:rPr>
        <w:t xml:space="preserve">Department </w:t>
      </w:r>
      <w:r w:rsidR="002C1E02" w:rsidRPr="00255B7C">
        <w:rPr>
          <w:rFonts w:ascii="Poppins" w:hAnsi="Poppins"/>
          <w:color w:val="auto"/>
          <w:rPrChange w:id="3502" w:author="Stuart McLarnon (NESO)" w:date="2024-11-18T11:41:00Z">
            <w:rPr>
              <w:color w:val="auto"/>
            </w:rPr>
          </w:rPrChange>
        </w:rPr>
        <w:t>for</w:t>
      </w:r>
      <w:r w:rsidR="00C56985" w:rsidRPr="00255B7C">
        <w:rPr>
          <w:rFonts w:ascii="Poppins" w:hAnsi="Poppins"/>
          <w:color w:val="auto"/>
          <w:rPrChange w:id="3503" w:author="Stuart McLarnon (NESO)" w:date="2024-11-18T11:41:00Z">
            <w:rPr>
              <w:color w:val="auto"/>
            </w:rPr>
          </w:rPrChange>
        </w:rPr>
        <w:t xml:space="preserve"> Energy Security and Net Zero</w:t>
      </w:r>
      <w:r w:rsidR="000226A1" w:rsidRPr="00255B7C">
        <w:rPr>
          <w:rFonts w:ascii="Poppins" w:hAnsi="Poppins"/>
          <w:color w:val="auto"/>
          <w:rPrChange w:id="3504" w:author="Stuart McLarnon (NESO)" w:date="2024-11-18T11:41:00Z">
            <w:rPr>
              <w:color w:val="auto"/>
            </w:rPr>
          </w:rPrChange>
        </w:rPr>
        <w:t xml:space="preserve"> </w:t>
      </w:r>
      <w:r w:rsidR="002668C4" w:rsidRPr="00255B7C">
        <w:rPr>
          <w:rFonts w:ascii="Poppins" w:hAnsi="Poppins"/>
          <w:color w:val="auto"/>
          <w:rPrChange w:id="3505" w:author="Stuart McLarnon (NESO)" w:date="2024-11-18T11:41:00Z">
            <w:rPr>
              <w:color w:val="auto"/>
            </w:rPr>
          </w:rPrChange>
        </w:rPr>
        <w:t>(</w:t>
      </w:r>
      <w:r w:rsidR="002C1E02" w:rsidRPr="00255B7C">
        <w:rPr>
          <w:rFonts w:ascii="Poppins" w:hAnsi="Poppins"/>
          <w:color w:val="auto"/>
          <w:rPrChange w:id="3506" w:author="Stuart McLarnon (NESO)" w:date="2024-11-18T11:41:00Z">
            <w:rPr>
              <w:color w:val="auto"/>
            </w:rPr>
          </w:rPrChange>
        </w:rPr>
        <w:t>DESNZ</w:t>
      </w:r>
      <w:r w:rsidR="002668C4" w:rsidRPr="00255B7C">
        <w:rPr>
          <w:rFonts w:ascii="Poppins" w:hAnsi="Poppins"/>
          <w:color w:val="auto"/>
          <w:rPrChange w:id="3507" w:author="Stuart McLarnon (NESO)" w:date="2024-11-18T11:41:00Z">
            <w:rPr>
              <w:color w:val="auto"/>
            </w:rPr>
          </w:rPrChange>
        </w:rPr>
        <w:t xml:space="preserve">) </w:t>
      </w:r>
      <w:r w:rsidR="000226A1" w:rsidRPr="00255B7C">
        <w:rPr>
          <w:rFonts w:ascii="Poppins" w:hAnsi="Poppins"/>
          <w:color w:val="auto"/>
          <w:rPrChange w:id="3508" w:author="Stuart McLarnon (NESO)" w:date="2024-11-18T11:41:00Z">
            <w:rPr>
              <w:color w:val="auto"/>
            </w:rPr>
          </w:rPrChange>
        </w:rPr>
        <w:t xml:space="preserve">will implement the emergency powers in the </w:t>
      </w:r>
      <w:r w:rsidR="000226A1" w:rsidRPr="00255B7C">
        <w:rPr>
          <w:rFonts w:ascii="Poppins" w:hAnsi="Poppins"/>
          <w:i/>
          <w:color w:val="auto"/>
          <w:rPrChange w:id="3509" w:author="Stuart McLarnon (NESO)" w:date="2024-11-18T11:41:00Z">
            <w:rPr>
              <w:i/>
              <w:color w:val="auto"/>
            </w:rPr>
          </w:rPrChange>
        </w:rPr>
        <w:t>Energy Act 1976</w:t>
      </w:r>
      <w:r w:rsidR="000226A1" w:rsidRPr="00255B7C">
        <w:rPr>
          <w:rFonts w:ascii="Poppins" w:hAnsi="Poppins"/>
          <w:color w:val="auto"/>
          <w:rPrChange w:id="3510" w:author="Stuart McLarnon (NESO)" w:date="2024-11-18T11:41:00Z">
            <w:rPr>
              <w:color w:val="auto"/>
            </w:rPr>
          </w:rPrChange>
        </w:rPr>
        <w:t xml:space="preserve">.  </w:t>
      </w:r>
      <w:r w:rsidR="005102C7" w:rsidRPr="00255B7C">
        <w:rPr>
          <w:rFonts w:ascii="Poppins" w:hAnsi="Poppins"/>
          <w:color w:val="auto"/>
          <w:rPrChange w:id="3511" w:author="Stuart McLarnon (NESO)" w:date="2024-11-18T11:41:00Z">
            <w:rPr>
              <w:color w:val="auto"/>
            </w:rPr>
          </w:rPrChange>
        </w:rPr>
        <w:t>DESNZ</w:t>
      </w:r>
      <w:r w:rsidR="000226A1" w:rsidRPr="00255B7C">
        <w:rPr>
          <w:rFonts w:ascii="Poppins" w:hAnsi="Poppins"/>
          <w:color w:val="auto"/>
          <w:rPrChange w:id="3512" w:author="Stuart McLarnon (NESO)" w:date="2024-11-18T11:41:00Z">
            <w:rPr>
              <w:color w:val="auto"/>
            </w:rPr>
          </w:rPrChange>
        </w:rPr>
        <w:t xml:space="preserve"> can then issue a direction to all Network Operators affected to implement a schedule of rota disconnections across their licence area(s) throughout the period of the emergency.  Under this direction and within the provisions of the </w:t>
      </w:r>
      <w:r w:rsidR="00B6672E">
        <w:rPr>
          <w:rFonts w:ascii="Poppins" w:hAnsi="Poppins"/>
          <w:i/>
          <w:color w:val="auto"/>
          <w:rPrChange w:id="3513" w:author="Stuart McLarnon (NESO)" w:date="2024-11-18T11:41:00Z">
            <w:rPr>
              <w:i/>
              <w:color w:val="auto"/>
            </w:rPr>
          </w:rPrChange>
        </w:rPr>
        <w:t>Grid Code</w:t>
      </w:r>
      <w:r w:rsidR="000226A1" w:rsidRPr="00255B7C">
        <w:rPr>
          <w:rFonts w:ascii="Poppins" w:hAnsi="Poppins"/>
          <w:color w:val="auto"/>
          <w:rPrChange w:id="3514" w:author="Stuart McLarnon (NESO)" w:date="2024-11-18T11:41:00Z">
            <w:rPr>
              <w:color w:val="auto"/>
            </w:rPr>
          </w:rPrChange>
        </w:rPr>
        <w:t xml:space="preserve">, </w:t>
      </w:r>
      <w:del w:id="3515" w:author="Stuart McLarnon (NESO)" w:date="2024-11-18T11:41:00Z">
        <w:r w:rsidR="003C6529" w:rsidRPr="00D908B3">
          <w:rPr>
            <w:color w:val="auto"/>
          </w:rPr>
          <w:delText>NGESO</w:delText>
        </w:r>
      </w:del>
      <w:ins w:id="3516" w:author="Stuart McLarnon (NESO)" w:date="2024-11-18T11:41:00Z">
        <w:r w:rsidR="007B4960">
          <w:rPr>
            <w:rFonts w:ascii="Poppins" w:hAnsi="Poppins" w:cs="Poppins"/>
            <w:color w:val="auto"/>
          </w:rPr>
          <w:t>NESO</w:t>
        </w:r>
      </w:ins>
      <w:r w:rsidR="000226A1" w:rsidRPr="00255B7C">
        <w:rPr>
          <w:rFonts w:ascii="Poppins" w:hAnsi="Poppins"/>
          <w:color w:val="auto"/>
          <w:rPrChange w:id="3517" w:author="Stuart McLarnon (NESO)" w:date="2024-11-18T11:41:00Z">
            <w:rPr>
              <w:color w:val="auto"/>
            </w:rPr>
          </w:rPrChange>
        </w:rPr>
        <w:t xml:space="preserve"> will determine the level of disconnections required and instruct </w:t>
      </w:r>
      <w:r w:rsidR="00D066D3" w:rsidRPr="00255B7C">
        <w:rPr>
          <w:rFonts w:ascii="Poppins" w:hAnsi="Poppins"/>
          <w:color w:val="auto"/>
          <w:rPrChange w:id="3518" w:author="Stuart McLarnon (NESO)" w:date="2024-11-18T11:41:00Z">
            <w:rPr>
              <w:color w:val="auto"/>
            </w:rPr>
          </w:rPrChange>
        </w:rPr>
        <w:t xml:space="preserve">Network </w:t>
      </w:r>
      <w:r w:rsidR="000226A1" w:rsidRPr="00255B7C">
        <w:rPr>
          <w:rFonts w:ascii="Poppins" w:hAnsi="Poppins"/>
          <w:color w:val="auto"/>
          <w:rPrChange w:id="3519" w:author="Stuart McLarnon (NESO)" w:date="2024-11-18T11:41:00Z">
            <w:rPr>
              <w:color w:val="auto"/>
            </w:rPr>
          </w:rPrChange>
        </w:rPr>
        <w:t>O</w:t>
      </w:r>
      <w:r w:rsidR="00D066D3" w:rsidRPr="00255B7C">
        <w:rPr>
          <w:rFonts w:ascii="Poppins" w:hAnsi="Poppins"/>
          <w:color w:val="auto"/>
          <w:rPrChange w:id="3520" w:author="Stuart McLarnon (NESO)" w:date="2024-11-18T11:41:00Z">
            <w:rPr>
              <w:color w:val="auto"/>
            </w:rPr>
          </w:rPrChange>
        </w:rPr>
        <w:t>perator</w:t>
      </w:r>
      <w:r w:rsidR="000226A1" w:rsidRPr="00255B7C">
        <w:rPr>
          <w:rFonts w:ascii="Poppins" w:hAnsi="Poppins"/>
          <w:color w:val="auto"/>
          <w:rPrChange w:id="3521" w:author="Stuart McLarnon (NESO)" w:date="2024-11-18T11:41:00Z">
            <w:rPr>
              <w:color w:val="auto"/>
            </w:rPr>
          </w:rPrChange>
        </w:rPr>
        <w:t>s accordingly.</w:t>
      </w:r>
    </w:p>
    <w:p w14:paraId="5A0F7BAE" w14:textId="3EB5330E" w:rsidR="000226A1" w:rsidRPr="00255B7C" w:rsidRDefault="00E0402A" w:rsidP="00781792">
      <w:pPr>
        <w:ind w:left="720" w:hanging="720"/>
        <w:jc w:val="both"/>
        <w:rPr>
          <w:rFonts w:ascii="Poppins" w:hAnsi="Poppins"/>
          <w:color w:val="auto"/>
          <w:rPrChange w:id="3522" w:author="Stuart McLarnon (NESO)" w:date="2024-11-18T11:41:00Z">
            <w:rPr>
              <w:color w:val="auto"/>
            </w:rPr>
          </w:rPrChange>
        </w:rPr>
      </w:pPr>
      <w:r w:rsidRPr="00255B7C">
        <w:rPr>
          <w:rFonts w:ascii="Poppins" w:hAnsi="Poppins"/>
          <w:color w:val="auto"/>
          <w:rPrChange w:id="3523" w:author="Stuart McLarnon (NESO)" w:date="2024-11-18T11:41:00Z">
            <w:rPr/>
          </w:rPrChange>
        </w:rPr>
        <w:t>5</w:t>
      </w:r>
      <w:r w:rsidR="000226A1" w:rsidRPr="00255B7C">
        <w:rPr>
          <w:rFonts w:ascii="Poppins" w:hAnsi="Poppins"/>
          <w:color w:val="auto"/>
          <w:rPrChange w:id="3524" w:author="Stuart McLarnon (NESO)" w:date="2024-11-18T11:41:00Z">
            <w:rPr/>
          </w:rPrChange>
        </w:rPr>
        <w:t>.</w:t>
      </w:r>
      <w:r w:rsidR="005A641D" w:rsidRPr="00255B7C">
        <w:rPr>
          <w:rFonts w:ascii="Poppins" w:hAnsi="Poppins"/>
          <w:color w:val="auto"/>
          <w:rPrChange w:id="3525" w:author="Stuart McLarnon (NESO)" w:date="2024-11-18T11:41:00Z">
            <w:rPr/>
          </w:rPrChange>
        </w:rPr>
        <w:t>10</w:t>
      </w:r>
      <w:r w:rsidR="000226A1" w:rsidRPr="00255B7C">
        <w:rPr>
          <w:rFonts w:ascii="Poppins" w:hAnsi="Poppins"/>
          <w:color w:val="auto"/>
          <w:rPrChange w:id="3526" w:author="Stuart McLarnon (NESO)" w:date="2024-11-18T11:41:00Z">
            <w:rPr/>
          </w:rPrChange>
        </w:rPr>
        <w:t>.3</w:t>
      </w:r>
      <w:r w:rsidR="000226A1" w:rsidRPr="00255B7C">
        <w:rPr>
          <w:rFonts w:ascii="Poppins" w:hAnsi="Poppins"/>
          <w:color w:val="auto"/>
          <w:rPrChange w:id="3527" w:author="Stuart McLarnon (NESO)" w:date="2024-11-18T11:41:00Z">
            <w:rPr/>
          </w:rPrChange>
        </w:rPr>
        <w:tab/>
      </w:r>
      <w:r w:rsidR="000226A1" w:rsidRPr="00255B7C">
        <w:rPr>
          <w:rFonts w:ascii="Poppins" w:hAnsi="Poppins"/>
          <w:color w:val="auto"/>
          <w:rPrChange w:id="3528" w:author="Stuart McLarnon (NESO)" w:date="2024-11-18T11:41:00Z">
            <w:rPr>
              <w:color w:val="auto"/>
            </w:rPr>
          </w:rPrChange>
        </w:rPr>
        <w:t xml:space="preserve">Under the </w:t>
      </w:r>
      <w:r w:rsidR="000226A1" w:rsidRPr="00255B7C">
        <w:rPr>
          <w:rFonts w:ascii="Poppins" w:hAnsi="Poppins"/>
          <w:i/>
          <w:color w:val="auto"/>
          <w:rPrChange w:id="3529" w:author="Stuart McLarnon (NESO)" w:date="2024-11-18T11:41:00Z">
            <w:rPr>
              <w:i/>
              <w:color w:val="auto"/>
            </w:rPr>
          </w:rPrChange>
        </w:rPr>
        <w:t>Electricity Supply Emergency Code</w:t>
      </w:r>
      <w:r w:rsidR="000226A1" w:rsidRPr="00255B7C">
        <w:rPr>
          <w:rFonts w:ascii="Poppins" w:hAnsi="Poppins"/>
          <w:color w:val="auto"/>
          <w:rPrChange w:id="3530" w:author="Stuart McLarnon (NESO)" w:date="2024-11-18T11:41:00Z">
            <w:rPr>
              <w:color w:val="auto"/>
            </w:rPr>
          </w:rPrChange>
        </w:rPr>
        <w:t xml:space="preserve"> customers vital to national infrastructure are entitled to apply to </w:t>
      </w:r>
      <w:r w:rsidR="005102C7" w:rsidRPr="00255B7C">
        <w:rPr>
          <w:rFonts w:ascii="Poppins" w:hAnsi="Poppins"/>
          <w:color w:val="auto"/>
          <w:rPrChange w:id="3531" w:author="Stuart McLarnon (NESO)" w:date="2024-11-18T11:41:00Z">
            <w:rPr>
              <w:color w:val="auto"/>
            </w:rPr>
          </w:rPrChange>
        </w:rPr>
        <w:t>DESNZ</w:t>
      </w:r>
      <w:r w:rsidR="000226A1" w:rsidRPr="00255B7C">
        <w:rPr>
          <w:rFonts w:ascii="Poppins" w:hAnsi="Poppins"/>
          <w:color w:val="auto"/>
          <w:rPrChange w:id="3532" w:author="Stuart McLarnon (NESO)" w:date="2024-11-18T11:41:00Z">
            <w:rPr>
              <w:color w:val="auto"/>
            </w:rPr>
          </w:rPrChange>
        </w:rPr>
        <w:t xml:space="preserve"> for Protected status.  </w:t>
      </w:r>
      <w:r w:rsidR="00D066D3" w:rsidRPr="00255B7C">
        <w:rPr>
          <w:rFonts w:ascii="Poppins" w:hAnsi="Poppins"/>
          <w:color w:val="auto"/>
          <w:rPrChange w:id="3533" w:author="Stuart McLarnon (NESO)" w:date="2024-11-18T11:41:00Z">
            <w:rPr>
              <w:color w:val="auto"/>
            </w:rPr>
          </w:rPrChange>
        </w:rPr>
        <w:t xml:space="preserve">Network </w:t>
      </w:r>
      <w:r w:rsidR="00352688" w:rsidRPr="00255B7C">
        <w:rPr>
          <w:rFonts w:ascii="Poppins" w:hAnsi="Poppins"/>
          <w:color w:val="auto"/>
          <w:rPrChange w:id="3534" w:author="Stuart McLarnon (NESO)" w:date="2024-11-18T11:41:00Z">
            <w:rPr>
              <w:color w:val="auto"/>
            </w:rPr>
          </w:rPrChange>
        </w:rPr>
        <w:t>Operators are</w:t>
      </w:r>
      <w:r w:rsidR="000226A1" w:rsidRPr="00255B7C">
        <w:rPr>
          <w:rFonts w:ascii="Poppins" w:hAnsi="Poppins"/>
          <w:color w:val="auto"/>
          <w:rPrChange w:id="3535" w:author="Stuart McLarnon (NESO)" w:date="2024-11-18T11:41:00Z">
            <w:rPr>
              <w:color w:val="auto"/>
            </w:rPr>
          </w:rPrChange>
        </w:rPr>
        <w:t xml:space="preserve"> obliged to review the Protected Site List every 2 years and provide an update to </w:t>
      </w:r>
      <w:r w:rsidR="005102C7" w:rsidRPr="00255B7C">
        <w:rPr>
          <w:rFonts w:ascii="Poppins" w:hAnsi="Poppins"/>
          <w:color w:val="auto"/>
          <w:rPrChange w:id="3536" w:author="Stuart McLarnon (NESO)" w:date="2024-11-18T11:41:00Z">
            <w:rPr>
              <w:color w:val="auto"/>
            </w:rPr>
          </w:rPrChange>
        </w:rPr>
        <w:t>DESNZ</w:t>
      </w:r>
      <w:r w:rsidR="000226A1" w:rsidRPr="00255B7C">
        <w:rPr>
          <w:rFonts w:ascii="Poppins" w:hAnsi="Poppins"/>
          <w:color w:val="auto"/>
          <w:rPrChange w:id="3537" w:author="Stuart McLarnon (NESO)" w:date="2024-11-18T11:41:00Z">
            <w:rPr>
              <w:color w:val="auto"/>
            </w:rPr>
          </w:rPrChange>
        </w:rPr>
        <w:t xml:space="preserve"> </w:t>
      </w:r>
      <w:r w:rsidR="00000E07" w:rsidRPr="00255B7C">
        <w:rPr>
          <w:rFonts w:ascii="Poppins" w:hAnsi="Poppins"/>
          <w:color w:val="auto"/>
          <w:rPrChange w:id="3538" w:author="Stuart McLarnon (NESO)" w:date="2024-11-18T11:41:00Z">
            <w:rPr>
              <w:color w:val="auto"/>
            </w:rPr>
          </w:rPrChange>
        </w:rPr>
        <w:t>by</w:t>
      </w:r>
      <w:r w:rsidR="000226A1" w:rsidRPr="00255B7C">
        <w:rPr>
          <w:rFonts w:ascii="Poppins" w:hAnsi="Poppins"/>
          <w:color w:val="auto"/>
          <w:rPrChange w:id="3539" w:author="Stuart McLarnon (NESO)" w:date="2024-11-18T11:41:00Z">
            <w:rPr>
              <w:color w:val="auto"/>
            </w:rPr>
          </w:rPrChange>
        </w:rPr>
        <w:t xml:space="preserve"> 1</w:t>
      </w:r>
      <w:r w:rsidR="000226A1" w:rsidRPr="00255B7C">
        <w:rPr>
          <w:rFonts w:ascii="Poppins" w:hAnsi="Poppins"/>
          <w:color w:val="auto"/>
          <w:vertAlign w:val="superscript"/>
          <w:rPrChange w:id="3540" w:author="Stuart McLarnon (NESO)" w:date="2024-11-18T11:41:00Z">
            <w:rPr>
              <w:color w:val="auto"/>
              <w:vertAlign w:val="superscript"/>
            </w:rPr>
          </w:rPrChange>
        </w:rPr>
        <w:t>st</w:t>
      </w:r>
      <w:r w:rsidR="000226A1" w:rsidRPr="00255B7C">
        <w:rPr>
          <w:rFonts w:ascii="Poppins" w:hAnsi="Poppins"/>
          <w:color w:val="auto"/>
          <w:rPrChange w:id="3541" w:author="Stuart McLarnon (NESO)" w:date="2024-11-18T11:41:00Z">
            <w:rPr>
              <w:color w:val="auto"/>
            </w:rPr>
          </w:rPrChange>
        </w:rPr>
        <w:t xml:space="preserve"> October</w:t>
      </w:r>
      <w:r w:rsidR="00414E36" w:rsidRPr="00255B7C">
        <w:rPr>
          <w:rFonts w:ascii="Poppins" w:hAnsi="Poppins"/>
          <w:color w:val="auto"/>
          <w:rPrChange w:id="3542" w:author="Stuart McLarnon (NESO)" w:date="2024-11-18T11:41:00Z">
            <w:rPr>
              <w:color w:val="auto"/>
            </w:rPr>
          </w:rPrChange>
        </w:rPr>
        <w:t xml:space="preserve"> of the review year</w:t>
      </w:r>
      <w:r w:rsidR="000226A1" w:rsidRPr="00255B7C">
        <w:rPr>
          <w:rFonts w:ascii="Poppins" w:hAnsi="Poppins"/>
          <w:color w:val="auto"/>
          <w:rPrChange w:id="3543" w:author="Stuart McLarnon (NESO)" w:date="2024-11-18T11:41:00Z">
            <w:rPr>
              <w:color w:val="auto"/>
            </w:rPr>
          </w:rPrChange>
        </w:rPr>
        <w:t>.</w:t>
      </w:r>
    </w:p>
    <w:p w14:paraId="4AF372B5" w14:textId="13022A30" w:rsidR="000226A1" w:rsidRPr="00D70D71" w:rsidRDefault="000226A1" w:rsidP="00D81794">
      <w:pPr>
        <w:pStyle w:val="Heading1"/>
        <w:rPr>
          <w:rFonts w:ascii="Poppins Medium" w:hAnsi="Poppins Medium"/>
          <w:color w:val="3F0731"/>
          <w:sz w:val="32"/>
          <w:rPrChange w:id="3544" w:author="Stuart McLarnon (NESO)" w:date="2024-11-18T11:41:00Z">
            <w:rPr/>
          </w:rPrChange>
        </w:rPr>
      </w:pPr>
      <w:bookmarkStart w:id="3545" w:name="_Toc532811331"/>
      <w:bookmarkStart w:id="3546" w:name="_Toc128731918"/>
      <w:bookmarkStart w:id="3547" w:name="_Toc188439585"/>
      <w:r w:rsidRPr="00D70D71">
        <w:rPr>
          <w:rFonts w:ascii="Poppins Medium" w:hAnsi="Poppins Medium"/>
          <w:color w:val="3F0731"/>
          <w:sz w:val="32"/>
          <w:rPrChange w:id="3548" w:author="Stuart McLarnon (NESO)" w:date="2024-11-18T11:41:00Z">
            <w:rPr/>
          </w:rPrChange>
        </w:rPr>
        <w:t>A</w:t>
      </w:r>
      <w:r w:rsidR="007B4AF7" w:rsidRPr="00D70D71">
        <w:rPr>
          <w:rFonts w:ascii="Poppins Medium" w:hAnsi="Poppins Medium"/>
          <w:color w:val="3F0731"/>
          <w:sz w:val="32"/>
          <w:rPrChange w:id="3549" w:author="Stuart McLarnon (NESO)" w:date="2024-11-18T11:41:00Z">
            <w:rPr/>
          </w:rPrChange>
        </w:rPr>
        <w:t xml:space="preserve">ssurance </w:t>
      </w:r>
      <w:r w:rsidRPr="00D70D71">
        <w:rPr>
          <w:rFonts w:ascii="Poppins Medium" w:hAnsi="Poppins Medium"/>
          <w:color w:val="3F0731"/>
          <w:sz w:val="32"/>
          <w:rPrChange w:id="3550" w:author="Stuart McLarnon (NESO)" w:date="2024-11-18T11:41:00Z">
            <w:rPr/>
          </w:rPrChange>
        </w:rPr>
        <w:t>&amp; C</w:t>
      </w:r>
      <w:r w:rsidR="007B4AF7" w:rsidRPr="00D70D71">
        <w:rPr>
          <w:rFonts w:ascii="Poppins Medium" w:hAnsi="Poppins Medium"/>
          <w:color w:val="3F0731"/>
          <w:sz w:val="32"/>
          <w:rPrChange w:id="3551" w:author="Stuart McLarnon (NESO)" w:date="2024-11-18T11:41:00Z">
            <w:rPr/>
          </w:rPrChange>
        </w:rPr>
        <w:t xml:space="preserve">ompliance </w:t>
      </w:r>
      <w:r w:rsidRPr="00D70D71">
        <w:rPr>
          <w:rFonts w:ascii="Poppins Medium" w:hAnsi="Poppins Medium"/>
          <w:color w:val="3F0731"/>
          <w:sz w:val="32"/>
          <w:rPrChange w:id="3552" w:author="Stuart McLarnon (NESO)" w:date="2024-11-18T11:41:00Z">
            <w:rPr/>
          </w:rPrChange>
        </w:rPr>
        <w:t>T</w:t>
      </w:r>
      <w:r w:rsidR="007B4AF7" w:rsidRPr="00D70D71">
        <w:rPr>
          <w:rFonts w:ascii="Poppins Medium" w:hAnsi="Poppins Medium"/>
          <w:color w:val="3F0731"/>
          <w:sz w:val="32"/>
          <w:rPrChange w:id="3553" w:author="Stuart McLarnon (NESO)" w:date="2024-11-18T11:41:00Z">
            <w:rPr/>
          </w:rPrChange>
        </w:rPr>
        <w:t>esting</w:t>
      </w:r>
      <w:bookmarkEnd w:id="3545"/>
      <w:bookmarkEnd w:id="3546"/>
      <w:bookmarkEnd w:id="3547"/>
    </w:p>
    <w:p w14:paraId="07F219AD" w14:textId="75646120" w:rsidR="004C75DE" w:rsidRPr="00255B7C" w:rsidRDefault="00A4214D" w:rsidP="00EC0C49">
      <w:pPr>
        <w:ind w:left="720" w:hanging="720"/>
        <w:jc w:val="both"/>
        <w:rPr>
          <w:rFonts w:ascii="Poppins" w:hAnsi="Poppins"/>
          <w:color w:val="auto"/>
          <w:rPrChange w:id="3554" w:author="Stuart McLarnon (NESO)" w:date="2024-11-18T11:41:00Z">
            <w:rPr>
              <w:color w:val="auto"/>
            </w:rPr>
          </w:rPrChange>
        </w:rPr>
      </w:pPr>
      <w:r w:rsidRPr="00255B7C">
        <w:rPr>
          <w:rFonts w:ascii="Poppins" w:hAnsi="Poppins"/>
          <w:color w:val="auto"/>
          <w:rPrChange w:id="3555" w:author="Stuart McLarnon (NESO)" w:date="2024-11-18T11:41:00Z">
            <w:rPr>
              <w:color w:val="auto"/>
            </w:rPr>
          </w:rPrChange>
        </w:rPr>
        <w:t>6</w:t>
      </w:r>
      <w:r w:rsidR="00C72B58" w:rsidRPr="00255B7C">
        <w:rPr>
          <w:rFonts w:ascii="Poppins" w:hAnsi="Poppins"/>
          <w:color w:val="auto"/>
          <w:rPrChange w:id="3556" w:author="Stuart McLarnon (NESO)" w:date="2024-11-18T11:41:00Z">
            <w:rPr>
              <w:color w:val="auto"/>
            </w:rPr>
          </w:rPrChange>
        </w:rPr>
        <w:t>.1</w:t>
      </w:r>
      <w:r w:rsidR="00C72B58" w:rsidRPr="00255B7C">
        <w:rPr>
          <w:rFonts w:ascii="Poppins" w:hAnsi="Poppins"/>
          <w:color w:val="auto"/>
          <w:rPrChange w:id="3557" w:author="Stuart McLarnon (NESO)" w:date="2024-11-18T11:41:00Z">
            <w:rPr>
              <w:color w:val="auto"/>
            </w:rPr>
          </w:rPrChange>
        </w:rPr>
        <w:tab/>
      </w:r>
      <w:r w:rsidR="003C6529" w:rsidRPr="00255B7C">
        <w:rPr>
          <w:rFonts w:ascii="Poppins" w:hAnsi="Poppins"/>
          <w:color w:val="auto"/>
          <w:rPrChange w:id="3558" w:author="Stuart McLarnon (NESO)" w:date="2024-11-18T11:41:00Z">
            <w:rPr>
              <w:color w:val="auto"/>
            </w:rPr>
          </w:rPrChange>
        </w:rPr>
        <w:t>EU NCER</w:t>
      </w:r>
      <w:r w:rsidR="000226A1" w:rsidRPr="00255B7C">
        <w:rPr>
          <w:rFonts w:ascii="Poppins" w:hAnsi="Poppins"/>
          <w:color w:val="auto"/>
          <w:rPrChange w:id="3559" w:author="Stuart McLarnon (NESO)" w:date="2024-11-18T11:41:00Z">
            <w:rPr>
              <w:color w:val="auto"/>
            </w:rPr>
          </w:rPrChange>
        </w:rPr>
        <w:t xml:space="preserve"> Article 43 states the general principles for compliance </w:t>
      </w:r>
      <w:r w:rsidR="00352688" w:rsidRPr="00255B7C">
        <w:rPr>
          <w:rFonts w:ascii="Poppins" w:hAnsi="Poppins"/>
          <w:color w:val="auto"/>
          <w:rPrChange w:id="3560" w:author="Stuart McLarnon (NESO)" w:date="2024-11-18T11:41:00Z">
            <w:rPr>
              <w:color w:val="auto"/>
            </w:rPr>
          </w:rPrChange>
        </w:rPr>
        <w:t>testing.</w:t>
      </w:r>
      <w:r w:rsidR="000226A1" w:rsidRPr="00255B7C">
        <w:rPr>
          <w:rFonts w:ascii="Poppins" w:hAnsi="Poppins"/>
          <w:color w:val="auto"/>
          <w:rPrChange w:id="3561" w:author="Stuart McLarnon (NESO)" w:date="2024-11-18T11:41:00Z">
            <w:rPr>
              <w:color w:val="auto"/>
            </w:rPr>
          </w:rPrChange>
        </w:rPr>
        <w:t xml:space="preserve">  Articles 44 to 49 describe the testing requirements and </w:t>
      </w:r>
      <w:r w:rsidR="00FD4149" w:rsidRPr="00255B7C">
        <w:rPr>
          <w:rFonts w:ascii="Poppins" w:hAnsi="Poppins"/>
          <w:color w:val="auto"/>
          <w:rPrChange w:id="3562" w:author="Stuart McLarnon (NESO)" w:date="2024-11-18T11:41:00Z">
            <w:rPr>
              <w:color w:val="auto"/>
            </w:rPr>
          </w:rPrChange>
        </w:rPr>
        <w:t xml:space="preserve">these </w:t>
      </w:r>
      <w:del w:id="3563" w:author="Stuart McLarnon (NESO)" w:date="2025-01-22T13:30:00Z" w16du:dateUtc="2025-01-22T13:30:00Z">
        <w:r w:rsidR="000226A1" w:rsidRPr="00255B7C" w:rsidDel="001B707E">
          <w:rPr>
            <w:rFonts w:ascii="Poppins" w:hAnsi="Poppins"/>
            <w:color w:val="auto"/>
            <w:rPrChange w:id="3564" w:author="Stuart McLarnon (NESO)" w:date="2024-11-18T11:41:00Z">
              <w:rPr>
                <w:color w:val="auto"/>
              </w:rPr>
            </w:rPrChange>
          </w:rPr>
          <w:delText xml:space="preserve"> </w:delText>
        </w:r>
      </w:del>
      <w:r w:rsidR="00FD4149" w:rsidRPr="00255B7C">
        <w:rPr>
          <w:rFonts w:ascii="Poppins" w:hAnsi="Poppins"/>
          <w:color w:val="auto"/>
          <w:rPrChange w:id="3565" w:author="Stuart McLarnon (NESO)" w:date="2024-11-18T11:41:00Z">
            <w:rPr>
              <w:color w:val="auto"/>
            </w:rPr>
          </w:rPrChange>
        </w:rPr>
        <w:t xml:space="preserve">are </w:t>
      </w:r>
      <w:r w:rsidR="000226A1" w:rsidRPr="00255B7C">
        <w:rPr>
          <w:rFonts w:ascii="Poppins" w:hAnsi="Poppins"/>
          <w:color w:val="auto"/>
          <w:rPrChange w:id="3566" w:author="Stuart McLarnon (NESO)" w:date="2024-11-18T11:41:00Z">
            <w:rPr>
              <w:color w:val="auto"/>
            </w:rPr>
          </w:rPrChange>
        </w:rPr>
        <w:t>summarised below</w:t>
      </w:r>
      <w:r w:rsidR="00FD4149" w:rsidRPr="00255B7C">
        <w:rPr>
          <w:rFonts w:ascii="Poppins" w:hAnsi="Poppins"/>
          <w:color w:val="auto"/>
          <w:rPrChange w:id="3567" w:author="Stuart McLarnon (NESO)" w:date="2024-11-18T11:41:00Z">
            <w:rPr>
              <w:color w:val="auto"/>
            </w:rPr>
          </w:rPrChange>
        </w:rPr>
        <w:t xml:space="preserve"> </w:t>
      </w:r>
      <w:r w:rsidR="0056395B" w:rsidRPr="00255B7C">
        <w:rPr>
          <w:rFonts w:ascii="Poppins" w:hAnsi="Poppins"/>
          <w:color w:val="auto"/>
          <w:rPrChange w:id="3568" w:author="Stuart McLarnon (NESO)" w:date="2024-11-18T11:41:00Z">
            <w:rPr>
              <w:color w:val="auto"/>
            </w:rPr>
          </w:rPrChange>
        </w:rPr>
        <w:t>for</w:t>
      </w:r>
      <w:r w:rsidR="00FD4149" w:rsidRPr="00255B7C">
        <w:rPr>
          <w:rFonts w:ascii="Poppins" w:hAnsi="Poppins"/>
          <w:color w:val="auto"/>
          <w:rPrChange w:id="3569" w:author="Stuart McLarnon (NESO)" w:date="2024-11-18T11:41:00Z">
            <w:rPr>
              <w:color w:val="auto"/>
            </w:rPr>
          </w:rPrChange>
        </w:rPr>
        <w:t xml:space="preserve"> </w:t>
      </w:r>
      <w:r w:rsidR="00A62B3A" w:rsidRPr="00255B7C">
        <w:rPr>
          <w:rFonts w:ascii="Poppins" w:hAnsi="Poppins"/>
          <w:color w:val="auto"/>
          <w:rPrChange w:id="3570" w:author="Stuart McLarnon (NESO)" w:date="2024-11-18T11:41:00Z">
            <w:rPr>
              <w:color w:val="auto"/>
            </w:rPr>
          </w:rPrChange>
        </w:rPr>
        <w:t>User’s and Defence Service Providers</w:t>
      </w:r>
      <w:r w:rsidR="0056395B" w:rsidRPr="00255B7C">
        <w:rPr>
          <w:rFonts w:ascii="Poppins" w:hAnsi="Poppins"/>
          <w:color w:val="auto"/>
          <w:rPrChange w:id="3571" w:author="Stuart McLarnon (NESO)" w:date="2024-11-18T11:41:00Z">
            <w:rPr>
              <w:color w:val="auto"/>
            </w:rPr>
          </w:rPrChange>
        </w:rPr>
        <w:t xml:space="preserve"> in respect of def</w:t>
      </w:r>
      <w:r w:rsidR="00BA288E" w:rsidRPr="00255B7C">
        <w:rPr>
          <w:rFonts w:ascii="Poppins" w:hAnsi="Poppins"/>
          <w:color w:val="auto"/>
          <w:rPrChange w:id="3572" w:author="Stuart McLarnon (NESO)" w:date="2024-11-18T11:41:00Z">
            <w:rPr>
              <w:color w:val="auto"/>
            </w:rPr>
          </w:rPrChange>
        </w:rPr>
        <w:t>ensive measures</w:t>
      </w:r>
      <w:r w:rsidR="000226A1" w:rsidRPr="00255B7C">
        <w:rPr>
          <w:rFonts w:ascii="Poppins" w:hAnsi="Poppins"/>
          <w:color w:val="auto"/>
          <w:rPrChange w:id="3573" w:author="Stuart McLarnon (NESO)" w:date="2024-11-18T11:41:00Z">
            <w:rPr>
              <w:color w:val="auto"/>
            </w:rPr>
          </w:rPrChange>
        </w:rPr>
        <w:t>.</w:t>
      </w:r>
    </w:p>
    <w:p w14:paraId="51E2600D" w14:textId="28632610" w:rsidR="000226A1" w:rsidRPr="00255B7C" w:rsidRDefault="00A4214D" w:rsidP="008F2821">
      <w:pPr>
        <w:ind w:left="720" w:hanging="720"/>
        <w:jc w:val="both"/>
        <w:rPr>
          <w:rFonts w:ascii="Poppins" w:hAnsi="Poppins"/>
          <w:color w:val="auto"/>
          <w:rPrChange w:id="3574" w:author="Stuart McLarnon (NESO)" w:date="2024-11-18T11:41:00Z">
            <w:rPr/>
          </w:rPrChange>
        </w:rPr>
      </w:pPr>
      <w:r w:rsidRPr="00255B7C">
        <w:rPr>
          <w:rFonts w:ascii="Poppins" w:hAnsi="Poppins"/>
          <w:color w:val="auto"/>
          <w:rPrChange w:id="3575" w:author="Stuart McLarnon (NESO)" w:date="2024-11-18T11:41:00Z">
            <w:rPr>
              <w:color w:val="auto"/>
            </w:rPr>
          </w:rPrChange>
        </w:rPr>
        <w:t>6</w:t>
      </w:r>
      <w:r w:rsidR="000226A1" w:rsidRPr="00255B7C">
        <w:rPr>
          <w:rFonts w:ascii="Poppins" w:hAnsi="Poppins"/>
          <w:color w:val="auto"/>
          <w:rPrChange w:id="3576" w:author="Stuart McLarnon (NESO)" w:date="2024-11-18T11:41:00Z">
            <w:rPr>
              <w:color w:val="auto"/>
            </w:rPr>
          </w:rPrChange>
        </w:rPr>
        <w:t>.</w:t>
      </w:r>
      <w:r w:rsidR="00C72B58" w:rsidRPr="00255B7C">
        <w:rPr>
          <w:rFonts w:ascii="Poppins" w:hAnsi="Poppins"/>
          <w:color w:val="auto"/>
          <w:rPrChange w:id="3577" w:author="Stuart McLarnon (NESO)" w:date="2024-11-18T11:41:00Z">
            <w:rPr>
              <w:color w:val="auto"/>
            </w:rPr>
          </w:rPrChange>
        </w:rPr>
        <w:t>2</w:t>
      </w:r>
      <w:r w:rsidR="000226A1" w:rsidRPr="00255B7C">
        <w:rPr>
          <w:rFonts w:ascii="Poppins" w:hAnsi="Poppins"/>
          <w:color w:val="auto"/>
          <w:rPrChange w:id="3578" w:author="Stuart McLarnon (NESO)" w:date="2024-11-18T11:41:00Z">
            <w:rPr>
              <w:color w:val="auto"/>
            </w:rPr>
          </w:rPrChange>
        </w:rPr>
        <w:tab/>
      </w:r>
      <w:r w:rsidR="003A2F98" w:rsidRPr="00255B7C">
        <w:rPr>
          <w:rFonts w:ascii="Poppins" w:hAnsi="Poppins"/>
          <w:color w:val="auto"/>
          <w:rPrChange w:id="3579" w:author="Stuart McLarnon (NESO)" w:date="2024-11-18T11:41:00Z">
            <w:rPr>
              <w:color w:val="auto"/>
            </w:rPr>
          </w:rPrChange>
        </w:rPr>
        <w:t xml:space="preserve">In accordance with Article </w:t>
      </w:r>
      <w:r w:rsidR="001731D8" w:rsidRPr="00255B7C">
        <w:rPr>
          <w:rFonts w:ascii="Poppins" w:hAnsi="Poppins"/>
          <w:color w:val="auto"/>
          <w:rPrChange w:id="3580" w:author="Stuart McLarnon (NESO)" w:date="2024-11-18T11:41:00Z">
            <w:rPr>
              <w:color w:val="auto"/>
            </w:rPr>
          </w:rPrChange>
        </w:rPr>
        <w:t>43</w:t>
      </w:r>
      <w:r w:rsidR="009842BE" w:rsidRPr="00255B7C">
        <w:rPr>
          <w:rFonts w:ascii="Poppins" w:hAnsi="Poppins"/>
          <w:color w:val="auto"/>
          <w:rPrChange w:id="3581" w:author="Stuart McLarnon (NESO)" w:date="2024-11-18T11:41:00Z">
            <w:rPr>
              <w:color w:val="auto"/>
            </w:rPr>
          </w:rPrChange>
        </w:rPr>
        <w:t xml:space="preserve">(2) </w:t>
      </w:r>
      <w:r w:rsidR="000C5639" w:rsidRPr="00255B7C">
        <w:rPr>
          <w:rFonts w:ascii="Poppins" w:hAnsi="Poppins"/>
          <w:color w:val="auto"/>
          <w:rPrChange w:id="3582" w:author="Stuart McLarnon (NESO)" w:date="2024-11-18T11:41:00Z">
            <w:rPr>
              <w:color w:val="auto"/>
            </w:rPr>
          </w:rPrChange>
        </w:rPr>
        <w:t xml:space="preserve">of the EU NCER </w:t>
      </w:r>
      <w:del w:id="3583" w:author="Stuart McLarnon (NESO)" w:date="2024-11-18T11:41:00Z">
        <w:r w:rsidR="002816F7" w:rsidRPr="00422262">
          <w:rPr>
            <w:color w:val="auto"/>
          </w:rPr>
          <w:delText>NGESO</w:delText>
        </w:r>
      </w:del>
      <w:ins w:id="3584" w:author="Stuart McLarnon (NESO)" w:date="2024-11-18T11:41:00Z">
        <w:r w:rsidR="007B4960">
          <w:rPr>
            <w:rFonts w:ascii="Poppins" w:hAnsi="Poppins" w:cs="Poppins"/>
            <w:color w:val="auto"/>
          </w:rPr>
          <w:t>NESO</w:t>
        </w:r>
      </w:ins>
      <w:r w:rsidR="002816F7" w:rsidRPr="00255B7C">
        <w:rPr>
          <w:rFonts w:ascii="Poppins" w:hAnsi="Poppins"/>
          <w:color w:val="auto"/>
          <w:rPrChange w:id="3585" w:author="Stuart McLarnon (NESO)" w:date="2024-11-18T11:41:00Z">
            <w:rPr>
              <w:color w:val="auto"/>
            </w:rPr>
          </w:rPrChange>
        </w:rPr>
        <w:t xml:space="preserve"> </w:t>
      </w:r>
      <w:r w:rsidR="000C5639" w:rsidRPr="00255B7C">
        <w:rPr>
          <w:rFonts w:ascii="Poppins" w:hAnsi="Poppins"/>
          <w:color w:val="auto"/>
          <w:rPrChange w:id="3586" w:author="Stuart McLarnon (NESO)" w:date="2024-11-18T11:41:00Z">
            <w:rPr>
              <w:color w:val="auto"/>
            </w:rPr>
          </w:rPrChange>
        </w:rPr>
        <w:t xml:space="preserve">has </w:t>
      </w:r>
      <w:r w:rsidR="002816F7" w:rsidRPr="00255B7C">
        <w:rPr>
          <w:rFonts w:ascii="Poppins" w:hAnsi="Poppins"/>
          <w:color w:val="auto"/>
          <w:rPrChange w:id="3587" w:author="Stuart McLarnon (NESO)" w:date="2024-11-18T11:41:00Z">
            <w:rPr>
              <w:color w:val="auto"/>
            </w:rPr>
          </w:rPrChange>
        </w:rPr>
        <w:t>prepare</w:t>
      </w:r>
      <w:r w:rsidR="000C5639" w:rsidRPr="00255B7C">
        <w:rPr>
          <w:rFonts w:ascii="Poppins" w:hAnsi="Poppins"/>
          <w:color w:val="auto"/>
          <w:rPrChange w:id="3588" w:author="Stuart McLarnon (NESO)" w:date="2024-11-18T11:41:00Z">
            <w:rPr>
              <w:color w:val="auto"/>
            </w:rPr>
          </w:rPrChange>
        </w:rPr>
        <w:t>d</w:t>
      </w:r>
      <w:r w:rsidR="002816F7" w:rsidRPr="00255B7C">
        <w:rPr>
          <w:rFonts w:ascii="Poppins" w:hAnsi="Poppins"/>
          <w:color w:val="auto"/>
          <w:rPrChange w:id="3589" w:author="Stuart McLarnon (NESO)" w:date="2024-11-18T11:41:00Z">
            <w:rPr>
              <w:color w:val="auto"/>
            </w:rPr>
          </w:rPrChange>
        </w:rPr>
        <w:t xml:space="preserve"> a </w:t>
      </w:r>
      <w:r w:rsidR="00F067E2" w:rsidRPr="00255B7C">
        <w:rPr>
          <w:rFonts w:ascii="Poppins" w:hAnsi="Poppins"/>
          <w:color w:val="auto"/>
          <w:rPrChange w:id="3590" w:author="Stuart McLarnon (NESO)" w:date="2024-11-18T11:41:00Z">
            <w:rPr>
              <w:color w:val="auto"/>
            </w:rPr>
          </w:rPrChange>
        </w:rPr>
        <w:t>T</w:t>
      </w:r>
      <w:r w:rsidR="002816F7" w:rsidRPr="00255B7C">
        <w:rPr>
          <w:rFonts w:ascii="Poppins" w:hAnsi="Poppins"/>
          <w:color w:val="auto"/>
          <w:rPrChange w:id="3591" w:author="Stuart McLarnon (NESO)" w:date="2024-11-18T11:41:00Z">
            <w:rPr>
              <w:color w:val="auto"/>
            </w:rPr>
          </w:rPrChange>
        </w:rPr>
        <w:t xml:space="preserve">est </w:t>
      </w:r>
      <w:r w:rsidR="00F067E2" w:rsidRPr="00255B7C">
        <w:rPr>
          <w:rFonts w:ascii="Poppins" w:hAnsi="Poppins"/>
          <w:color w:val="auto"/>
          <w:rPrChange w:id="3592" w:author="Stuart McLarnon (NESO)" w:date="2024-11-18T11:41:00Z">
            <w:rPr>
              <w:color w:val="auto"/>
            </w:rPr>
          </w:rPrChange>
        </w:rPr>
        <w:t>P</w:t>
      </w:r>
      <w:r w:rsidR="002816F7" w:rsidRPr="00255B7C">
        <w:rPr>
          <w:rFonts w:ascii="Poppins" w:hAnsi="Poppins"/>
          <w:color w:val="auto"/>
          <w:rPrChange w:id="3593" w:author="Stuart McLarnon (NESO)" w:date="2024-11-18T11:41:00Z">
            <w:rPr>
              <w:color w:val="auto"/>
            </w:rPr>
          </w:rPrChange>
        </w:rPr>
        <w:t xml:space="preserve">lan </w:t>
      </w:r>
      <w:r w:rsidR="00F067E2" w:rsidRPr="00255B7C">
        <w:rPr>
          <w:rFonts w:ascii="Poppins" w:hAnsi="Poppins"/>
          <w:color w:val="auto"/>
          <w:rPrChange w:id="3594" w:author="Stuart McLarnon (NESO)" w:date="2024-11-18T11:41:00Z">
            <w:rPr>
              <w:color w:val="auto"/>
            </w:rPr>
          </w:rPrChange>
        </w:rPr>
        <w:t xml:space="preserve">which details how compliance and compliance testing </w:t>
      </w:r>
      <w:r w:rsidR="00A72457" w:rsidRPr="00255B7C">
        <w:rPr>
          <w:rFonts w:ascii="Poppins" w:hAnsi="Poppins"/>
          <w:color w:val="auto"/>
          <w:rPrChange w:id="3595" w:author="Stuart McLarnon (NESO)" w:date="2024-11-18T11:41:00Z">
            <w:rPr>
              <w:color w:val="auto"/>
            </w:rPr>
          </w:rPrChange>
        </w:rPr>
        <w:t>is assessed against the EU</w:t>
      </w:r>
      <w:r w:rsidR="00472CA5" w:rsidRPr="00255B7C">
        <w:rPr>
          <w:rFonts w:ascii="Poppins" w:hAnsi="Poppins"/>
          <w:color w:val="auto"/>
          <w:rPrChange w:id="3596" w:author="Stuart McLarnon (NESO)" w:date="2024-11-18T11:41:00Z">
            <w:rPr>
              <w:color w:val="auto"/>
            </w:rPr>
          </w:rPrChange>
        </w:rPr>
        <w:t xml:space="preserve"> </w:t>
      </w:r>
      <w:r w:rsidR="00A72457" w:rsidRPr="00255B7C">
        <w:rPr>
          <w:rFonts w:ascii="Poppins" w:hAnsi="Poppins"/>
          <w:color w:val="auto"/>
          <w:rPrChange w:id="3597" w:author="Stuart McLarnon (NESO)" w:date="2024-11-18T11:41:00Z">
            <w:rPr>
              <w:color w:val="auto"/>
            </w:rPr>
          </w:rPrChange>
        </w:rPr>
        <w:t>NCER</w:t>
      </w:r>
      <w:r w:rsidR="00C62DB2" w:rsidRPr="00255B7C">
        <w:rPr>
          <w:rFonts w:ascii="Poppins" w:hAnsi="Poppins"/>
          <w:color w:val="auto"/>
          <w:rPrChange w:id="3598" w:author="Stuart McLarnon (NESO)" w:date="2024-11-18T11:41:00Z">
            <w:rPr>
              <w:color w:val="auto"/>
            </w:rPr>
          </w:rPrChange>
        </w:rPr>
        <w:t>.</w:t>
      </w:r>
    </w:p>
    <w:p w14:paraId="1075D149" w14:textId="62D2C478" w:rsidR="00E92E77" w:rsidRPr="00255B7C" w:rsidRDefault="002A280A" w:rsidP="00575C3B">
      <w:pPr>
        <w:ind w:left="720" w:firstLine="720"/>
        <w:jc w:val="both"/>
        <w:rPr>
          <w:rFonts w:ascii="Poppins" w:hAnsi="Poppins"/>
          <w:color w:val="auto"/>
          <w:rPrChange w:id="3599" w:author="Stuart McLarnon (NESO)" w:date="2024-11-18T11:41:00Z">
            <w:rPr/>
          </w:rPrChange>
        </w:rPr>
      </w:pPr>
      <w:r w:rsidRPr="00255B7C">
        <w:rPr>
          <w:rFonts w:ascii="Poppins" w:hAnsi="Poppins"/>
          <w:color w:val="auto"/>
          <w:rPrChange w:id="3600" w:author="Stuart McLarnon (NESO)" w:date="2024-11-18T11:41:00Z">
            <w:rPr>
              <w:color w:val="auto"/>
            </w:rPr>
          </w:rPrChange>
        </w:rPr>
        <w:t xml:space="preserve"> </w:t>
      </w:r>
      <w:r w:rsidR="00F632AC" w:rsidRPr="00255B7C">
        <w:rPr>
          <w:rFonts w:ascii="Poppins" w:hAnsi="Poppins"/>
          <w:color w:val="auto"/>
          <w:rPrChange w:id="3601" w:author="Stuart McLarnon (NESO)" w:date="2024-11-18T11:41:00Z">
            <w:rPr>
              <w:color w:val="auto"/>
            </w:rPr>
          </w:rPrChange>
        </w:rPr>
        <w:t xml:space="preserve"> </w:t>
      </w:r>
      <w:r w:rsidR="00152B63" w:rsidRPr="00255B7C">
        <w:rPr>
          <w:rFonts w:ascii="Poppins" w:hAnsi="Poppins"/>
          <w:color w:val="auto"/>
          <w:rPrChange w:id="3602" w:author="Stuart McLarnon (NESO)" w:date="2024-11-18T11:41:00Z">
            <w:rPr>
              <w:color w:val="auto"/>
            </w:rPr>
          </w:rPrChange>
        </w:rPr>
        <w:t xml:space="preserve"> </w:t>
      </w:r>
    </w:p>
    <w:p w14:paraId="2C30A213" w14:textId="7EB807F4" w:rsidR="000226A1" w:rsidRPr="00255B7C" w:rsidRDefault="00A4214D" w:rsidP="008F2821">
      <w:pPr>
        <w:ind w:left="720" w:hanging="720"/>
        <w:jc w:val="both"/>
        <w:rPr>
          <w:rFonts w:ascii="Poppins" w:hAnsi="Poppins"/>
          <w:color w:val="auto"/>
          <w:rPrChange w:id="3603" w:author="Stuart McLarnon (NESO)" w:date="2024-11-18T11:41:00Z">
            <w:rPr>
              <w:color w:val="auto"/>
            </w:rPr>
          </w:rPrChange>
        </w:rPr>
      </w:pPr>
      <w:r w:rsidRPr="00255B7C">
        <w:rPr>
          <w:rFonts w:ascii="Poppins" w:hAnsi="Poppins"/>
          <w:color w:val="auto"/>
          <w:rPrChange w:id="3604" w:author="Stuart McLarnon (NESO)" w:date="2024-11-18T11:41:00Z">
            <w:rPr>
              <w:color w:val="auto"/>
            </w:rPr>
          </w:rPrChange>
        </w:rPr>
        <w:t>6</w:t>
      </w:r>
      <w:r w:rsidR="000226A1" w:rsidRPr="00255B7C">
        <w:rPr>
          <w:rFonts w:ascii="Poppins" w:hAnsi="Poppins"/>
          <w:color w:val="auto"/>
          <w:rPrChange w:id="3605" w:author="Stuart McLarnon (NESO)" w:date="2024-11-18T11:41:00Z">
            <w:rPr>
              <w:color w:val="auto"/>
            </w:rPr>
          </w:rPrChange>
        </w:rPr>
        <w:t>.</w:t>
      </w:r>
      <w:r w:rsidR="00C72B58" w:rsidRPr="00255B7C">
        <w:rPr>
          <w:rFonts w:ascii="Poppins" w:hAnsi="Poppins"/>
          <w:color w:val="auto"/>
          <w:rPrChange w:id="3606" w:author="Stuart McLarnon (NESO)" w:date="2024-11-18T11:41:00Z">
            <w:rPr>
              <w:color w:val="auto"/>
            </w:rPr>
          </w:rPrChange>
        </w:rPr>
        <w:t>3</w:t>
      </w:r>
      <w:r w:rsidR="000226A1" w:rsidRPr="00255B7C">
        <w:rPr>
          <w:rFonts w:ascii="Poppins" w:hAnsi="Poppins"/>
          <w:color w:val="auto"/>
          <w:rPrChange w:id="3607" w:author="Stuart McLarnon (NESO)" w:date="2024-11-18T11:41:00Z">
            <w:rPr>
              <w:color w:val="auto"/>
            </w:rPr>
          </w:rPrChange>
        </w:rPr>
        <w:tab/>
      </w:r>
      <w:r w:rsidR="003E2269" w:rsidRPr="00255B7C">
        <w:rPr>
          <w:rFonts w:ascii="Poppins" w:hAnsi="Poppins"/>
          <w:color w:val="auto"/>
          <w:rPrChange w:id="3608" w:author="Stuart McLarnon (NESO)" w:date="2024-11-18T11:41:00Z">
            <w:rPr>
              <w:color w:val="auto"/>
            </w:rPr>
          </w:rPrChange>
        </w:rPr>
        <w:t xml:space="preserve">Demand Response </w:t>
      </w:r>
      <w:r w:rsidR="00252E30" w:rsidRPr="00255B7C">
        <w:rPr>
          <w:rFonts w:ascii="Poppins" w:hAnsi="Poppins"/>
          <w:color w:val="auto"/>
          <w:rPrChange w:id="3609" w:author="Stuart McLarnon (NESO)" w:date="2024-11-18T11:41:00Z">
            <w:rPr>
              <w:color w:val="auto"/>
            </w:rPr>
          </w:rPrChange>
        </w:rPr>
        <w:t>Providers</w:t>
      </w:r>
      <w:r w:rsidR="009645E2" w:rsidRPr="00255B7C">
        <w:rPr>
          <w:rFonts w:ascii="Poppins" w:hAnsi="Poppins"/>
          <w:color w:val="auto"/>
          <w:rPrChange w:id="3610" w:author="Stuart McLarnon (NESO)" w:date="2024-11-18T11:41:00Z">
            <w:rPr>
              <w:color w:val="auto"/>
            </w:rPr>
          </w:rPrChange>
        </w:rPr>
        <w:t xml:space="preserve"> who </w:t>
      </w:r>
      <w:r w:rsidR="000226A1" w:rsidRPr="00255B7C">
        <w:rPr>
          <w:rFonts w:ascii="Poppins" w:hAnsi="Poppins"/>
          <w:color w:val="auto"/>
          <w:rPrChange w:id="3611" w:author="Stuart McLarnon (NESO)" w:date="2024-11-18T11:41:00Z">
            <w:rPr>
              <w:color w:val="auto"/>
            </w:rPr>
          </w:rPrChange>
        </w:rPr>
        <w:t xml:space="preserve">deliver </w:t>
      </w:r>
      <w:r w:rsidR="009645E2" w:rsidRPr="00255B7C">
        <w:rPr>
          <w:rFonts w:ascii="Poppins" w:hAnsi="Poppins"/>
          <w:color w:val="auto"/>
          <w:rPrChange w:id="3612" w:author="Stuart McLarnon (NESO)" w:date="2024-11-18T11:41:00Z">
            <w:rPr>
              <w:color w:val="auto"/>
            </w:rPr>
          </w:rPrChange>
        </w:rPr>
        <w:t xml:space="preserve">a </w:t>
      </w:r>
      <w:r w:rsidR="000226A1" w:rsidRPr="00255B7C">
        <w:rPr>
          <w:rFonts w:ascii="Poppins" w:hAnsi="Poppins"/>
          <w:color w:val="auto"/>
          <w:rPrChange w:id="3613" w:author="Stuart McLarnon (NESO)" w:date="2024-11-18T11:41:00Z">
            <w:rPr>
              <w:color w:val="auto"/>
            </w:rPr>
          </w:rPrChange>
        </w:rPr>
        <w:t xml:space="preserve">demand response </w:t>
      </w:r>
      <w:r w:rsidR="009645E2" w:rsidRPr="00255B7C">
        <w:rPr>
          <w:rFonts w:ascii="Poppins" w:hAnsi="Poppins"/>
          <w:color w:val="auto"/>
          <w:rPrChange w:id="3614" w:author="Stuart McLarnon (NESO)" w:date="2024-11-18T11:41:00Z">
            <w:rPr>
              <w:color w:val="auto"/>
            </w:rPr>
          </w:rPrChange>
        </w:rPr>
        <w:t xml:space="preserve">service </w:t>
      </w:r>
      <w:r w:rsidR="00D4402B" w:rsidRPr="00255B7C">
        <w:rPr>
          <w:rFonts w:ascii="Poppins" w:hAnsi="Poppins"/>
          <w:color w:val="auto"/>
          <w:rPrChange w:id="3615" w:author="Stuart McLarnon (NESO)" w:date="2024-11-18T11:41:00Z">
            <w:rPr>
              <w:color w:val="auto"/>
            </w:rPr>
          </w:rPrChange>
        </w:rPr>
        <w:t xml:space="preserve">to </w:t>
      </w:r>
      <w:del w:id="3616" w:author="Stuart McLarnon (NESO)" w:date="2024-11-18T11:41:00Z">
        <w:r w:rsidR="00D4402B" w:rsidRPr="00590DA6">
          <w:rPr>
            <w:color w:val="auto"/>
          </w:rPr>
          <w:delText>NGESO</w:delText>
        </w:r>
      </w:del>
      <w:ins w:id="3617" w:author="Stuart McLarnon (NESO)" w:date="2024-11-18T11:41:00Z">
        <w:r w:rsidR="007B4960">
          <w:rPr>
            <w:rFonts w:ascii="Poppins" w:hAnsi="Poppins" w:cs="Poppins"/>
            <w:color w:val="auto"/>
          </w:rPr>
          <w:t>NESO</w:t>
        </w:r>
      </w:ins>
      <w:r w:rsidR="00D4402B" w:rsidRPr="00255B7C">
        <w:rPr>
          <w:rFonts w:ascii="Poppins" w:hAnsi="Poppins"/>
          <w:color w:val="auto"/>
          <w:rPrChange w:id="3618" w:author="Stuart McLarnon (NESO)" w:date="2024-11-18T11:41:00Z">
            <w:rPr>
              <w:color w:val="auto"/>
            </w:rPr>
          </w:rPrChange>
        </w:rPr>
        <w:t xml:space="preserve"> </w:t>
      </w:r>
      <w:r w:rsidR="000226A1" w:rsidRPr="00255B7C">
        <w:rPr>
          <w:rFonts w:ascii="Poppins" w:hAnsi="Poppins"/>
          <w:color w:val="auto"/>
          <w:rPrChange w:id="3619" w:author="Stuart McLarnon (NESO)" w:date="2024-11-18T11:41:00Z">
            <w:rPr>
              <w:color w:val="auto"/>
            </w:rPr>
          </w:rPrChange>
        </w:rPr>
        <w:t xml:space="preserve">shall execute a demand response test after 2 </w:t>
      </w:r>
      <w:r w:rsidR="000226A1" w:rsidRPr="00255B7C">
        <w:rPr>
          <w:rFonts w:ascii="Poppins" w:hAnsi="Poppins"/>
          <w:color w:val="auto"/>
          <w:rPrChange w:id="3620" w:author="Stuart McLarnon (NESO)" w:date="2024-11-18T11:41:00Z">
            <w:rPr>
              <w:color w:val="auto"/>
            </w:rPr>
          </w:rPrChange>
        </w:rPr>
        <w:lastRenderedPageBreak/>
        <w:t>consecutive unsuccessful responses in real operation, or at least every year</w:t>
      </w:r>
      <w:r w:rsidR="00E203BD" w:rsidRPr="00255B7C">
        <w:rPr>
          <w:rFonts w:ascii="Poppins" w:hAnsi="Poppins"/>
          <w:color w:val="auto"/>
          <w:rPrChange w:id="3621" w:author="Stuart McLarnon (NESO)" w:date="2024-11-18T11:41:00Z">
            <w:rPr>
              <w:color w:val="auto"/>
            </w:rPr>
          </w:rPrChange>
        </w:rPr>
        <w:t xml:space="preserve"> as provided for in </w:t>
      </w:r>
      <w:r w:rsidR="00E203BD" w:rsidRPr="00255B7C">
        <w:rPr>
          <w:rFonts w:ascii="Poppins" w:hAnsi="Poppins"/>
          <w:i/>
          <w:color w:val="auto"/>
          <w:rPrChange w:id="3622" w:author="Stuart McLarnon (NESO)" w:date="2024-11-18T11:41:00Z">
            <w:rPr>
              <w:i/>
              <w:color w:val="auto"/>
            </w:rPr>
          </w:rPrChange>
        </w:rPr>
        <w:t>DRSC11.7</w:t>
      </w:r>
      <w:r w:rsidR="00252E30" w:rsidRPr="00255B7C">
        <w:rPr>
          <w:rFonts w:ascii="Poppins" w:hAnsi="Poppins"/>
          <w:color w:val="auto"/>
          <w:rPrChange w:id="3623" w:author="Stuart McLarnon (NESO)" w:date="2024-11-18T11:41:00Z">
            <w:rPr>
              <w:color w:val="auto"/>
            </w:rPr>
          </w:rPrChange>
        </w:rPr>
        <w:t xml:space="preserve"> of the </w:t>
      </w:r>
      <w:r w:rsidR="00B6672E">
        <w:rPr>
          <w:rFonts w:ascii="Poppins" w:hAnsi="Poppins"/>
          <w:color w:val="auto"/>
          <w:rPrChange w:id="3624" w:author="Stuart McLarnon (NESO)" w:date="2024-11-18T11:41:00Z">
            <w:rPr>
              <w:color w:val="auto"/>
            </w:rPr>
          </w:rPrChange>
        </w:rPr>
        <w:t>Grid Code</w:t>
      </w:r>
      <w:r w:rsidR="000226A1" w:rsidRPr="00255B7C">
        <w:rPr>
          <w:rFonts w:ascii="Poppins" w:hAnsi="Poppins"/>
          <w:color w:val="auto"/>
          <w:rPrChange w:id="3625" w:author="Stuart McLarnon (NESO)" w:date="2024-11-18T11:41:00Z">
            <w:rPr>
              <w:color w:val="auto"/>
            </w:rPr>
          </w:rPrChange>
        </w:rPr>
        <w:t>.</w:t>
      </w:r>
      <w:r w:rsidR="009645E2" w:rsidRPr="00255B7C">
        <w:rPr>
          <w:rFonts w:ascii="Poppins" w:hAnsi="Poppins"/>
          <w:color w:val="auto"/>
          <w:rPrChange w:id="3626" w:author="Stuart McLarnon (NESO)" w:date="2024-11-18T11:41:00Z">
            <w:rPr>
              <w:color w:val="auto"/>
            </w:rPr>
          </w:rPrChange>
        </w:rPr>
        <w:t xml:space="preserve">  </w:t>
      </w:r>
    </w:p>
    <w:p w14:paraId="3B0C9277" w14:textId="4ECA6578" w:rsidR="000226A1" w:rsidRPr="00255B7C" w:rsidRDefault="00A4214D" w:rsidP="007B4AF7">
      <w:pPr>
        <w:ind w:left="720" w:hanging="720"/>
        <w:jc w:val="both"/>
        <w:rPr>
          <w:rFonts w:ascii="Poppins" w:hAnsi="Poppins"/>
          <w:color w:val="auto"/>
          <w:rPrChange w:id="3627" w:author="Stuart McLarnon (NESO)" w:date="2024-11-18T11:41:00Z">
            <w:rPr>
              <w:color w:val="auto"/>
            </w:rPr>
          </w:rPrChange>
        </w:rPr>
      </w:pPr>
      <w:r w:rsidRPr="00255B7C">
        <w:rPr>
          <w:rFonts w:ascii="Poppins" w:hAnsi="Poppins"/>
          <w:color w:val="auto"/>
          <w:rPrChange w:id="3628" w:author="Stuart McLarnon (NESO)" w:date="2024-11-18T11:41:00Z">
            <w:rPr>
              <w:color w:val="auto"/>
            </w:rPr>
          </w:rPrChange>
        </w:rPr>
        <w:t>6</w:t>
      </w:r>
      <w:r w:rsidR="000226A1" w:rsidRPr="00255B7C">
        <w:rPr>
          <w:rFonts w:ascii="Poppins" w:hAnsi="Poppins"/>
          <w:color w:val="auto"/>
          <w:rPrChange w:id="3629" w:author="Stuart McLarnon (NESO)" w:date="2024-11-18T11:41:00Z">
            <w:rPr>
              <w:color w:val="auto"/>
            </w:rPr>
          </w:rPrChange>
        </w:rPr>
        <w:t>.</w:t>
      </w:r>
      <w:r w:rsidR="00C72B58" w:rsidRPr="00255B7C">
        <w:rPr>
          <w:rFonts w:ascii="Poppins" w:hAnsi="Poppins"/>
          <w:color w:val="auto"/>
          <w:rPrChange w:id="3630" w:author="Stuart McLarnon (NESO)" w:date="2024-11-18T11:41:00Z">
            <w:rPr>
              <w:color w:val="auto"/>
            </w:rPr>
          </w:rPrChange>
        </w:rPr>
        <w:t>4</w:t>
      </w:r>
      <w:r w:rsidR="000226A1" w:rsidRPr="00255B7C">
        <w:rPr>
          <w:rFonts w:ascii="Poppins" w:hAnsi="Poppins"/>
          <w:color w:val="auto"/>
          <w:rPrChange w:id="3631" w:author="Stuart McLarnon (NESO)" w:date="2024-11-18T11:41:00Z">
            <w:rPr>
              <w:color w:val="auto"/>
            </w:rPr>
          </w:rPrChange>
        </w:rPr>
        <w:tab/>
      </w:r>
      <w:r w:rsidR="002640BA" w:rsidRPr="00255B7C">
        <w:rPr>
          <w:rFonts w:ascii="Poppins" w:hAnsi="Poppins"/>
          <w:color w:val="auto"/>
          <w:rPrChange w:id="3632" w:author="Stuart McLarnon (NESO)" w:date="2024-11-18T11:41:00Z">
            <w:rPr>
              <w:color w:val="auto"/>
            </w:rPr>
          </w:rPrChange>
        </w:rPr>
        <w:t xml:space="preserve">User’s and </w:t>
      </w:r>
      <w:r w:rsidR="000C662F" w:rsidRPr="00255B7C">
        <w:rPr>
          <w:rFonts w:ascii="Poppins" w:hAnsi="Poppins"/>
          <w:color w:val="auto"/>
          <w:rPrChange w:id="3633" w:author="Stuart McLarnon (NESO)" w:date="2024-11-18T11:41:00Z">
            <w:rPr>
              <w:color w:val="auto"/>
            </w:rPr>
          </w:rPrChange>
        </w:rPr>
        <w:t>Non-Embedded Customers</w:t>
      </w:r>
      <w:r w:rsidR="008D0B9A" w:rsidRPr="00255B7C">
        <w:rPr>
          <w:rFonts w:ascii="Poppins" w:hAnsi="Poppins"/>
          <w:color w:val="auto"/>
          <w:rPrChange w:id="3634" w:author="Stuart McLarnon (NESO)" w:date="2024-11-18T11:41:00Z">
            <w:rPr>
              <w:color w:val="auto"/>
            </w:rPr>
          </w:rPrChange>
        </w:rPr>
        <w:t xml:space="preserve"> who</w:t>
      </w:r>
      <w:r w:rsidR="000226A1" w:rsidRPr="00255B7C">
        <w:rPr>
          <w:rFonts w:ascii="Poppins" w:hAnsi="Poppins"/>
          <w:color w:val="auto"/>
          <w:rPrChange w:id="3635" w:author="Stuart McLarnon (NESO)" w:date="2024-11-18T11:41:00Z">
            <w:rPr>
              <w:color w:val="auto"/>
            </w:rPr>
          </w:rPrChange>
        </w:rPr>
        <w:t xml:space="preserve"> deliver </w:t>
      </w:r>
      <w:r w:rsidR="00D4402B" w:rsidRPr="00255B7C">
        <w:rPr>
          <w:rFonts w:ascii="Poppins" w:hAnsi="Poppins"/>
          <w:color w:val="auto"/>
          <w:rPrChange w:id="3636" w:author="Stuart McLarnon (NESO)" w:date="2024-11-18T11:41:00Z">
            <w:rPr>
              <w:color w:val="auto"/>
            </w:rPr>
          </w:rPrChange>
        </w:rPr>
        <w:t xml:space="preserve">a </w:t>
      </w:r>
      <w:r w:rsidR="000226A1" w:rsidRPr="00255B7C">
        <w:rPr>
          <w:rFonts w:ascii="Poppins" w:hAnsi="Poppins"/>
          <w:color w:val="auto"/>
          <w:rPrChange w:id="3637" w:author="Stuart McLarnon (NESO)" w:date="2024-11-18T11:41:00Z">
            <w:rPr>
              <w:color w:val="auto"/>
            </w:rPr>
          </w:rPrChange>
        </w:rPr>
        <w:t>low frequency demand disconnection</w:t>
      </w:r>
      <w:r w:rsidR="00D4402B" w:rsidRPr="00255B7C">
        <w:rPr>
          <w:rFonts w:ascii="Poppins" w:hAnsi="Poppins"/>
          <w:color w:val="auto"/>
          <w:rPrChange w:id="3638" w:author="Stuart McLarnon (NESO)" w:date="2024-11-18T11:41:00Z">
            <w:rPr>
              <w:color w:val="auto"/>
            </w:rPr>
          </w:rPrChange>
        </w:rPr>
        <w:t xml:space="preserve"> service</w:t>
      </w:r>
      <w:r w:rsidR="00966FB7" w:rsidRPr="00255B7C">
        <w:rPr>
          <w:rFonts w:ascii="Poppins" w:hAnsi="Poppins"/>
          <w:color w:val="auto"/>
          <w:rPrChange w:id="3639" w:author="Stuart McLarnon (NESO)" w:date="2024-11-18T11:41:00Z">
            <w:rPr>
              <w:color w:val="auto"/>
            </w:rPr>
          </w:rPrChange>
        </w:rPr>
        <w:t>,</w:t>
      </w:r>
      <w:r w:rsidR="000226A1" w:rsidRPr="00255B7C">
        <w:rPr>
          <w:rFonts w:ascii="Poppins" w:hAnsi="Poppins"/>
          <w:color w:val="auto"/>
          <w:rPrChange w:id="3640" w:author="Stuart McLarnon (NESO)" w:date="2024-11-18T11:41:00Z">
            <w:rPr>
              <w:color w:val="auto"/>
            </w:rPr>
          </w:rPrChange>
        </w:rPr>
        <w:t xml:space="preserve"> shall execute</w:t>
      </w:r>
      <w:r w:rsidR="005F4505" w:rsidRPr="00255B7C">
        <w:rPr>
          <w:rFonts w:ascii="Poppins" w:hAnsi="Poppins"/>
          <w:color w:val="auto"/>
          <w:rPrChange w:id="3641" w:author="Stuart McLarnon (NESO)" w:date="2024-11-18T11:41:00Z">
            <w:rPr>
              <w:color w:val="auto"/>
            </w:rPr>
          </w:rPrChange>
        </w:rPr>
        <w:t xml:space="preserve"> </w:t>
      </w:r>
      <w:r w:rsidR="000226A1" w:rsidRPr="00255B7C">
        <w:rPr>
          <w:rFonts w:ascii="Poppins" w:hAnsi="Poppins"/>
          <w:color w:val="auto"/>
          <w:rPrChange w:id="3642" w:author="Stuart McLarnon (NESO)" w:date="2024-11-18T11:41:00Z">
            <w:rPr>
              <w:color w:val="auto"/>
            </w:rPr>
          </w:rPrChange>
        </w:rPr>
        <w:t>regular low frequency demand disconnection</w:t>
      </w:r>
      <w:r w:rsidR="008D0B9A" w:rsidRPr="00255B7C">
        <w:rPr>
          <w:rFonts w:ascii="Poppins" w:hAnsi="Poppins"/>
          <w:color w:val="auto"/>
          <w:rPrChange w:id="3643" w:author="Stuart McLarnon (NESO)" w:date="2024-11-18T11:41:00Z">
            <w:rPr>
              <w:color w:val="auto"/>
            </w:rPr>
          </w:rPrChange>
        </w:rPr>
        <w:t xml:space="preserve"> test</w:t>
      </w:r>
      <w:r w:rsidR="002640BA" w:rsidRPr="00255B7C">
        <w:rPr>
          <w:rFonts w:ascii="Poppins" w:hAnsi="Poppins"/>
          <w:color w:val="auto"/>
          <w:rPrChange w:id="3644" w:author="Stuart McLarnon (NESO)" w:date="2024-11-18T11:41:00Z">
            <w:rPr>
              <w:color w:val="auto"/>
            </w:rPr>
          </w:rPrChange>
        </w:rPr>
        <w:t xml:space="preserve">s in accordance with </w:t>
      </w:r>
      <w:r w:rsidR="00B6672E">
        <w:rPr>
          <w:rFonts w:ascii="Poppins" w:hAnsi="Poppins"/>
          <w:i/>
          <w:color w:val="auto"/>
          <w:rPrChange w:id="3645" w:author="Stuart McLarnon (NESO)" w:date="2024-11-18T11:41:00Z">
            <w:rPr>
              <w:i/>
              <w:color w:val="auto"/>
            </w:rPr>
          </w:rPrChange>
        </w:rPr>
        <w:t>Grid Code</w:t>
      </w:r>
      <w:r w:rsidR="00387584" w:rsidRPr="00255B7C">
        <w:rPr>
          <w:rFonts w:ascii="Poppins" w:hAnsi="Poppins"/>
          <w:i/>
          <w:color w:val="auto"/>
          <w:rPrChange w:id="3646" w:author="Stuart McLarnon (NESO)" w:date="2024-11-18T11:41:00Z">
            <w:rPr>
              <w:i/>
              <w:color w:val="auto"/>
            </w:rPr>
          </w:rPrChange>
        </w:rPr>
        <w:t xml:space="preserve"> </w:t>
      </w:r>
      <w:r w:rsidR="000C662F" w:rsidRPr="00255B7C">
        <w:rPr>
          <w:rFonts w:ascii="Poppins" w:hAnsi="Poppins"/>
          <w:i/>
          <w:color w:val="auto"/>
          <w:rPrChange w:id="3647" w:author="Stuart McLarnon (NESO)" w:date="2024-11-18T11:41:00Z">
            <w:rPr>
              <w:i/>
              <w:color w:val="auto"/>
            </w:rPr>
          </w:rPrChange>
        </w:rPr>
        <w:t>CC/</w:t>
      </w:r>
      <w:r w:rsidR="00A07E2B" w:rsidRPr="00255B7C">
        <w:rPr>
          <w:rFonts w:ascii="Poppins" w:hAnsi="Poppins"/>
          <w:i/>
          <w:color w:val="auto"/>
          <w:rPrChange w:id="3648" w:author="Stuart McLarnon (NESO)" w:date="2024-11-18T11:41:00Z">
            <w:rPr>
              <w:i/>
              <w:color w:val="auto"/>
            </w:rPr>
          </w:rPrChange>
        </w:rPr>
        <w:t>ECC.A.5</w:t>
      </w:r>
      <w:r w:rsidR="002C3A2F" w:rsidRPr="00255B7C">
        <w:rPr>
          <w:rFonts w:ascii="Poppins" w:hAnsi="Poppins"/>
          <w:i/>
          <w:color w:val="auto"/>
          <w:rPrChange w:id="3649" w:author="Stuart McLarnon (NESO)" w:date="2024-11-18T11:41:00Z">
            <w:rPr>
              <w:i/>
              <w:color w:val="auto"/>
            </w:rPr>
          </w:rPrChange>
        </w:rPr>
        <w:t>.4</w:t>
      </w:r>
      <w:r w:rsidR="000226A1" w:rsidRPr="00255B7C">
        <w:rPr>
          <w:rFonts w:ascii="Poppins" w:hAnsi="Poppins"/>
          <w:color w:val="auto"/>
          <w:rPrChange w:id="3650" w:author="Stuart McLarnon (NESO)" w:date="2024-11-18T11:41:00Z">
            <w:rPr>
              <w:color w:val="auto"/>
            </w:rPr>
          </w:rPrChange>
        </w:rPr>
        <w:t>.</w:t>
      </w:r>
    </w:p>
    <w:p w14:paraId="147BE8DD" w14:textId="75161B2A" w:rsidR="000226A1" w:rsidRPr="00255B7C" w:rsidRDefault="00A4214D" w:rsidP="008F2821">
      <w:pPr>
        <w:ind w:left="720" w:hanging="720"/>
        <w:jc w:val="both"/>
        <w:rPr>
          <w:rFonts w:ascii="Poppins" w:hAnsi="Poppins"/>
          <w:color w:val="auto"/>
          <w:rPrChange w:id="3651" w:author="Stuart McLarnon (NESO)" w:date="2024-11-18T11:41:00Z">
            <w:rPr/>
          </w:rPrChange>
        </w:rPr>
      </w:pPr>
      <w:r w:rsidRPr="00255B7C">
        <w:rPr>
          <w:rFonts w:ascii="Poppins" w:hAnsi="Poppins"/>
          <w:color w:val="auto"/>
          <w:rPrChange w:id="3652" w:author="Stuart McLarnon (NESO)" w:date="2024-11-18T11:41:00Z">
            <w:rPr>
              <w:color w:val="auto"/>
            </w:rPr>
          </w:rPrChange>
        </w:rPr>
        <w:t>6</w:t>
      </w:r>
      <w:r w:rsidR="000226A1" w:rsidRPr="00255B7C">
        <w:rPr>
          <w:rFonts w:ascii="Poppins" w:hAnsi="Poppins"/>
          <w:color w:val="auto"/>
          <w:rPrChange w:id="3653" w:author="Stuart McLarnon (NESO)" w:date="2024-11-18T11:41:00Z">
            <w:rPr>
              <w:color w:val="auto"/>
            </w:rPr>
          </w:rPrChange>
        </w:rPr>
        <w:t>.</w:t>
      </w:r>
      <w:r w:rsidR="00C72B58" w:rsidRPr="00255B7C">
        <w:rPr>
          <w:rFonts w:ascii="Poppins" w:hAnsi="Poppins"/>
          <w:color w:val="auto"/>
          <w:rPrChange w:id="3654" w:author="Stuart McLarnon (NESO)" w:date="2024-11-18T11:41:00Z">
            <w:rPr>
              <w:color w:val="auto"/>
            </w:rPr>
          </w:rPrChange>
        </w:rPr>
        <w:t>5</w:t>
      </w:r>
      <w:r w:rsidR="000226A1" w:rsidRPr="00255B7C">
        <w:rPr>
          <w:rFonts w:ascii="Poppins" w:hAnsi="Poppins"/>
          <w:color w:val="auto"/>
          <w:rPrChange w:id="3655" w:author="Stuart McLarnon (NESO)" w:date="2024-11-18T11:41:00Z">
            <w:rPr>
              <w:color w:val="auto"/>
            </w:rPr>
          </w:rPrChange>
        </w:rPr>
        <w:tab/>
      </w:r>
      <w:r w:rsidR="00D63BD8" w:rsidRPr="00255B7C">
        <w:rPr>
          <w:rFonts w:ascii="Poppins" w:hAnsi="Poppins"/>
          <w:color w:val="auto"/>
          <w:rPrChange w:id="3656" w:author="Stuart McLarnon (NESO)" w:date="2024-11-18T11:41:00Z">
            <w:rPr>
              <w:color w:val="auto"/>
            </w:rPr>
          </w:rPrChange>
        </w:rPr>
        <w:t>Transmission Licensees</w:t>
      </w:r>
      <w:r w:rsidR="00722A9D" w:rsidRPr="00255B7C">
        <w:rPr>
          <w:rFonts w:ascii="Poppins" w:hAnsi="Poppins"/>
          <w:color w:val="auto"/>
          <w:rPrChange w:id="3657" w:author="Stuart McLarnon (NESO)" w:date="2024-11-18T11:41:00Z">
            <w:rPr>
              <w:color w:val="auto"/>
            </w:rPr>
          </w:rPrChange>
        </w:rPr>
        <w:t>,</w:t>
      </w:r>
      <w:r w:rsidR="00D63BD8" w:rsidRPr="00255B7C">
        <w:rPr>
          <w:rFonts w:ascii="Poppins" w:hAnsi="Poppins"/>
          <w:color w:val="auto"/>
          <w:rPrChange w:id="3658" w:author="Stuart McLarnon (NESO)" w:date="2024-11-18T11:41:00Z">
            <w:rPr>
              <w:color w:val="auto"/>
            </w:rPr>
          </w:rPrChange>
        </w:rPr>
        <w:t xml:space="preserve"> </w:t>
      </w:r>
      <w:r w:rsidR="00832BCE" w:rsidRPr="00255B7C">
        <w:rPr>
          <w:rFonts w:ascii="Poppins" w:hAnsi="Poppins"/>
          <w:color w:val="auto"/>
          <w:rPrChange w:id="3659" w:author="Stuart McLarnon (NESO)" w:date="2024-11-18T11:41:00Z">
            <w:rPr>
              <w:color w:val="auto"/>
            </w:rPr>
          </w:rPrChange>
        </w:rPr>
        <w:t>Network Operators</w:t>
      </w:r>
      <w:r w:rsidR="00E151DC" w:rsidRPr="00255B7C">
        <w:rPr>
          <w:rFonts w:ascii="Poppins" w:hAnsi="Poppins"/>
          <w:color w:val="auto"/>
          <w:rPrChange w:id="3660" w:author="Stuart McLarnon (NESO)" w:date="2024-11-18T11:41:00Z">
            <w:rPr>
              <w:color w:val="auto"/>
            </w:rPr>
          </w:rPrChange>
        </w:rPr>
        <w:t xml:space="preserve"> and Non-Embedded Customers</w:t>
      </w:r>
      <w:r w:rsidR="00123605" w:rsidRPr="00255B7C">
        <w:rPr>
          <w:rFonts w:ascii="Poppins" w:hAnsi="Poppins"/>
          <w:color w:val="auto"/>
          <w:rPrChange w:id="3661" w:author="Stuart McLarnon (NESO)" w:date="2024-11-18T11:41:00Z">
            <w:rPr>
              <w:color w:val="auto"/>
            </w:rPr>
          </w:rPrChange>
        </w:rPr>
        <w:t xml:space="preserve"> </w:t>
      </w:r>
      <w:r w:rsidR="00832BCE" w:rsidRPr="00255B7C">
        <w:rPr>
          <w:rFonts w:ascii="Poppins" w:hAnsi="Poppins"/>
          <w:color w:val="auto"/>
          <w:rPrChange w:id="3662" w:author="Stuart McLarnon (NESO)" w:date="2024-11-18T11:41:00Z">
            <w:rPr>
              <w:color w:val="auto"/>
            </w:rPr>
          </w:rPrChange>
        </w:rPr>
        <w:t xml:space="preserve">in coordination with </w:t>
      </w:r>
      <w:del w:id="3663" w:author="Stuart McLarnon (NESO)" w:date="2024-11-18T11:41:00Z">
        <w:r w:rsidR="00B10D9D" w:rsidRPr="00D22558">
          <w:rPr>
            <w:color w:val="auto"/>
          </w:rPr>
          <w:delText>NGESO</w:delText>
        </w:r>
      </w:del>
      <w:ins w:id="3664" w:author="Stuart McLarnon (NESO)" w:date="2024-11-18T11:41:00Z">
        <w:r w:rsidR="007B4960">
          <w:rPr>
            <w:rFonts w:ascii="Poppins" w:hAnsi="Poppins" w:cs="Poppins"/>
            <w:color w:val="auto"/>
          </w:rPr>
          <w:t>NESO</w:t>
        </w:r>
      </w:ins>
      <w:r w:rsidR="00B10D9D" w:rsidRPr="00255B7C">
        <w:rPr>
          <w:rFonts w:ascii="Poppins" w:hAnsi="Poppins"/>
          <w:color w:val="auto"/>
          <w:rPrChange w:id="3665" w:author="Stuart McLarnon (NESO)" w:date="2024-11-18T11:41:00Z">
            <w:rPr>
              <w:color w:val="auto"/>
            </w:rPr>
          </w:rPrChange>
        </w:rPr>
        <w:t xml:space="preserve"> </w:t>
      </w:r>
      <w:r w:rsidR="000226A1" w:rsidRPr="00255B7C">
        <w:rPr>
          <w:rFonts w:ascii="Poppins" w:hAnsi="Poppins"/>
          <w:color w:val="auto"/>
          <w:rPrChange w:id="3666" w:author="Stuart McLarnon (NESO)" w:date="2024-11-18T11:41:00Z">
            <w:rPr>
              <w:color w:val="auto"/>
            </w:rPr>
          </w:rPrChange>
        </w:rPr>
        <w:t>shall execute regular testing on Low Frequency Demand Disconnection relays implemented on their installations</w:t>
      </w:r>
      <w:r w:rsidR="00A526DB" w:rsidRPr="00255B7C">
        <w:rPr>
          <w:rFonts w:ascii="Poppins" w:hAnsi="Poppins"/>
          <w:color w:val="auto"/>
          <w:rPrChange w:id="3667" w:author="Stuart McLarnon (NESO)" w:date="2024-11-18T11:41:00Z">
            <w:rPr>
              <w:color w:val="auto"/>
            </w:rPr>
          </w:rPrChange>
        </w:rPr>
        <w:t xml:space="preserve"> as provided f</w:t>
      </w:r>
      <w:r w:rsidR="0083399A" w:rsidRPr="00255B7C">
        <w:rPr>
          <w:rFonts w:ascii="Poppins" w:hAnsi="Poppins"/>
          <w:color w:val="auto"/>
          <w:rPrChange w:id="3668" w:author="Stuart McLarnon (NESO)" w:date="2024-11-18T11:41:00Z">
            <w:rPr>
              <w:color w:val="auto"/>
            </w:rPr>
          </w:rPrChange>
        </w:rPr>
        <w:t xml:space="preserve">or in </w:t>
      </w:r>
      <w:r w:rsidR="00B6672E">
        <w:rPr>
          <w:rFonts w:ascii="Poppins" w:hAnsi="Poppins"/>
          <w:i/>
          <w:color w:val="auto"/>
          <w:rPrChange w:id="3669" w:author="Stuart McLarnon (NESO)" w:date="2024-11-18T11:41:00Z">
            <w:rPr>
              <w:i/>
              <w:color w:val="auto"/>
            </w:rPr>
          </w:rPrChange>
        </w:rPr>
        <w:t>Grid Code</w:t>
      </w:r>
      <w:r w:rsidR="008A1E53" w:rsidRPr="00255B7C">
        <w:rPr>
          <w:rFonts w:ascii="Poppins" w:hAnsi="Poppins"/>
          <w:i/>
          <w:color w:val="auto"/>
          <w:rPrChange w:id="3670" w:author="Stuart McLarnon (NESO)" w:date="2024-11-18T11:41:00Z">
            <w:rPr>
              <w:i/>
              <w:color w:val="auto"/>
            </w:rPr>
          </w:rPrChange>
        </w:rPr>
        <w:t xml:space="preserve"> </w:t>
      </w:r>
      <w:r w:rsidR="00E11CBF" w:rsidRPr="00255B7C">
        <w:rPr>
          <w:rFonts w:ascii="Poppins" w:hAnsi="Poppins"/>
          <w:i/>
          <w:color w:val="auto"/>
          <w:rPrChange w:id="3671" w:author="Stuart McLarnon (NESO)" w:date="2024-11-18T11:41:00Z">
            <w:rPr>
              <w:i/>
              <w:color w:val="auto"/>
            </w:rPr>
          </w:rPrChange>
        </w:rPr>
        <w:t>CC/</w:t>
      </w:r>
      <w:r w:rsidR="0083399A" w:rsidRPr="00255B7C">
        <w:rPr>
          <w:rFonts w:ascii="Poppins" w:hAnsi="Poppins"/>
          <w:i/>
          <w:color w:val="auto"/>
          <w:rPrChange w:id="3672" w:author="Stuart McLarnon (NESO)" w:date="2024-11-18T11:41:00Z">
            <w:rPr>
              <w:i/>
              <w:color w:val="auto"/>
            </w:rPr>
          </w:rPrChange>
        </w:rPr>
        <w:t>ECC.A.5.4</w:t>
      </w:r>
      <w:r w:rsidR="000226A1" w:rsidRPr="00255B7C">
        <w:rPr>
          <w:rFonts w:ascii="Poppins" w:hAnsi="Poppins"/>
          <w:color w:val="auto"/>
          <w:rPrChange w:id="3673" w:author="Stuart McLarnon (NESO)" w:date="2024-11-18T11:41:00Z">
            <w:rPr>
              <w:color w:val="auto"/>
            </w:rPr>
          </w:rPrChange>
        </w:rPr>
        <w:t>.</w:t>
      </w:r>
    </w:p>
    <w:p w14:paraId="6F54E049" w14:textId="6C1D2074" w:rsidR="000226A1" w:rsidRPr="00255B7C" w:rsidRDefault="00A4214D" w:rsidP="008F2821">
      <w:pPr>
        <w:ind w:left="720" w:hanging="720"/>
        <w:jc w:val="both"/>
        <w:rPr>
          <w:rFonts w:ascii="Poppins" w:hAnsi="Poppins"/>
          <w:color w:val="auto"/>
          <w:rPrChange w:id="3674" w:author="Stuart McLarnon (NESO)" w:date="2024-11-18T11:41:00Z">
            <w:rPr/>
          </w:rPrChange>
        </w:rPr>
      </w:pPr>
      <w:r w:rsidRPr="00255B7C">
        <w:rPr>
          <w:rFonts w:ascii="Poppins" w:hAnsi="Poppins"/>
          <w:color w:val="auto"/>
          <w:rPrChange w:id="3675" w:author="Stuart McLarnon (NESO)" w:date="2024-11-18T11:41:00Z">
            <w:rPr>
              <w:color w:val="auto"/>
            </w:rPr>
          </w:rPrChange>
        </w:rPr>
        <w:t>6</w:t>
      </w:r>
      <w:r w:rsidR="000226A1" w:rsidRPr="00255B7C">
        <w:rPr>
          <w:rFonts w:ascii="Poppins" w:hAnsi="Poppins"/>
          <w:color w:val="auto"/>
          <w:rPrChange w:id="3676" w:author="Stuart McLarnon (NESO)" w:date="2024-11-18T11:41:00Z">
            <w:rPr>
              <w:color w:val="auto"/>
            </w:rPr>
          </w:rPrChange>
        </w:rPr>
        <w:t>.</w:t>
      </w:r>
      <w:r w:rsidR="00C72B58" w:rsidRPr="00255B7C">
        <w:rPr>
          <w:rFonts w:ascii="Poppins" w:hAnsi="Poppins"/>
          <w:color w:val="auto"/>
          <w:rPrChange w:id="3677" w:author="Stuart McLarnon (NESO)" w:date="2024-11-18T11:41:00Z">
            <w:rPr>
              <w:color w:val="auto"/>
            </w:rPr>
          </w:rPrChange>
        </w:rPr>
        <w:t>6</w:t>
      </w:r>
      <w:r w:rsidR="000226A1" w:rsidRPr="00255B7C">
        <w:rPr>
          <w:rFonts w:ascii="Poppins" w:hAnsi="Poppins"/>
          <w:color w:val="auto"/>
          <w:rPrChange w:id="3678" w:author="Stuart McLarnon (NESO)" w:date="2024-11-18T11:41:00Z">
            <w:rPr>
              <w:color w:val="auto"/>
            </w:rPr>
          </w:rPrChange>
        </w:rPr>
        <w:tab/>
      </w:r>
      <w:del w:id="3679" w:author="Stuart McLarnon (NESO)" w:date="2024-11-18T11:41:00Z">
        <w:r w:rsidR="008F391A" w:rsidRPr="005D1D50">
          <w:rPr>
            <w:color w:val="auto"/>
          </w:rPr>
          <w:delText>NGESO</w:delText>
        </w:r>
      </w:del>
      <w:ins w:id="3680" w:author="Stuart McLarnon (NESO)" w:date="2024-11-18T11:41:00Z">
        <w:r w:rsidR="007B4960">
          <w:rPr>
            <w:rFonts w:ascii="Poppins" w:hAnsi="Poppins" w:cs="Poppins"/>
            <w:color w:val="auto"/>
          </w:rPr>
          <w:t>NESO</w:t>
        </w:r>
      </w:ins>
      <w:r w:rsidR="008F391A" w:rsidRPr="00255B7C">
        <w:rPr>
          <w:rFonts w:ascii="Poppins" w:hAnsi="Poppins"/>
          <w:color w:val="auto"/>
          <w:rPrChange w:id="3681" w:author="Stuart McLarnon (NESO)" w:date="2024-11-18T11:41:00Z">
            <w:rPr>
              <w:color w:val="auto"/>
            </w:rPr>
          </w:rPrChange>
        </w:rPr>
        <w:t xml:space="preserve">, Transmission Licensees, Network Operators and CUSC Parties </w:t>
      </w:r>
      <w:r w:rsidR="000226A1" w:rsidRPr="00255B7C">
        <w:rPr>
          <w:rFonts w:ascii="Poppins" w:hAnsi="Poppins"/>
          <w:color w:val="auto"/>
          <w:rPrChange w:id="3682" w:author="Stuart McLarnon (NESO)" w:date="2024-11-18T11:41:00Z">
            <w:rPr>
              <w:color w:val="auto"/>
            </w:rPr>
          </w:rPrChange>
        </w:rPr>
        <w:t>shall test their communication systems at least every year</w:t>
      </w:r>
      <w:r w:rsidR="0083399A" w:rsidRPr="00255B7C">
        <w:rPr>
          <w:rFonts w:ascii="Poppins" w:hAnsi="Poppins"/>
          <w:color w:val="auto"/>
          <w:rPrChange w:id="3683" w:author="Stuart McLarnon (NESO)" w:date="2024-11-18T11:41:00Z">
            <w:rPr>
              <w:color w:val="auto"/>
            </w:rPr>
          </w:rPrChange>
        </w:rPr>
        <w:t xml:space="preserve"> as provided for in </w:t>
      </w:r>
      <w:r w:rsidR="00B6672E">
        <w:rPr>
          <w:rFonts w:ascii="Poppins" w:hAnsi="Poppins"/>
          <w:i/>
          <w:color w:val="auto"/>
          <w:rPrChange w:id="3684" w:author="Stuart McLarnon (NESO)" w:date="2024-11-18T11:41:00Z">
            <w:rPr>
              <w:i/>
              <w:color w:val="auto"/>
            </w:rPr>
          </w:rPrChange>
        </w:rPr>
        <w:t>Grid Code</w:t>
      </w:r>
      <w:r w:rsidR="008A1E53" w:rsidRPr="00255B7C">
        <w:rPr>
          <w:rFonts w:ascii="Poppins" w:hAnsi="Poppins"/>
          <w:i/>
          <w:color w:val="auto"/>
          <w:rPrChange w:id="3685" w:author="Stuart McLarnon (NESO)" w:date="2024-11-18T11:41:00Z">
            <w:rPr>
              <w:i/>
              <w:color w:val="auto"/>
            </w:rPr>
          </w:rPrChange>
        </w:rPr>
        <w:t xml:space="preserve"> </w:t>
      </w:r>
      <w:r w:rsidR="006C7546" w:rsidRPr="00255B7C">
        <w:rPr>
          <w:rFonts w:ascii="Poppins" w:hAnsi="Poppins"/>
          <w:i/>
          <w:color w:val="auto"/>
          <w:rPrChange w:id="3686" w:author="Stuart McLarnon (NESO)" w:date="2024-11-18T11:41:00Z">
            <w:rPr>
              <w:i/>
              <w:color w:val="auto"/>
            </w:rPr>
          </w:rPrChange>
        </w:rPr>
        <w:t>CC/ECC</w:t>
      </w:r>
      <w:r w:rsidR="001969A5" w:rsidRPr="00255B7C">
        <w:rPr>
          <w:rFonts w:ascii="Poppins" w:hAnsi="Poppins"/>
          <w:i/>
          <w:color w:val="auto"/>
          <w:rPrChange w:id="3687" w:author="Stuart McLarnon (NESO)" w:date="2024-11-18T11:41:00Z">
            <w:rPr>
              <w:i/>
              <w:color w:val="auto"/>
            </w:rPr>
          </w:rPrChange>
        </w:rPr>
        <w:t>.6.5</w:t>
      </w:r>
      <w:r w:rsidR="00D75D2B" w:rsidRPr="00255B7C">
        <w:rPr>
          <w:rFonts w:ascii="Poppins" w:hAnsi="Poppins"/>
          <w:i/>
          <w:color w:val="auto"/>
          <w:rPrChange w:id="3688" w:author="Stuart McLarnon (NESO)" w:date="2024-11-18T11:41:00Z">
            <w:rPr>
              <w:i/>
              <w:color w:val="auto"/>
            </w:rPr>
          </w:rPrChange>
        </w:rPr>
        <w:t>.4.4</w:t>
      </w:r>
      <w:r w:rsidR="000226A1" w:rsidRPr="00255B7C">
        <w:rPr>
          <w:rFonts w:ascii="Poppins" w:hAnsi="Poppins"/>
          <w:i/>
          <w:color w:val="auto"/>
          <w:rPrChange w:id="3689" w:author="Stuart McLarnon (NESO)" w:date="2024-11-18T11:41:00Z">
            <w:rPr>
              <w:i/>
              <w:color w:val="auto"/>
            </w:rPr>
          </w:rPrChange>
        </w:rPr>
        <w:t>.</w:t>
      </w:r>
    </w:p>
    <w:p w14:paraId="5874252B" w14:textId="3472E845" w:rsidR="00F96D8C" w:rsidRPr="00255B7C" w:rsidRDefault="00A4214D" w:rsidP="008F2821">
      <w:pPr>
        <w:ind w:left="720" w:hanging="720"/>
        <w:jc w:val="both"/>
        <w:rPr>
          <w:rFonts w:ascii="Poppins" w:hAnsi="Poppins"/>
          <w:i/>
          <w:color w:val="auto"/>
          <w:rPrChange w:id="3690" w:author="Stuart McLarnon (NESO)" w:date="2024-11-18T11:41:00Z">
            <w:rPr>
              <w:i/>
            </w:rPr>
          </w:rPrChange>
        </w:rPr>
      </w:pPr>
      <w:r w:rsidRPr="00255B7C">
        <w:rPr>
          <w:rFonts w:ascii="Poppins" w:hAnsi="Poppins"/>
          <w:color w:val="auto"/>
          <w:rPrChange w:id="3691" w:author="Stuart McLarnon (NESO)" w:date="2024-11-18T11:41:00Z">
            <w:rPr>
              <w:color w:val="auto"/>
            </w:rPr>
          </w:rPrChange>
        </w:rPr>
        <w:t>6</w:t>
      </w:r>
      <w:r w:rsidR="000226A1" w:rsidRPr="00255B7C">
        <w:rPr>
          <w:rFonts w:ascii="Poppins" w:hAnsi="Poppins"/>
          <w:color w:val="auto"/>
          <w:rPrChange w:id="3692" w:author="Stuart McLarnon (NESO)" w:date="2024-11-18T11:41:00Z">
            <w:rPr>
              <w:color w:val="auto"/>
            </w:rPr>
          </w:rPrChange>
        </w:rPr>
        <w:t>.</w:t>
      </w:r>
      <w:r w:rsidR="00C72B58" w:rsidRPr="00255B7C">
        <w:rPr>
          <w:rFonts w:ascii="Poppins" w:hAnsi="Poppins"/>
          <w:color w:val="auto"/>
          <w:rPrChange w:id="3693" w:author="Stuart McLarnon (NESO)" w:date="2024-11-18T11:41:00Z">
            <w:rPr>
              <w:color w:val="auto"/>
            </w:rPr>
          </w:rPrChange>
        </w:rPr>
        <w:t>7</w:t>
      </w:r>
      <w:r w:rsidR="000226A1" w:rsidRPr="00255B7C">
        <w:rPr>
          <w:rFonts w:ascii="Poppins" w:hAnsi="Poppins"/>
          <w:color w:val="auto"/>
          <w:rPrChange w:id="3694" w:author="Stuart McLarnon (NESO)" w:date="2024-11-18T11:41:00Z">
            <w:rPr>
              <w:color w:val="auto"/>
            </w:rPr>
          </w:rPrChange>
        </w:rPr>
        <w:tab/>
      </w:r>
      <w:del w:id="3695" w:author="Stuart McLarnon (NESO)" w:date="2024-11-18T11:41:00Z">
        <w:r w:rsidR="005D3C3D" w:rsidRPr="00D908B3">
          <w:rPr>
            <w:color w:val="auto"/>
          </w:rPr>
          <w:delText>NGESO</w:delText>
        </w:r>
      </w:del>
      <w:ins w:id="3696" w:author="Stuart McLarnon (NESO)" w:date="2024-11-18T11:41:00Z">
        <w:r w:rsidR="007B4960">
          <w:rPr>
            <w:rFonts w:ascii="Poppins" w:hAnsi="Poppins" w:cs="Poppins"/>
            <w:color w:val="auto"/>
          </w:rPr>
          <w:t>NESO</w:t>
        </w:r>
      </w:ins>
      <w:r w:rsidR="005D3C3D" w:rsidRPr="00255B7C">
        <w:rPr>
          <w:rFonts w:ascii="Poppins" w:hAnsi="Poppins"/>
          <w:color w:val="auto"/>
          <w:rPrChange w:id="3697" w:author="Stuart McLarnon (NESO)" w:date="2024-11-18T11:41:00Z">
            <w:rPr>
              <w:color w:val="auto"/>
            </w:rPr>
          </w:rPrChange>
        </w:rPr>
        <w:t xml:space="preserve">, Transmission Licensees, Network Operators and CUSC Parties </w:t>
      </w:r>
      <w:r w:rsidR="000226A1" w:rsidRPr="00255B7C">
        <w:rPr>
          <w:rFonts w:ascii="Poppins" w:hAnsi="Poppins"/>
          <w:color w:val="auto"/>
          <w:rPrChange w:id="3698" w:author="Stuart McLarnon (NESO)" w:date="2024-11-18T11:41:00Z">
            <w:rPr>
              <w:color w:val="auto"/>
            </w:rPr>
          </w:rPrChange>
        </w:rPr>
        <w:t>shall test the backup power supplies of their communication systems at least every 5 years</w:t>
      </w:r>
      <w:r w:rsidR="006C0E33" w:rsidRPr="00255B7C">
        <w:rPr>
          <w:rFonts w:ascii="Poppins" w:hAnsi="Poppins"/>
          <w:color w:val="auto"/>
          <w:rPrChange w:id="3699" w:author="Stuart McLarnon (NESO)" w:date="2024-11-18T11:41:00Z">
            <w:rPr>
              <w:color w:val="auto"/>
            </w:rPr>
          </w:rPrChange>
        </w:rPr>
        <w:t xml:space="preserve"> as provided for in </w:t>
      </w:r>
      <w:r w:rsidR="00B6672E">
        <w:rPr>
          <w:rFonts w:ascii="Poppins" w:hAnsi="Poppins"/>
          <w:i/>
          <w:color w:val="auto"/>
          <w:rPrChange w:id="3700" w:author="Stuart McLarnon (NESO)" w:date="2024-11-18T11:41:00Z">
            <w:rPr>
              <w:i/>
              <w:color w:val="auto"/>
            </w:rPr>
          </w:rPrChange>
        </w:rPr>
        <w:t>Grid Code</w:t>
      </w:r>
      <w:r w:rsidR="008A1E53" w:rsidRPr="00255B7C">
        <w:rPr>
          <w:rFonts w:ascii="Poppins" w:hAnsi="Poppins"/>
          <w:i/>
          <w:color w:val="auto"/>
          <w:rPrChange w:id="3701" w:author="Stuart McLarnon (NESO)" w:date="2024-11-18T11:41:00Z">
            <w:rPr>
              <w:i/>
              <w:color w:val="auto"/>
            </w:rPr>
          </w:rPrChange>
        </w:rPr>
        <w:t xml:space="preserve"> </w:t>
      </w:r>
      <w:r w:rsidR="006C0E33" w:rsidRPr="00255B7C">
        <w:rPr>
          <w:rFonts w:ascii="Poppins" w:hAnsi="Poppins"/>
          <w:i/>
          <w:color w:val="auto"/>
          <w:rPrChange w:id="3702" w:author="Stuart McLarnon (NESO)" w:date="2024-11-18T11:41:00Z">
            <w:rPr>
              <w:i/>
              <w:color w:val="auto"/>
            </w:rPr>
          </w:rPrChange>
        </w:rPr>
        <w:t>CC/ECC.6.5.4.4</w:t>
      </w:r>
      <w:r w:rsidR="000226A1" w:rsidRPr="00255B7C">
        <w:rPr>
          <w:rFonts w:ascii="Poppins" w:hAnsi="Poppins"/>
          <w:i/>
          <w:color w:val="auto"/>
          <w:rPrChange w:id="3703" w:author="Stuart McLarnon (NESO)" w:date="2024-11-18T11:41:00Z">
            <w:rPr>
              <w:i/>
              <w:color w:val="auto"/>
            </w:rPr>
          </w:rPrChange>
        </w:rPr>
        <w:t>.</w:t>
      </w:r>
    </w:p>
    <w:p w14:paraId="2EDD413C" w14:textId="374568B9" w:rsidR="000226A1" w:rsidRPr="00255B7C" w:rsidRDefault="00A4214D">
      <w:pPr>
        <w:ind w:left="720" w:hanging="720"/>
        <w:jc w:val="both"/>
        <w:rPr>
          <w:rFonts w:ascii="Poppins" w:hAnsi="Poppins"/>
          <w:color w:val="auto"/>
          <w:rPrChange w:id="3704" w:author="Stuart McLarnon (NESO)" w:date="2024-11-18T11:41:00Z">
            <w:rPr>
              <w:color w:val="auto"/>
            </w:rPr>
          </w:rPrChange>
        </w:rPr>
      </w:pPr>
      <w:r w:rsidRPr="00255B7C">
        <w:rPr>
          <w:rFonts w:ascii="Poppins" w:hAnsi="Poppins"/>
          <w:color w:val="auto"/>
          <w:rPrChange w:id="3705" w:author="Stuart McLarnon (NESO)" w:date="2024-11-18T11:41:00Z">
            <w:rPr>
              <w:color w:val="auto"/>
            </w:rPr>
          </w:rPrChange>
        </w:rPr>
        <w:t>6</w:t>
      </w:r>
      <w:r w:rsidR="000226A1" w:rsidRPr="00255B7C">
        <w:rPr>
          <w:rFonts w:ascii="Poppins" w:hAnsi="Poppins"/>
          <w:color w:val="auto"/>
          <w:rPrChange w:id="3706" w:author="Stuart McLarnon (NESO)" w:date="2024-11-18T11:41:00Z">
            <w:rPr>
              <w:color w:val="auto"/>
            </w:rPr>
          </w:rPrChange>
        </w:rPr>
        <w:t>.</w:t>
      </w:r>
      <w:r w:rsidR="00C72B58" w:rsidRPr="00255B7C">
        <w:rPr>
          <w:rFonts w:ascii="Poppins" w:hAnsi="Poppins"/>
          <w:color w:val="auto"/>
          <w:rPrChange w:id="3707" w:author="Stuart McLarnon (NESO)" w:date="2024-11-18T11:41:00Z">
            <w:rPr>
              <w:color w:val="auto"/>
            </w:rPr>
          </w:rPrChange>
        </w:rPr>
        <w:t>8</w:t>
      </w:r>
      <w:r w:rsidR="000226A1" w:rsidRPr="00255B7C">
        <w:rPr>
          <w:rFonts w:ascii="Poppins" w:hAnsi="Poppins"/>
          <w:color w:val="auto"/>
          <w:rPrChange w:id="3708" w:author="Stuart McLarnon (NESO)" w:date="2024-11-18T11:41:00Z">
            <w:rPr>
              <w:color w:val="auto"/>
            </w:rPr>
          </w:rPrChange>
        </w:rPr>
        <w:tab/>
      </w:r>
      <w:del w:id="3709" w:author="Stuart McLarnon (NESO)" w:date="2024-11-18T11:41:00Z">
        <w:r w:rsidR="00C01F0D" w:rsidRPr="00D908B3">
          <w:rPr>
            <w:color w:val="auto"/>
          </w:rPr>
          <w:delText>NGESO</w:delText>
        </w:r>
      </w:del>
      <w:ins w:id="3710" w:author="Stuart McLarnon (NESO)" w:date="2024-11-18T11:41:00Z">
        <w:r w:rsidR="007B4960">
          <w:rPr>
            <w:rFonts w:ascii="Poppins" w:hAnsi="Poppins" w:cs="Poppins"/>
            <w:color w:val="auto"/>
          </w:rPr>
          <w:t>NESO</w:t>
        </w:r>
      </w:ins>
      <w:r w:rsidR="00C01F0D" w:rsidRPr="00255B7C">
        <w:rPr>
          <w:rFonts w:ascii="Poppins" w:hAnsi="Poppins"/>
          <w:color w:val="auto"/>
          <w:rPrChange w:id="3711" w:author="Stuart McLarnon (NESO)" w:date="2024-11-18T11:41:00Z">
            <w:rPr>
              <w:color w:val="auto"/>
            </w:rPr>
          </w:rPrChange>
        </w:rPr>
        <w:t xml:space="preserve"> and Transmission Licensees </w:t>
      </w:r>
      <w:r w:rsidR="000226A1" w:rsidRPr="00255B7C">
        <w:rPr>
          <w:rFonts w:ascii="Poppins" w:hAnsi="Poppins"/>
          <w:color w:val="auto"/>
          <w:rPrChange w:id="3712" w:author="Stuart McLarnon (NESO)" w:date="2024-11-18T11:41:00Z">
            <w:rPr>
              <w:color w:val="auto"/>
            </w:rPr>
          </w:rPrChange>
        </w:rPr>
        <w:t>shall test the capability of main and backup power sources to supply its main and backup control rooms at least every year.</w:t>
      </w:r>
    </w:p>
    <w:p w14:paraId="3ED034D2" w14:textId="7CCF49E2" w:rsidR="000226A1" w:rsidRPr="00255B7C" w:rsidRDefault="00A4214D" w:rsidP="00C25170">
      <w:pPr>
        <w:ind w:left="720" w:hanging="720"/>
        <w:jc w:val="both"/>
        <w:rPr>
          <w:rFonts w:ascii="Poppins" w:hAnsi="Poppins"/>
          <w:color w:val="auto"/>
          <w:rPrChange w:id="3713" w:author="Stuart McLarnon (NESO)" w:date="2024-11-18T11:41:00Z">
            <w:rPr>
              <w:color w:val="auto"/>
            </w:rPr>
          </w:rPrChange>
        </w:rPr>
      </w:pPr>
      <w:r w:rsidRPr="00255B7C">
        <w:rPr>
          <w:rFonts w:ascii="Poppins" w:hAnsi="Poppins"/>
          <w:color w:val="auto"/>
          <w:rPrChange w:id="3714" w:author="Stuart McLarnon (NESO)" w:date="2024-11-18T11:41:00Z">
            <w:rPr>
              <w:color w:val="auto"/>
            </w:rPr>
          </w:rPrChange>
        </w:rPr>
        <w:t>6</w:t>
      </w:r>
      <w:r w:rsidR="000226A1" w:rsidRPr="00255B7C">
        <w:rPr>
          <w:rFonts w:ascii="Poppins" w:hAnsi="Poppins"/>
          <w:color w:val="auto"/>
          <w:rPrChange w:id="3715" w:author="Stuart McLarnon (NESO)" w:date="2024-11-18T11:41:00Z">
            <w:rPr>
              <w:color w:val="auto"/>
            </w:rPr>
          </w:rPrChange>
        </w:rPr>
        <w:t>.</w:t>
      </w:r>
      <w:r w:rsidR="00C72B58" w:rsidRPr="00255B7C">
        <w:rPr>
          <w:rFonts w:ascii="Poppins" w:hAnsi="Poppins"/>
          <w:color w:val="auto"/>
          <w:rPrChange w:id="3716" w:author="Stuart McLarnon (NESO)" w:date="2024-11-18T11:41:00Z">
            <w:rPr>
              <w:color w:val="auto"/>
            </w:rPr>
          </w:rPrChange>
        </w:rPr>
        <w:t>9</w:t>
      </w:r>
      <w:r w:rsidR="000226A1" w:rsidRPr="00255B7C">
        <w:rPr>
          <w:rFonts w:ascii="Poppins" w:hAnsi="Poppins"/>
          <w:color w:val="auto"/>
          <w:rPrChange w:id="3717" w:author="Stuart McLarnon (NESO)" w:date="2024-11-18T11:41:00Z">
            <w:rPr>
              <w:color w:val="auto"/>
            </w:rPr>
          </w:rPrChange>
        </w:rPr>
        <w:tab/>
      </w:r>
      <w:del w:id="3718" w:author="Stuart McLarnon (NESO)" w:date="2024-11-18T11:41:00Z">
        <w:r w:rsidR="00160853" w:rsidRPr="00D908B3">
          <w:rPr>
            <w:color w:val="auto"/>
          </w:rPr>
          <w:delText>NGESO</w:delText>
        </w:r>
      </w:del>
      <w:ins w:id="3719" w:author="Stuart McLarnon (NESO)" w:date="2024-11-18T11:41:00Z">
        <w:r w:rsidR="007B4960">
          <w:rPr>
            <w:rFonts w:ascii="Poppins" w:hAnsi="Poppins" w:cs="Poppins"/>
            <w:color w:val="auto"/>
          </w:rPr>
          <w:t>NESO</w:t>
        </w:r>
      </w:ins>
      <w:r w:rsidR="00160853" w:rsidRPr="00255B7C">
        <w:rPr>
          <w:rFonts w:ascii="Poppins" w:hAnsi="Poppins"/>
          <w:color w:val="auto"/>
          <w:rPrChange w:id="3720" w:author="Stuart McLarnon (NESO)" w:date="2024-11-18T11:41:00Z">
            <w:rPr>
              <w:color w:val="auto"/>
            </w:rPr>
          </w:rPrChange>
        </w:rPr>
        <w:t xml:space="preserve"> and Transmission Licensees</w:t>
      </w:r>
      <w:r w:rsidR="000226A1" w:rsidRPr="00255B7C">
        <w:rPr>
          <w:rFonts w:ascii="Poppins" w:hAnsi="Poppins"/>
          <w:color w:val="auto"/>
          <w:rPrChange w:id="3721" w:author="Stuart McLarnon (NESO)" w:date="2024-11-18T11:41:00Z">
            <w:rPr>
              <w:color w:val="auto"/>
            </w:rPr>
          </w:rPrChange>
        </w:rPr>
        <w:t xml:space="preserve"> shall test the transfer procedure for moving from the main control room to the backup control room at least every year.</w:t>
      </w:r>
      <w:r w:rsidR="00746438" w:rsidRPr="00255B7C">
        <w:rPr>
          <w:rFonts w:ascii="Poppins" w:hAnsi="Poppins"/>
          <w:color w:val="auto"/>
          <w:rPrChange w:id="3722" w:author="Stuart McLarnon (NESO)" w:date="2024-11-18T11:41:00Z">
            <w:rPr>
              <w:color w:val="auto"/>
            </w:rPr>
          </w:rPrChange>
        </w:rPr>
        <w:t xml:space="preserve">  For Transmission Licensees these requirements are provided for in </w:t>
      </w:r>
      <w:r w:rsidR="00235C25" w:rsidRPr="00255B7C">
        <w:rPr>
          <w:rFonts w:ascii="Poppins" w:hAnsi="Poppins"/>
          <w:color w:val="auto"/>
          <w:rPrChange w:id="3723" w:author="Stuart McLarnon (NESO)" w:date="2024-11-18T11:41:00Z">
            <w:rPr>
              <w:color w:val="auto"/>
            </w:rPr>
          </w:rPrChange>
        </w:rPr>
        <w:t>STCP-06-4 (Contingency Arrangements).</w:t>
      </w:r>
    </w:p>
    <w:p w14:paraId="5F864C23" w14:textId="37526AA6" w:rsidR="00865405" w:rsidRPr="00255B7C" w:rsidRDefault="00A4214D" w:rsidP="00C25170">
      <w:pPr>
        <w:ind w:left="720" w:hanging="720"/>
        <w:jc w:val="both"/>
        <w:rPr>
          <w:rFonts w:ascii="Poppins" w:hAnsi="Poppins"/>
          <w:color w:val="auto"/>
          <w:rPrChange w:id="3724" w:author="Stuart McLarnon (NESO)" w:date="2024-11-18T11:41:00Z">
            <w:rPr>
              <w:color w:val="auto"/>
            </w:rPr>
          </w:rPrChange>
        </w:rPr>
      </w:pPr>
      <w:r w:rsidRPr="00255B7C">
        <w:rPr>
          <w:rFonts w:ascii="Poppins" w:hAnsi="Poppins"/>
          <w:color w:val="auto"/>
          <w:rPrChange w:id="3725" w:author="Stuart McLarnon (NESO)" w:date="2024-11-18T11:41:00Z">
            <w:rPr>
              <w:color w:val="auto"/>
            </w:rPr>
          </w:rPrChange>
        </w:rPr>
        <w:t>6</w:t>
      </w:r>
      <w:r w:rsidR="00865405" w:rsidRPr="00255B7C">
        <w:rPr>
          <w:rFonts w:ascii="Poppins" w:hAnsi="Poppins"/>
          <w:color w:val="auto"/>
          <w:rPrChange w:id="3726" w:author="Stuart McLarnon (NESO)" w:date="2024-11-18T11:41:00Z">
            <w:rPr>
              <w:color w:val="auto"/>
            </w:rPr>
          </w:rPrChange>
        </w:rPr>
        <w:t>.</w:t>
      </w:r>
      <w:r w:rsidR="00C72B58" w:rsidRPr="00255B7C">
        <w:rPr>
          <w:rFonts w:ascii="Poppins" w:hAnsi="Poppins"/>
          <w:color w:val="auto"/>
          <w:rPrChange w:id="3727" w:author="Stuart McLarnon (NESO)" w:date="2024-11-18T11:41:00Z">
            <w:rPr>
              <w:color w:val="auto"/>
            </w:rPr>
          </w:rPrChange>
        </w:rPr>
        <w:t>10</w:t>
      </w:r>
      <w:r w:rsidRPr="00255B7C">
        <w:rPr>
          <w:rFonts w:ascii="Poppins" w:hAnsi="Poppins"/>
          <w:color w:val="auto"/>
          <w:rPrChange w:id="3728" w:author="Stuart McLarnon (NESO)" w:date="2024-11-18T11:41:00Z">
            <w:rPr>
              <w:color w:val="auto"/>
            </w:rPr>
          </w:rPrChange>
        </w:rPr>
        <w:tab/>
      </w:r>
      <w:del w:id="3729" w:author="Stuart McLarnon (NESO)" w:date="2024-11-18T11:41:00Z">
        <w:r w:rsidR="00865405" w:rsidRPr="00D908B3">
          <w:rPr>
            <w:color w:val="auto"/>
          </w:rPr>
          <w:delText>NGESO</w:delText>
        </w:r>
      </w:del>
      <w:ins w:id="3730" w:author="Stuart McLarnon (NESO)" w:date="2024-11-18T11:41:00Z">
        <w:r w:rsidR="007B4960">
          <w:rPr>
            <w:rFonts w:ascii="Poppins" w:hAnsi="Poppins" w:cs="Poppins"/>
            <w:color w:val="auto"/>
          </w:rPr>
          <w:t>NESO</w:t>
        </w:r>
      </w:ins>
      <w:r w:rsidR="00865405" w:rsidRPr="00255B7C">
        <w:rPr>
          <w:rFonts w:ascii="Poppins" w:hAnsi="Poppins"/>
          <w:color w:val="auto"/>
          <w:rPrChange w:id="3731" w:author="Stuart McLarnon (NESO)" w:date="2024-11-18T11:41:00Z">
            <w:rPr>
              <w:color w:val="auto"/>
            </w:rPr>
          </w:rPrChange>
        </w:rPr>
        <w:t xml:space="preserve"> and User’s shall ensure their systems </w:t>
      </w:r>
      <w:proofErr w:type="gramStart"/>
      <w:r w:rsidR="00865405" w:rsidRPr="00255B7C">
        <w:rPr>
          <w:rFonts w:ascii="Poppins" w:hAnsi="Poppins"/>
          <w:color w:val="auto"/>
          <w:rPrChange w:id="3732" w:author="Stuart McLarnon (NESO)" w:date="2024-11-18T11:41:00Z">
            <w:rPr>
              <w:color w:val="auto"/>
            </w:rPr>
          </w:rPrChange>
        </w:rPr>
        <w:t>are capable of handling</w:t>
      </w:r>
      <w:proofErr w:type="gramEnd"/>
      <w:r w:rsidR="00865405" w:rsidRPr="00255B7C">
        <w:rPr>
          <w:rFonts w:ascii="Poppins" w:hAnsi="Poppins"/>
          <w:color w:val="auto"/>
          <w:rPrChange w:id="3733" w:author="Stuart McLarnon (NESO)" w:date="2024-11-18T11:41:00Z">
            <w:rPr>
              <w:color w:val="auto"/>
            </w:rPr>
          </w:rPrChange>
        </w:rPr>
        <w:t xml:space="preserve"> the large volumes of data that would be expected to occur during </w:t>
      </w:r>
      <w:r w:rsidR="00BF5167" w:rsidRPr="00255B7C">
        <w:rPr>
          <w:rFonts w:ascii="Poppins" w:hAnsi="Poppins"/>
          <w:color w:val="auto"/>
          <w:rPrChange w:id="3734" w:author="Stuart McLarnon (NESO)" w:date="2024-11-18T11:41:00Z">
            <w:rPr>
              <w:color w:val="auto"/>
            </w:rPr>
          </w:rPrChange>
        </w:rPr>
        <w:t>emergency circumstances</w:t>
      </w:r>
      <w:r w:rsidR="009B1B10" w:rsidRPr="00255B7C">
        <w:rPr>
          <w:rFonts w:ascii="Poppins" w:hAnsi="Poppins"/>
          <w:color w:val="auto"/>
          <w:rPrChange w:id="3735" w:author="Stuart McLarnon (NESO)" w:date="2024-11-18T11:41:00Z">
            <w:rPr>
              <w:color w:val="auto"/>
            </w:rPr>
          </w:rPrChange>
        </w:rPr>
        <w:t xml:space="preserve"> such as loss of significant volumes of demand</w:t>
      </w:r>
      <w:r w:rsidR="00A71B71" w:rsidRPr="00255B7C">
        <w:rPr>
          <w:rFonts w:ascii="Poppins" w:hAnsi="Poppins"/>
          <w:color w:val="auto"/>
          <w:rPrChange w:id="3736" w:author="Stuart McLarnon (NESO)" w:date="2024-11-18T11:41:00Z">
            <w:rPr>
              <w:color w:val="auto"/>
            </w:rPr>
          </w:rPrChange>
        </w:rPr>
        <w:t>.</w:t>
      </w:r>
    </w:p>
    <w:p w14:paraId="548736A7" w14:textId="77777777" w:rsidR="000226A1" w:rsidRPr="00701B06" w:rsidRDefault="000226A1" w:rsidP="00157370">
      <w:pPr>
        <w:ind w:left="720" w:hanging="720"/>
        <w:jc w:val="both"/>
        <w:rPr>
          <w:rFonts w:ascii="Poppins" w:hAnsi="Poppins"/>
          <w:rPrChange w:id="3737" w:author="Stuart McLarnon (NESO)" w:date="2024-11-18T11:41:00Z">
            <w:rPr/>
          </w:rPrChange>
        </w:rPr>
      </w:pPr>
    </w:p>
    <w:p w14:paraId="624880C1" w14:textId="29CCA4F2" w:rsidR="000226A1" w:rsidRPr="00D70D71" w:rsidRDefault="000226A1" w:rsidP="00D81794">
      <w:pPr>
        <w:pStyle w:val="Heading1"/>
        <w:rPr>
          <w:rFonts w:ascii="Poppins Medium" w:hAnsi="Poppins Medium"/>
          <w:color w:val="3F0731"/>
          <w:sz w:val="32"/>
          <w:rPrChange w:id="3738" w:author="Stuart McLarnon (NESO)" w:date="2024-11-18T11:41:00Z">
            <w:rPr/>
          </w:rPrChange>
        </w:rPr>
      </w:pPr>
      <w:bookmarkStart w:id="3739" w:name="_Toc505207219"/>
      <w:bookmarkStart w:id="3740" w:name="_Toc532811332"/>
      <w:bookmarkStart w:id="3741" w:name="_Toc128731919"/>
      <w:bookmarkStart w:id="3742" w:name="_Toc188439586"/>
      <w:r w:rsidRPr="00D70D71">
        <w:rPr>
          <w:rFonts w:ascii="Poppins Medium" w:hAnsi="Poppins Medium"/>
          <w:color w:val="3F0731"/>
          <w:sz w:val="32"/>
          <w:rPrChange w:id="3743" w:author="Stuart McLarnon (NESO)" w:date="2024-11-18T11:41:00Z">
            <w:rPr/>
          </w:rPrChange>
        </w:rPr>
        <w:t>P</w:t>
      </w:r>
      <w:r w:rsidR="007B4AF7" w:rsidRPr="00D70D71">
        <w:rPr>
          <w:rFonts w:ascii="Poppins Medium" w:hAnsi="Poppins Medium"/>
          <w:color w:val="3F0731"/>
          <w:sz w:val="32"/>
          <w:rPrChange w:id="3744" w:author="Stuart McLarnon (NESO)" w:date="2024-11-18T11:41:00Z">
            <w:rPr/>
          </w:rPrChange>
        </w:rPr>
        <w:t>lan Implementation</w:t>
      </w:r>
      <w:bookmarkEnd w:id="3739"/>
      <w:bookmarkEnd w:id="3740"/>
      <w:bookmarkEnd w:id="3741"/>
      <w:bookmarkEnd w:id="3742"/>
      <w:r w:rsidRPr="00D70D71">
        <w:rPr>
          <w:rFonts w:ascii="Poppins Medium" w:hAnsi="Poppins Medium"/>
          <w:color w:val="3F0731"/>
          <w:sz w:val="32"/>
          <w:rPrChange w:id="3745" w:author="Stuart McLarnon (NESO)" w:date="2024-11-18T11:41:00Z">
            <w:rPr/>
          </w:rPrChange>
        </w:rPr>
        <w:t xml:space="preserve"> </w:t>
      </w:r>
    </w:p>
    <w:p w14:paraId="12804F06" w14:textId="6FD22C68" w:rsidR="000226A1" w:rsidRPr="00255B7C" w:rsidRDefault="000226A1" w:rsidP="000226A1">
      <w:pPr>
        <w:ind w:left="720"/>
        <w:jc w:val="both"/>
        <w:rPr>
          <w:rFonts w:ascii="Poppins" w:hAnsi="Poppins"/>
          <w:color w:val="auto"/>
          <w:lang w:val="en"/>
          <w:rPrChange w:id="3746" w:author="Stuart McLarnon (NESO)" w:date="2024-11-18T11:41:00Z">
            <w:rPr>
              <w:color w:val="auto"/>
              <w:lang w:val="en"/>
            </w:rPr>
          </w:rPrChange>
        </w:rPr>
      </w:pPr>
      <w:proofErr w:type="gramStart"/>
      <w:r w:rsidRPr="00255B7C">
        <w:rPr>
          <w:rFonts w:ascii="Poppins" w:hAnsi="Poppins"/>
          <w:color w:val="auto"/>
          <w:rPrChange w:id="3747" w:author="Stuart McLarnon (NESO)" w:date="2024-11-18T11:41:00Z">
            <w:rPr>
              <w:color w:val="auto"/>
            </w:rPr>
          </w:rPrChange>
        </w:rPr>
        <w:t xml:space="preserve">Article 12 of the </w:t>
      </w:r>
      <w:r w:rsidR="003C6529" w:rsidRPr="00255B7C">
        <w:rPr>
          <w:rFonts w:ascii="Poppins" w:hAnsi="Poppins"/>
          <w:i/>
          <w:color w:val="auto"/>
          <w:rPrChange w:id="3748" w:author="Stuart McLarnon (NESO)" w:date="2024-11-18T11:41:00Z">
            <w:rPr>
              <w:i/>
              <w:color w:val="auto"/>
            </w:rPr>
          </w:rPrChange>
        </w:rPr>
        <w:t>EU NCER</w:t>
      </w:r>
      <w:r w:rsidRPr="00255B7C">
        <w:rPr>
          <w:rFonts w:ascii="Poppins" w:hAnsi="Poppins"/>
          <w:color w:val="auto"/>
          <w:rPrChange w:id="3749" w:author="Stuart McLarnon (NESO)" w:date="2024-11-18T11:41:00Z">
            <w:rPr>
              <w:color w:val="auto"/>
            </w:rPr>
          </w:rPrChange>
        </w:rPr>
        <w:t>,</w:t>
      </w:r>
      <w:proofErr w:type="gramEnd"/>
      <w:r w:rsidRPr="00255B7C">
        <w:rPr>
          <w:rFonts w:ascii="Poppins" w:hAnsi="Poppins"/>
          <w:color w:val="auto"/>
          <w:rPrChange w:id="3750" w:author="Stuart McLarnon (NESO)" w:date="2024-11-18T11:41:00Z">
            <w:rPr>
              <w:color w:val="auto"/>
            </w:rPr>
          </w:rPrChange>
        </w:rPr>
        <w:t xml:space="preserve"> provides for the implementation of the System Defence Plan</w:t>
      </w:r>
      <w:r w:rsidR="00C25170" w:rsidRPr="00255B7C">
        <w:rPr>
          <w:rFonts w:ascii="Poppins" w:hAnsi="Poppins"/>
          <w:color w:val="auto"/>
          <w:rPrChange w:id="3751" w:author="Stuart McLarnon (NESO)" w:date="2024-11-18T11:41:00Z">
            <w:rPr>
              <w:color w:val="auto"/>
            </w:rPr>
          </w:rPrChange>
        </w:rPr>
        <w:t>,</w:t>
      </w:r>
      <w:r w:rsidR="00D60CD1" w:rsidRPr="00255B7C">
        <w:rPr>
          <w:rFonts w:ascii="Poppins" w:hAnsi="Poppins"/>
          <w:color w:val="auto"/>
          <w:rPrChange w:id="3752" w:author="Stuart McLarnon (NESO)" w:date="2024-11-18T11:41:00Z">
            <w:rPr>
              <w:color w:val="auto"/>
            </w:rPr>
          </w:rPrChange>
        </w:rPr>
        <w:t xml:space="preserve"> </w:t>
      </w:r>
      <w:del w:id="3753" w:author="Stuart McLarnon (NESO)" w:date="2024-11-18T11:41:00Z">
        <w:r w:rsidR="003C6529" w:rsidRPr="00CA304B">
          <w:rPr>
            <w:color w:val="auto"/>
            <w:lang w:val="en"/>
          </w:rPr>
          <w:delText>NGESO</w:delText>
        </w:r>
      </w:del>
      <w:ins w:id="3754" w:author="Stuart McLarnon (NESO)" w:date="2024-11-18T11:41:00Z">
        <w:r w:rsidR="007B4960">
          <w:rPr>
            <w:rFonts w:ascii="Poppins" w:hAnsi="Poppins" w:cs="Poppins"/>
            <w:color w:val="auto"/>
            <w:lang w:val="en"/>
          </w:rPr>
          <w:t>NESO</w:t>
        </w:r>
      </w:ins>
      <w:r w:rsidRPr="00255B7C">
        <w:rPr>
          <w:rFonts w:ascii="Poppins" w:hAnsi="Poppins"/>
          <w:color w:val="auto"/>
          <w:lang w:val="en"/>
          <w:rPrChange w:id="3755" w:author="Stuart McLarnon (NESO)" w:date="2024-11-18T11:41:00Z">
            <w:rPr>
              <w:color w:val="auto"/>
              <w:lang w:val="en"/>
            </w:rPr>
          </w:rPrChange>
        </w:rPr>
        <w:t xml:space="preserve"> </w:t>
      </w:r>
      <w:r w:rsidR="00A05284" w:rsidRPr="00255B7C">
        <w:rPr>
          <w:rFonts w:ascii="Poppins" w:hAnsi="Poppins"/>
          <w:color w:val="auto"/>
          <w:lang w:val="en"/>
          <w:rPrChange w:id="3756" w:author="Stuart McLarnon (NESO)" w:date="2024-11-18T11:41:00Z">
            <w:rPr>
              <w:color w:val="auto"/>
              <w:lang w:val="en"/>
            </w:rPr>
          </w:rPrChange>
        </w:rPr>
        <w:t>shall</w:t>
      </w:r>
      <w:r w:rsidRPr="00255B7C">
        <w:rPr>
          <w:rFonts w:ascii="Poppins" w:hAnsi="Poppins"/>
          <w:color w:val="auto"/>
          <w:lang w:val="en"/>
          <w:rPrChange w:id="3757" w:author="Stuart McLarnon (NESO)" w:date="2024-11-18T11:41:00Z">
            <w:rPr>
              <w:color w:val="auto"/>
              <w:lang w:val="en"/>
            </w:rPr>
          </w:rPrChange>
        </w:rPr>
        <w:t xml:space="preserve"> notify all </w:t>
      </w:r>
      <w:r w:rsidR="00176443" w:rsidRPr="00255B7C">
        <w:rPr>
          <w:rFonts w:ascii="Poppins" w:hAnsi="Poppins"/>
          <w:color w:val="auto"/>
          <w:lang w:val="en"/>
          <w:rPrChange w:id="3758" w:author="Stuart McLarnon (NESO)" w:date="2024-11-18T11:41:00Z">
            <w:rPr>
              <w:color w:val="auto"/>
              <w:lang w:val="en"/>
            </w:rPr>
          </w:rPrChange>
        </w:rPr>
        <w:t xml:space="preserve">those parties defined in Appendix </w:t>
      </w:r>
      <w:r w:rsidR="00843936" w:rsidRPr="00255B7C">
        <w:rPr>
          <w:rFonts w:ascii="Poppins" w:hAnsi="Poppins"/>
          <w:color w:val="auto"/>
          <w:lang w:val="en"/>
          <w:rPrChange w:id="3759" w:author="Stuart McLarnon (NESO)" w:date="2024-11-18T11:41:00Z">
            <w:rPr>
              <w:color w:val="auto"/>
              <w:lang w:val="en"/>
            </w:rPr>
          </w:rPrChange>
        </w:rPr>
        <w:t>A</w:t>
      </w:r>
      <w:r w:rsidR="00176443" w:rsidRPr="00255B7C">
        <w:rPr>
          <w:rFonts w:ascii="Poppins" w:hAnsi="Poppins"/>
          <w:color w:val="auto"/>
          <w:lang w:val="en"/>
          <w:rPrChange w:id="3760" w:author="Stuart McLarnon (NESO)" w:date="2024-11-18T11:41:00Z">
            <w:rPr>
              <w:color w:val="auto"/>
              <w:lang w:val="en"/>
            </w:rPr>
          </w:rPrChange>
        </w:rPr>
        <w:t xml:space="preserve"> of this System </w:t>
      </w:r>
      <w:proofErr w:type="spellStart"/>
      <w:r w:rsidR="00176443" w:rsidRPr="00255B7C">
        <w:rPr>
          <w:rFonts w:ascii="Poppins" w:hAnsi="Poppins"/>
          <w:color w:val="auto"/>
          <w:lang w:val="en"/>
          <w:rPrChange w:id="3761" w:author="Stuart McLarnon (NESO)" w:date="2024-11-18T11:41:00Z">
            <w:rPr>
              <w:color w:val="auto"/>
              <w:lang w:val="en"/>
            </w:rPr>
          </w:rPrChange>
        </w:rPr>
        <w:t>Defence</w:t>
      </w:r>
      <w:proofErr w:type="spellEnd"/>
      <w:r w:rsidR="00176443" w:rsidRPr="00255B7C">
        <w:rPr>
          <w:rFonts w:ascii="Poppins" w:hAnsi="Poppins"/>
          <w:color w:val="auto"/>
          <w:lang w:val="en"/>
          <w:rPrChange w:id="3762" w:author="Stuart McLarnon (NESO)" w:date="2024-11-18T11:41:00Z">
            <w:rPr>
              <w:color w:val="auto"/>
              <w:lang w:val="en"/>
            </w:rPr>
          </w:rPrChange>
        </w:rPr>
        <w:t xml:space="preserve"> Plan </w:t>
      </w:r>
      <w:r w:rsidRPr="00255B7C">
        <w:rPr>
          <w:rFonts w:ascii="Poppins" w:hAnsi="Poppins"/>
          <w:color w:val="auto"/>
          <w:lang w:val="en"/>
          <w:rPrChange w:id="3763" w:author="Stuart McLarnon (NESO)" w:date="2024-11-18T11:41:00Z">
            <w:rPr>
              <w:color w:val="auto"/>
              <w:lang w:val="en"/>
            </w:rPr>
          </w:rPrChange>
        </w:rPr>
        <w:t>of their obligations.</w:t>
      </w:r>
    </w:p>
    <w:p w14:paraId="1FA90258" w14:textId="77777777" w:rsidR="004C75DE" w:rsidRPr="00701B06" w:rsidRDefault="004C75DE" w:rsidP="00157370">
      <w:pPr>
        <w:rPr>
          <w:rFonts w:ascii="Poppins" w:hAnsi="Poppins"/>
          <w:lang w:val="en"/>
          <w:rPrChange w:id="3764" w:author="Stuart McLarnon (NESO)" w:date="2024-11-18T11:41:00Z">
            <w:rPr>
              <w:lang w:val="en"/>
            </w:rPr>
          </w:rPrChange>
        </w:rPr>
      </w:pPr>
    </w:p>
    <w:p w14:paraId="31CBA9A9" w14:textId="5C390367" w:rsidR="000226A1" w:rsidRPr="00D70D71" w:rsidRDefault="000226A1" w:rsidP="00D81794">
      <w:pPr>
        <w:pStyle w:val="Heading1"/>
        <w:rPr>
          <w:rFonts w:ascii="Poppins Medium" w:hAnsi="Poppins Medium"/>
          <w:color w:val="3F0731"/>
          <w:sz w:val="32"/>
          <w:rPrChange w:id="3765" w:author="Stuart McLarnon (NESO)" w:date="2024-11-18T11:41:00Z">
            <w:rPr/>
          </w:rPrChange>
        </w:rPr>
      </w:pPr>
      <w:bookmarkStart w:id="3766" w:name="_Toc532811333"/>
      <w:bookmarkStart w:id="3767" w:name="_Toc128731920"/>
      <w:bookmarkStart w:id="3768" w:name="_Toc188439587"/>
      <w:r w:rsidRPr="00D70D71">
        <w:rPr>
          <w:rFonts w:ascii="Poppins Medium" w:hAnsi="Poppins Medium"/>
          <w:color w:val="3F0731"/>
          <w:sz w:val="32"/>
          <w:rPrChange w:id="3769" w:author="Stuart McLarnon (NESO)" w:date="2024-11-18T11:41:00Z">
            <w:rPr/>
          </w:rPrChange>
        </w:rPr>
        <w:lastRenderedPageBreak/>
        <w:t>P</w:t>
      </w:r>
      <w:r w:rsidR="007B4AF7" w:rsidRPr="00D70D71">
        <w:rPr>
          <w:rFonts w:ascii="Poppins Medium" w:hAnsi="Poppins Medium"/>
          <w:color w:val="3F0731"/>
          <w:sz w:val="32"/>
          <w:rPrChange w:id="3770" w:author="Stuart McLarnon (NESO)" w:date="2024-11-18T11:41:00Z">
            <w:rPr/>
          </w:rPrChange>
        </w:rPr>
        <w:t>lan Review</w:t>
      </w:r>
      <w:bookmarkEnd w:id="3766"/>
      <w:bookmarkEnd w:id="3767"/>
      <w:bookmarkEnd w:id="3768"/>
      <w:r w:rsidRPr="00D70D71">
        <w:rPr>
          <w:rFonts w:ascii="Poppins Medium" w:hAnsi="Poppins Medium"/>
          <w:color w:val="3F0731"/>
          <w:sz w:val="32"/>
          <w:rPrChange w:id="3771" w:author="Stuart McLarnon (NESO)" w:date="2024-11-18T11:41:00Z">
            <w:rPr/>
          </w:rPrChange>
        </w:rPr>
        <w:t xml:space="preserve"> </w:t>
      </w:r>
    </w:p>
    <w:p w14:paraId="2AD3C190" w14:textId="6CFE8445" w:rsidR="000226A1" w:rsidRPr="00255B7C" w:rsidRDefault="003C6529" w:rsidP="4899FDF7">
      <w:pPr>
        <w:ind w:left="720"/>
        <w:jc w:val="both"/>
        <w:rPr>
          <w:rFonts w:ascii="Poppins" w:hAnsi="Poppins"/>
          <w:color w:val="auto"/>
          <w:lang w:val="en-US"/>
          <w:rPrChange w:id="3772" w:author="Stuart McLarnon (NESO)" w:date="2024-11-18T11:41:00Z">
            <w:rPr>
              <w:color w:val="auto"/>
              <w:lang w:val="en"/>
            </w:rPr>
          </w:rPrChange>
        </w:rPr>
      </w:pPr>
      <w:r w:rsidRPr="4899FDF7">
        <w:rPr>
          <w:rFonts w:ascii="Poppins" w:hAnsi="Poppins"/>
          <w:i/>
          <w:color w:val="auto"/>
          <w:lang w:val="en-US"/>
          <w:rPrChange w:id="3773" w:author="Stuart McLarnon (NESO)" w:date="2024-11-18T11:41:00Z">
            <w:rPr>
              <w:i/>
              <w:color w:val="auto"/>
              <w:lang w:val="en"/>
            </w:rPr>
          </w:rPrChange>
        </w:rPr>
        <w:t>EU NCER</w:t>
      </w:r>
      <w:r w:rsidR="000226A1" w:rsidRPr="4899FDF7">
        <w:rPr>
          <w:rFonts w:ascii="Poppins" w:hAnsi="Poppins"/>
          <w:color w:val="auto"/>
          <w:lang w:val="en-US"/>
          <w:rPrChange w:id="3774" w:author="Stuart McLarnon (NESO)" w:date="2024-11-18T11:41:00Z">
            <w:rPr>
              <w:color w:val="auto"/>
              <w:lang w:val="en"/>
            </w:rPr>
          </w:rPrChange>
        </w:rPr>
        <w:t xml:space="preserve"> Article 50 requires </w:t>
      </w:r>
      <w:del w:id="3775" w:author="Stuart McLarnon (NESO)" w:date="2024-11-18T11:41:00Z">
        <w:r w:rsidRPr="00787E0A">
          <w:rPr>
            <w:color w:val="auto"/>
            <w:lang w:val="en"/>
          </w:rPr>
          <w:delText>NGESO</w:delText>
        </w:r>
      </w:del>
      <w:ins w:id="3776" w:author="Stuart McLarnon (NESO)" w:date="2024-11-18T11:41:00Z">
        <w:r w:rsidR="007B4960" w:rsidRPr="4899FDF7">
          <w:rPr>
            <w:rFonts w:ascii="Poppins" w:hAnsi="Poppins" w:cs="Poppins"/>
            <w:color w:val="auto"/>
            <w:lang w:val="en-US"/>
          </w:rPr>
          <w:t>NESO</w:t>
        </w:r>
      </w:ins>
      <w:r w:rsidR="000226A1" w:rsidRPr="4899FDF7">
        <w:rPr>
          <w:rFonts w:ascii="Poppins" w:hAnsi="Poppins"/>
          <w:color w:val="auto"/>
          <w:lang w:val="en-US"/>
          <w:rPrChange w:id="3777" w:author="Stuart McLarnon (NESO)" w:date="2024-11-18T11:41:00Z">
            <w:rPr>
              <w:color w:val="auto"/>
              <w:lang w:val="en"/>
            </w:rPr>
          </w:rPrChange>
        </w:rPr>
        <w:t xml:space="preserve"> to review the System </w:t>
      </w:r>
      <w:proofErr w:type="spellStart"/>
      <w:r w:rsidR="000226A1" w:rsidRPr="4899FDF7">
        <w:rPr>
          <w:rFonts w:ascii="Poppins" w:hAnsi="Poppins"/>
          <w:color w:val="auto"/>
          <w:lang w:val="en-US"/>
          <w:rPrChange w:id="3778" w:author="Stuart McLarnon (NESO)" w:date="2024-11-18T11:41:00Z">
            <w:rPr>
              <w:color w:val="auto"/>
              <w:lang w:val="en"/>
            </w:rPr>
          </w:rPrChange>
        </w:rPr>
        <w:t>Defence</w:t>
      </w:r>
      <w:proofErr w:type="spellEnd"/>
      <w:r w:rsidR="000226A1" w:rsidRPr="4899FDF7">
        <w:rPr>
          <w:rFonts w:ascii="Poppins" w:hAnsi="Poppins"/>
          <w:color w:val="auto"/>
          <w:lang w:val="en-US"/>
          <w:rPrChange w:id="3779" w:author="Stuart McLarnon (NESO)" w:date="2024-11-18T11:41:00Z">
            <w:rPr>
              <w:color w:val="auto"/>
              <w:lang w:val="en"/>
            </w:rPr>
          </w:rPrChange>
        </w:rPr>
        <w:t xml:space="preserve"> Plan to assess its effectiveness at least every five years.</w:t>
      </w:r>
    </w:p>
    <w:p w14:paraId="0391D7EB" w14:textId="0C2853BD" w:rsidR="000226A1" w:rsidRPr="00255B7C" w:rsidRDefault="000226A1" w:rsidP="008F2821">
      <w:pPr>
        <w:ind w:left="720"/>
        <w:jc w:val="both"/>
        <w:rPr>
          <w:rFonts w:ascii="Poppins" w:hAnsi="Poppins"/>
          <w:color w:val="auto"/>
          <w:lang w:val="en"/>
          <w:rPrChange w:id="3780" w:author="Stuart McLarnon (NESO)" w:date="2024-11-18T11:41:00Z">
            <w:rPr>
              <w:lang w:val="en"/>
            </w:rPr>
          </w:rPrChange>
        </w:rPr>
      </w:pPr>
      <w:r w:rsidRPr="00255B7C">
        <w:rPr>
          <w:rFonts w:ascii="Poppins" w:hAnsi="Poppins"/>
          <w:color w:val="auto"/>
          <w:lang w:val="en"/>
          <w:rPrChange w:id="3781" w:author="Stuart McLarnon (NESO)" w:date="2024-11-18T11:41:00Z">
            <w:rPr>
              <w:color w:val="auto"/>
              <w:lang w:val="en"/>
            </w:rPr>
          </w:rPrChange>
        </w:rPr>
        <w:t>The review will consider at least:</w:t>
      </w:r>
    </w:p>
    <w:p w14:paraId="0D15094C" w14:textId="47F47D80" w:rsidR="000226A1" w:rsidRPr="00255B7C" w:rsidRDefault="000226A1" w:rsidP="00157370">
      <w:pPr>
        <w:pStyle w:val="ListParagraph"/>
        <w:numPr>
          <w:ilvl w:val="0"/>
          <w:numId w:val="27"/>
        </w:numPr>
        <w:tabs>
          <w:tab w:val="left" w:pos="567"/>
        </w:tabs>
        <w:spacing w:after="60"/>
        <w:ind w:left="1985" w:hanging="905"/>
        <w:jc w:val="both"/>
        <w:rPr>
          <w:rFonts w:ascii="Poppins" w:hAnsi="Poppins"/>
          <w:color w:val="auto"/>
          <w:lang w:val="en"/>
          <w:rPrChange w:id="3782" w:author="Stuart McLarnon (NESO)" w:date="2024-11-18T11:41:00Z">
            <w:rPr>
              <w:color w:val="auto"/>
              <w:lang w:val="en"/>
            </w:rPr>
          </w:rPrChange>
        </w:rPr>
      </w:pPr>
      <w:r w:rsidRPr="00255B7C">
        <w:rPr>
          <w:rFonts w:ascii="Poppins" w:hAnsi="Poppins"/>
          <w:color w:val="auto"/>
          <w:lang w:val="en"/>
          <w:rPrChange w:id="3783" w:author="Stuart McLarnon (NESO)" w:date="2024-11-18T11:41:00Z">
            <w:rPr>
              <w:color w:val="auto"/>
              <w:lang w:val="en"/>
            </w:rPr>
          </w:rPrChange>
        </w:rPr>
        <w:t>The development of the National Electricity Transmission System</w:t>
      </w:r>
      <w:r w:rsidR="008A1E53" w:rsidRPr="00255B7C">
        <w:rPr>
          <w:rFonts w:ascii="Poppins" w:hAnsi="Poppins"/>
          <w:color w:val="auto"/>
          <w:lang w:val="en"/>
          <w:rPrChange w:id="3784" w:author="Stuart McLarnon (NESO)" w:date="2024-11-18T11:41:00Z">
            <w:rPr>
              <w:color w:val="auto"/>
              <w:lang w:val="en"/>
            </w:rPr>
          </w:rPrChange>
        </w:rPr>
        <w:t>;</w:t>
      </w:r>
    </w:p>
    <w:p w14:paraId="7B12618D" w14:textId="097F656E" w:rsidR="000226A1" w:rsidRPr="00255B7C" w:rsidRDefault="000226A1" w:rsidP="00157370">
      <w:pPr>
        <w:pStyle w:val="ListParagraph"/>
        <w:numPr>
          <w:ilvl w:val="0"/>
          <w:numId w:val="27"/>
        </w:numPr>
        <w:tabs>
          <w:tab w:val="left" w:pos="567"/>
        </w:tabs>
        <w:spacing w:after="60"/>
        <w:ind w:left="1985" w:hanging="905"/>
        <w:jc w:val="both"/>
        <w:rPr>
          <w:rFonts w:ascii="Poppins" w:hAnsi="Poppins"/>
          <w:color w:val="auto"/>
          <w:lang w:val="en"/>
          <w:rPrChange w:id="3785" w:author="Stuart McLarnon (NESO)" w:date="2024-11-18T11:41:00Z">
            <w:rPr>
              <w:color w:val="auto"/>
              <w:lang w:val="en"/>
            </w:rPr>
          </w:rPrChange>
        </w:rPr>
      </w:pPr>
      <w:r w:rsidRPr="00255B7C">
        <w:rPr>
          <w:rFonts w:ascii="Poppins" w:hAnsi="Poppins"/>
          <w:color w:val="auto"/>
          <w:lang w:val="en"/>
          <w:rPrChange w:id="3786" w:author="Stuart McLarnon (NESO)" w:date="2024-11-18T11:41:00Z">
            <w:rPr>
              <w:color w:val="auto"/>
              <w:lang w:val="en"/>
            </w:rPr>
          </w:rPrChange>
        </w:rPr>
        <w:t>The capabilities of new equipment installed on the Transmission and Distribution Systems</w:t>
      </w:r>
      <w:r w:rsidR="008A1E53" w:rsidRPr="00255B7C">
        <w:rPr>
          <w:rFonts w:ascii="Poppins" w:hAnsi="Poppins"/>
          <w:color w:val="auto"/>
          <w:lang w:val="en"/>
          <w:rPrChange w:id="3787" w:author="Stuart McLarnon (NESO)" w:date="2024-11-18T11:41:00Z">
            <w:rPr>
              <w:color w:val="auto"/>
              <w:lang w:val="en"/>
            </w:rPr>
          </w:rPrChange>
        </w:rPr>
        <w:t>;</w:t>
      </w:r>
    </w:p>
    <w:p w14:paraId="0B35603A" w14:textId="7762DCD6" w:rsidR="000226A1" w:rsidRPr="00255B7C" w:rsidRDefault="000226A1" w:rsidP="00157370">
      <w:pPr>
        <w:pStyle w:val="ListParagraph"/>
        <w:numPr>
          <w:ilvl w:val="0"/>
          <w:numId w:val="27"/>
        </w:numPr>
        <w:tabs>
          <w:tab w:val="left" w:pos="567"/>
        </w:tabs>
        <w:spacing w:after="60"/>
        <w:ind w:left="1985" w:hanging="905"/>
        <w:jc w:val="both"/>
        <w:rPr>
          <w:rFonts w:ascii="Poppins" w:hAnsi="Poppins"/>
          <w:color w:val="auto"/>
          <w:lang w:val="en"/>
          <w:rPrChange w:id="3788" w:author="Stuart McLarnon (NESO)" w:date="2024-11-18T11:41:00Z">
            <w:rPr>
              <w:color w:val="auto"/>
              <w:lang w:val="en"/>
            </w:rPr>
          </w:rPrChange>
        </w:rPr>
      </w:pPr>
      <w:r w:rsidRPr="00255B7C">
        <w:rPr>
          <w:rFonts w:ascii="Poppins" w:hAnsi="Poppins"/>
          <w:color w:val="auto"/>
          <w:lang w:val="en"/>
          <w:rPrChange w:id="3789" w:author="Stuart McLarnon (NESO)" w:date="2024-11-18T11:41:00Z">
            <w:rPr>
              <w:color w:val="auto"/>
              <w:lang w:val="en"/>
            </w:rPr>
          </w:rPrChange>
        </w:rPr>
        <w:t xml:space="preserve">The </w:t>
      </w:r>
      <w:r w:rsidR="00FC0549" w:rsidRPr="00255B7C">
        <w:rPr>
          <w:rFonts w:ascii="Poppins" w:hAnsi="Poppins"/>
          <w:color w:val="auto"/>
          <w:lang w:val="en"/>
          <w:rPrChange w:id="3790" w:author="Stuart McLarnon (NESO)" w:date="2024-11-18T11:41:00Z">
            <w:rPr>
              <w:color w:val="auto"/>
              <w:lang w:val="en"/>
            </w:rPr>
          </w:rPrChange>
        </w:rPr>
        <w:t>GB parties</w:t>
      </w:r>
      <w:r w:rsidRPr="00255B7C">
        <w:rPr>
          <w:rFonts w:ascii="Poppins" w:hAnsi="Poppins"/>
          <w:color w:val="auto"/>
          <w:lang w:val="en"/>
          <w:rPrChange w:id="3791" w:author="Stuart McLarnon (NESO)" w:date="2024-11-18T11:41:00Z">
            <w:rPr>
              <w:color w:val="auto"/>
              <w:lang w:val="en"/>
            </w:rPr>
          </w:rPrChange>
        </w:rPr>
        <w:t xml:space="preserve"> commissioned since the last review, their capabilities and services offered</w:t>
      </w:r>
      <w:r w:rsidR="008A1E53" w:rsidRPr="00255B7C">
        <w:rPr>
          <w:rFonts w:ascii="Poppins" w:hAnsi="Poppins"/>
          <w:color w:val="auto"/>
          <w:lang w:val="en"/>
          <w:rPrChange w:id="3792" w:author="Stuart McLarnon (NESO)" w:date="2024-11-18T11:41:00Z">
            <w:rPr>
              <w:color w:val="auto"/>
              <w:lang w:val="en"/>
            </w:rPr>
          </w:rPrChange>
        </w:rPr>
        <w:t>;</w:t>
      </w:r>
    </w:p>
    <w:p w14:paraId="1111F3DC" w14:textId="26BF0092" w:rsidR="002E0416" w:rsidRPr="00255B7C" w:rsidRDefault="000226A1" w:rsidP="00157370">
      <w:pPr>
        <w:pStyle w:val="ListParagraph"/>
        <w:numPr>
          <w:ilvl w:val="0"/>
          <w:numId w:val="27"/>
        </w:numPr>
        <w:tabs>
          <w:tab w:val="left" w:pos="567"/>
        </w:tabs>
        <w:spacing w:after="60"/>
        <w:ind w:left="1985" w:hanging="905"/>
        <w:jc w:val="both"/>
        <w:rPr>
          <w:rFonts w:ascii="Poppins" w:hAnsi="Poppins"/>
          <w:color w:val="auto"/>
          <w:lang w:val="en"/>
          <w:rPrChange w:id="3793" w:author="Stuart McLarnon (NESO)" w:date="2024-11-18T11:41:00Z">
            <w:rPr>
              <w:color w:val="auto"/>
              <w:lang w:val="en"/>
            </w:rPr>
          </w:rPrChange>
        </w:rPr>
      </w:pPr>
      <w:r w:rsidRPr="00255B7C">
        <w:rPr>
          <w:rFonts w:ascii="Poppins" w:hAnsi="Poppins"/>
          <w:color w:val="auto"/>
          <w:lang w:val="en"/>
          <w:rPrChange w:id="3794" w:author="Stuart McLarnon (NESO)" w:date="2024-11-18T11:41:00Z">
            <w:rPr>
              <w:color w:val="auto"/>
              <w:lang w:val="en"/>
            </w:rPr>
          </w:rPrChange>
        </w:rPr>
        <w:t xml:space="preserve">The results of the tests carried out as defined in Section </w:t>
      </w:r>
      <w:r w:rsidR="008A1E53" w:rsidRPr="00255B7C">
        <w:rPr>
          <w:rFonts w:ascii="Poppins" w:hAnsi="Poppins"/>
          <w:color w:val="auto"/>
          <w:lang w:val="en"/>
          <w:rPrChange w:id="3795" w:author="Stuart McLarnon (NESO)" w:date="2024-11-18T11:41:00Z">
            <w:rPr>
              <w:color w:val="auto"/>
              <w:lang w:val="en"/>
            </w:rPr>
          </w:rPrChange>
        </w:rPr>
        <w:t>7;</w:t>
      </w:r>
    </w:p>
    <w:p w14:paraId="7461F6B3" w14:textId="08859A37" w:rsidR="000226A1" w:rsidRPr="00255B7C" w:rsidRDefault="000226A1" w:rsidP="00157370">
      <w:pPr>
        <w:pStyle w:val="ListParagraph"/>
        <w:numPr>
          <w:ilvl w:val="0"/>
          <w:numId w:val="27"/>
        </w:numPr>
        <w:tabs>
          <w:tab w:val="left" w:pos="567"/>
        </w:tabs>
        <w:spacing w:after="60"/>
        <w:ind w:left="1985" w:hanging="905"/>
        <w:jc w:val="both"/>
        <w:rPr>
          <w:rFonts w:ascii="Poppins" w:hAnsi="Poppins"/>
          <w:color w:val="auto"/>
          <w:lang w:val="en"/>
          <w:rPrChange w:id="3796" w:author="Stuart McLarnon (NESO)" w:date="2024-11-18T11:41:00Z">
            <w:rPr>
              <w:color w:val="auto"/>
              <w:lang w:val="en"/>
            </w:rPr>
          </w:rPrChange>
        </w:rPr>
      </w:pPr>
      <w:r w:rsidRPr="00255B7C">
        <w:rPr>
          <w:rFonts w:ascii="Poppins" w:hAnsi="Poppins"/>
          <w:color w:val="auto"/>
          <w:lang w:val="en"/>
          <w:rPrChange w:id="3797" w:author="Stuart McLarnon (NESO)" w:date="2024-11-18T11:41:00Z">
            <w:rPr>
              <w:color w:val="auto"/>
              <w:lang w:val="en"/>
            </w:rPr>
          </w:rPrChange>
        </w:rPr>
        <w:t>The analysis of system incidents</w:t>
      </w:r>
      <w:r w:rsidR="008A1E53" w:rsidRPr="00255B7C">
        <w:rPr>
          <w:rFonts w:ascii="Poppins" w:hAnsi="Poppins"/>
          <w:color w:val="auto"/>
          <w:lang w:val="en"/>
          <w:rPrChange w:id="3798" w:author="Stuart McLarnon (NESO)" w:date="2024-11-18T11:41:00Z">
            <w:rPr>
              <w:color w:val="auto"/>
              <w:lang w:val="en"/>
            </w:rPr>
          </w:rPrChange>
        </w:rPr>
        <w:t>; and</w:t>
      </w:r>
    </w:p>
    <w:p w14:paraId="6D422A7C" w14:textId="66F4686F" w:rsidR="000226A1" w:rsidRPr="00255B7C" w:rsidRDefault="000226A1" w:rsidP="00157370">
      <w:pPr>
        <w:pStyle w:val="ListParagraph"/>
        <w:numPr>
          <w:ilvl w:val="0"/>
          <w:numId w:val="27"/>
        </w:numPr>
        <w:tabs>
          <w:tab w:val="left" w:pos="567"/>
        </w:tabs>
        <w:spacing w:after="60"/>
        <w:ind w:left="1985" w:hanging="905"/>
        <w:jc w:val="both"/>
        <w:rPr>
          <w:rFonts w:ascii="Poppins" w:hAnsi="Poppins"/>
          <w:color w:val="auto"/>
          <w:lang w:val="en"/>
          <w:rPrChange w:id="3799" w:author="Stuart McLarnon (NESO)" w:date="2024-11-18T11:41:00Z">
            <w:rPr>
              <w:color w:val="auto"/>
              <w:lang w:val="en"/>
            </w:rPr>
          </w:rPrChange>
        </w:rPr>
      </w:pPr>
      <w:r w:rsidRPr="00255B7C">
        <w:rPr>
          <w:rFonts w:ascii="Poppins" w:hAnsi="Poppins"/>
          <w:color w:val="auto"/>
          <w:lang w:val="en"/>
          <w:rPrChange w:id="3800" w:author="Stuart McLarnon (NESO)" w:date="2024-11-18T11:41:00Z">
            <w:rPr>
              <w:color w:val="auto"/>
              <w:lang w:val="en"/>
            </w:rPr>
          </w:rPrChange>
        </w:rPr>
        <w:t>The operational data collected during normal operation and after disturbance.</w:t>
      </w:r>
    </w:p>
    <w:p w14:paraId="49574630" w14:textId="74993E20" w:rsidR="003B6E89" w:rsidRPr="00255B7C" w:rsidRDefault="003B6E89" w:rsidP="4899FDF7">
      <w:pPr>
        <w:pStyle w:val="ListParagraph"/>
        <w:numPr>
          <w:ilvl w:val="0"/>
          <w:numId w:val="27"/>
        </w:numPr>
        <w:tabs>
          <w:tab w:val="left" w:pos="567"/>
        </w:tabs>
        <w:spacing w:after="60"/>
        <w:ind w:left="1985" w:hanging="905"/>
        <w:jc w:val="both"/>
        <w:rPr>
          <w:rFonts w:ascii="Poppins" w:hAnsi="Poppins"/>
          <w:color w:val="auto"/>
          <w:lang w:val="en-US"/>
          <w:rPrChange w:id="3801" w:author="Stuart McLarnon (NESO)" w:date="2024-11-18T11:41:00Z">
            <w:rPr>
              <w:color w:val="auto"/>
              <w:lang w:val="en"/>
            </w:rPr>
          </w:rPrChange>
        </w:rPr>
      </w:pPr>
      <w:r w:rsidRPr="4899FDF7">
        <w:rPr>
          <w:rFonts w:ascii="Poppins" w:hAnsi="Poppins"/>
          <w:color w:val="auto"/>
          <w:lang w:val="en-US"/>
          <w:rPrChange w:id="3802" w:author="Stuart McLarnon (NESO)" w:date="2024-11-18T11:41:00Z">
            <w:rPr>
              <w:color w:val="auto"/>
              <w:lang w:val="en"/>
            </w:rPr>
          </w:rPrChange>
        </w:rPr>
        <w:t xml:space="preserve">The </w:t>
      </w:r>
      <w:r w:rsidR="00F35C48" w:rsidRPr="4899FDF7">
        <w:rPr>
          <w:rFonts w:ascii="Poppins" w:hAnsi="Poppins"/>
          <w:color w:val="auto"/>
          <w:lang w:val="en-US"/>
          <w:rPrChange w:id="3803" w:author="Stuart McLarnon (NESO)" w:date="2024-11-18T11:41:00Z">
            <w:rPr>
              <w:color w:val="auto"/>
              <w:lang w:val="en"/>
            </w:rPr>
          </w:rPrChange>
        </w:rPr>
        <w:t xml:space="preserve">recommendations arising from the latest iteration of the </w:t>
      </w:r>
      <w:r w:rsidRPr="4899FDF7">
        <w:rPr>
          <w:rFonts w:ascii="Poppins" w:hAnsi="Poppins"/>
          <w:color w:val="auto"/>
          <w:lang w:val="en-US"/>
          <w:rPrChange w:id="3804" w:author="Stuart McLarnon (NESO)" w:date="2024-11-18T11:41:00Z">
            <w:rPr>
              <w:color w:val="auto"/>
              <w:lang w:val="en"/>
            </w:rPr>
          </w:rPrChange>
        </w:rPr>
        <w:t>Frequency Risk Control Report (FRCR)</w:t>
      </w:r>
      <w:r w:rsidR="00493EC6" w:rsidRPr="4899FDF7">
        <w:rPr>
          <w:rFonts w:ascii="Poppins" w:hAnsi="Poppins"/>
          <w:color w:val="auto"/>
          <w:lang w:val="en-US"/>
          <w:rPrChange w:id="3805" w:author="Stuart McLarnon (NESO)" w:date="2024-11-18T11:41:00Z">
            <w:rPr>
              <w:color w:val="auto"/>
              <w:lang w:val="en"/>
            </w:rPr>
          </w:rPrChange>
        </w:rPr>
        <w:t xml:space="preserve"> </w:t>
      </w:r>
      <w:r w:rsidR="00F35C48" w:rsidRPr="4899FDF7">
        <w:rPr>
          <w:rFonts w:ascii="Poppins" w:hAnsi="Poppins"/>
          <w:color w:val="auto"/>
          <w:lang w:val="en-US"/>
          <w:rPrChange w:id="3806" w:author="Stuart McLarnon (NESO)" w:date="2024-11-18T11:41:00Z">
            <w:rPr>
              <w:color w:val="auto"/>
              <w:lang w:val="en"/>
            </w:rPr>
          </w:rPrChange>
        </w:rPr>
        <w:t>which is to be reviewed at least every year.</w:t>
      </w:r>
    </w:p>
    <w:p w14:paraId="1E64C1D2" w14:textId="77777777" w:rsidR="000226A1" w:rsidRPr="00255B7C" w:rsidRDefault="000226A1" w:rsidP="008F2821">
      <w:pPr>
        <w:jc w:val="both"/>
        <w:rPr>
          <w:rFonts w:ascii="Poppins" w:hAnsi="Poppins"/>
          <w:color w:val="auto"/>
          <w:lang w:val="en"/>
          <w:rPrChange w:id="3807" w:author="Stuart McLarnon (NESO)" w:date="2024-11-18T11:41:00Z">
            <w:rPr>
              <w:lang w:val="en"/>
            </w:rPr>
          </w:rPrChange>
        </w:rPr>
      </w:pPr>
    </w:p>
    <w:p w14:paraId="4C046144" w14:textId="7B2539E2" w:rsidR="000226A1" w:rsidRPr="00255B7C" w:rsidRDefault="003C6529" w:rsidP="4899FDF7">
      <w:pPr>
        <w:ind w:left="720"/>
        <w:jc w:val="both"/>
        <w:rPr>
          <w:rFonts w:ascii="Poppins" w:hAnsi="Poppins"/>
          <w:color w:val="auto"/>
          <w:lang w:val="en-US"/>
          <w:rPrChange w:id="3808" w:author="Stuart McLarnon (NESO)" w:date="2024-11-18T11:41:00Z">
            <w:rPr>
              <w:color w:val="auto"/>
              <w:lang w:val="en"/>
            </w:rPr>
          </w:rPrChange>
        </w:rPr>
      </w:pPr>
      <w:del w:id="3809" w:author="Stuart McLarnon (NESO)" w:date="2024-11-18T11:41:00Z">
        <w:r w:rsidRPr="001A4D4F">
          <w:rPr>
            <w:color w:val="auto"/>
            <w:lang w:val="en"/>
          </w:rPr>
          <w:delText>NGESO</w:delText>
        </w:r>
      </w:del>
      <w:ins w:id="3810" w:author="Stuart McLarnon (NESO)" w:date="2024-11-18T11:41:00Z">
        <w:r w:rsidR="007B4960" w:rsidRPr="48A45406">
          <w:rPr>
            <w:rFonts w:ascii="Poppins" w:hAnsi="Poppins" w:cs="Poppins"/>
            <w:color w:val="auto"/>
            <w:lang w:val="en-US"/>
          </w:rPr>
          <w:t>NESO</w:t>
        </w:r>
      </w:ins>
      <w:r w:rsidR="000226A1" w:rsidRPr="48A45406">
        <w:rPr>
          <w:rFonts w:ascii="Poppins" w:hAnsi="Poppins"/>
          <w:color w:val="auto"/>
          <w:lang w:val="en-US"/>
          <w:rPrChange w:id="3811" w:author="Stuart McLarnon (NESO)" w:date="2024-11-18T11:41:00Z">
            <w:rPr>
              <w:color w:val="auto"/>
              <w:lang w:val="en"/>
            </w:rPr>
          </w:rPrChange>
        </w:rPr>
        <w:t xml:space="preserve"> will also review the relevant measures of the System </w:t>
      </w:r>
      <w:proofErr w:type="spellStart"/>
      <w:r w:rsidR="000226A1" w:rsidRPr="48A45406">
        <w:rPr>
          <w:rFonts w:ascii="Poppins" w:hAnsi="Poppins"/>
          <w:color w:val="auto"/>
          <w:lang w:val="en-US"/>
          <w:rPrChange w:id="3812" w:author="Stuart McLarnon (NESO)" w:date="2024-11-18T11:41:00Z">
            <w:rPr>
              <w:color w:val="auto"/>
              <w:lang w:val="en"/>
            </w:rPr>
          </w:rPrChange>
        </w:rPr>
        <w:t>Defence</w:t>
      </w:r>
      <w:proofErr w:type="spellEnd"/>
      <w:r w:rsidR="000226A1" w:rsidRPr="48A45406">
        <w:rPr>
          <w:rFonts w:ascii="Poppins" w:hAnsi="Poppins"/>
          <w:color w:val="auto"/>
          <w:lang w:val="en-US"/>
          <w:rPrChange w:id="3813" w:author="Stuart McLarnon (NESO)" w:date="2024-11-18T11:41:00Z">
            <w:rPr>
              <w:color w:val="auto"/>
              <w:lang w:val="en"/>
            </w:rPr>
          </w:rPrChange>
        </w:rPr>
        <w:t xml:space="preserve"> Plan in advance of a substantial change to the configuration of the National Electricity Transmission System.</w:t>
      </w:r>
      <w:r w:rsidR="0018474D" w:rsidRPr="48A45406">
        <w:rPr>
          <w:rFonts w:ascii="Poppins" w:hAnsi="Poppins"/>
          <w:color w:val="auto"/>
          <w:lang w:val="en-US"/>
          <w:rPrChange w:id="3814" w:author="Stuart McLarnon (NESO)" w:date="2024-11-18T11:41:00Z">
            <w:rPr>
              <w:color w:val="auto"/>
              <w:lang w:val="en"/>
            </w:rPr>
          </w:rPrChange>
        </w:rPr>
        <w:t xml:space="preserve">  These measures and how they are assessed are covered in the Test Plan</w:t>
      </w:r>
      <w:r w:rsidR="002E0416" w:rsidRPr="48A45406">
        <w:rPr>
          <w:rFonts w:ascii="Poppins" w:hAnsi="Poppins"/>
          <w:color w:val="auto"/>
          <w:lang w:val="en-US"/>
          <w:rPrChange w:id="3815" w:author="Stuart McLarnon (NESO)" w:date="2024-11-18T11:41:00Z">
            <w:rPr>
              <w:color w:val="auto"/>
              <w:lang w:val="en"/>
            </w:rPr>
          </w:rPrChange>
        </w:rPr>
        <w:t xml:space="preserve">.  </w:t>
      </w:r>
      <w:r w:rsidR="0070573D" w:rsidRPr="48A45406">
        <w:rPr>
          <w:rFonts w:ascii="Poppins" w:hAnsi="Poppins"/>
          <w:color w:val="auto"/>
          <w:lang w:val="en-US"/>
          <w:rPrChange w:id="3816" w:author="Stuart McLarnon (NESO)" w:date="2024-11-18T11:41:00Z">
            <w:rPr>
              <w:color w:val="auto"/>
              <w:lang w:val="en"/>
            </w:rPr>
          </w:rPrChange>
        </w:rPr>
        <w:t>The gov</w:t>
      </w:r>
      <w:r w:rsidR="00E04A94" w:rsidRPr="48A45406">
        <w:rPr>
          <w:rFonts w:ascii="Poppins" w:hAnsi="Poppins"/>
          <w:color w:val="auto"/>
          <w:lang w:val="en-US"/>
          <w:rPrChange w:id="3817" w:author="Stuart McLarnon (NESO)" w:date="2024-11-18T11:41:00Z">
            <w:rPr>
              <w:color w:val="auto"/>
              <w:lang w:val="en"/>
            </w:rPr>
          </w:rPrChange>
        </w:rPr>
        <w:t xml:space="preserve">ernance </w:t>
      </w:r>
      <w:r w:rsidR="00CF4C8D" w:rsidRPr="48A45406">
        <w:rPr>
          <w:rFonts w:ascii="Poppins" w:hAnsi="Poppins"/>
          <w:color w:val="auto"/>
          <w:lang w:val="en-US"/>
          <w:rPrChange w:id="3818" w:author="Stuart McLarnon (NESO)" w:date="2024-11-18T11:41:00Z">
            <w:rPr>
              <w:color w:val="auto"/>
              <w:lang w:val="en"/>
            </w:rPr>
          </w:rPrChange>
        </w:rPr>
        <w:t xml:space="preserve">and modification process for the </w:t>
      </w:r>
      <w:r w:rsidR="00E04A94" w:rsidRPr="48A45406">
        <w:rPr>
          <w:rFonts w:ascii="Poppins" w:hAnsi="Poppins"/>
          <w:color w:val="auto"/>
          <w:lang w:val="en-US"/>
          <w:rPrChange w:id="3819" w:author="Stuart McLarnon (NESO)" w:date="2024-11-18T11:41:00Z">
            <w:rPr>
              <w:color w:val="auto"/>
              <w:lang w:val="en"/>
            </w:rPr>
          </w:rPrChange>
        </w:rPr>
        <w:t xml:space="preserve">System </w:t>
      </w:r>
      <w:proofErr w:type="spellStart"/>
      <w:r w:rsidR="00E04A94" w:rsidRPr="48A45406">
        <w:rPr>
          <w:rFonts w:ascii="Poppins" w:hAnsi="Poppins"/>
          <w:color w:val="auto"/>
          <w:lang w:val="en-US"/>
          <w:rPrChange w:id="3820" w:author="Stuart McLarnon (NESO)" w:date="2024-11-18T11:41:00Z">
            <w:rPr>
              <w:color w:val="auto"/>
              <w:lang w:val="en"/>
            </w:rPr>
          </w:rPrChange>
        </w:rPr>
        <w:t>Defence</w:t>
      </w:r>
      <w:proofErr w:type="spellEnd"/>
      <w:r w:rsidR="00E04A94" w:rsidRPr="48A45406">
        <w:rPr>
          <w:rFonts w:ascii="Poppins" w:hAnsi="Poppins"/>
          <w:color w:val="auto"/>
          <w:lang w:val="en-US"/>
          <w:rPrChange w:id="3821" w:author="Stuart McLarnon (NESO)" w:date="2024-11-18T11:41:00Z">
            <w:rPr>
              <w:color w:val="auto"/>
              <w:lang w:val="en"/>
            </w:rPr>
          </w:rPrChange>
        </w:rPr>
        <w:t xml:space="preserve"> Plan, System Restoration Plan and Test Plan </w:t>
      </w:r>
      <w:r w:rsidR="00CF4C8D" w:rsidRPr="48A45406">
        <w:rPr>
          <w:rFonts w:ascii="Poppins" w:hAnsi="Poppins"/>
          <w:color w:val="auto"/>
          <w:lang w:val="en-US"/>
          <w:rPrChange w:id="3822" w:author="Stuart McLarnon (NESO)" w:date="2024-11-18T11:41:00Z">
            <w:rPr>
              <w:color w:val="auto"/>
              <w:lang w:val="en"/>
            </w:rPr>
          </w:rPrChange>
        </w:rPr>
        <w:t xml:space="preserve">are detailed in </w:t>
      </w:r>
      <w:r w:rsidR="00F6143C" w:rsidRPr="48A45406">
        <w:rPr>
          <w:rFonts w:ascii="Poppins" w:hAnsi="Poppins"/>
          <w:color w:val="auto"/>
          <w:lang w:val="en-US"/>
          <w:rPrChange w:id="3823" w:author="Stuart McLarnon (NESO)" w:date="2024-11-18T11:41:00Z">
            <w:rPr>
              <w:color w:val="auto"/>
              <w:lang w:val="en"/>
            </w:rPr>
          </w:rPrChange>
        </w:rPr>
        <w:t xml:space="preserve">section GC16 of the </w:t>
      </w:r>
      <w:r w:rsidR="00B6672E" w:rsidRPr="48A45406">
        <w:rPr>
          <w:rFonts w:ascii="Poppins" w:hAnsi="Poppins"/>
          <w:color w:val="auto"/>
          <w:lang w:val="en-US"/>
          <w:rPrChange w:id="3824" w:author="Stuart McLarnon (NESO)" w:date="2024-11-18T11:41:00Z">
            <w:rPr>
              <w:color w:val="auto"/>
              <w:lang w:val="en"/>
            </w:rPr>
          </w:rPrChange>
        </w:rPr>
        <w:t>Grid Code</w:t>
      </w:r>
      <w:r w:rsidR="008D1D03" w:rsidRPr="48A45406">
        <w:rPr>
          <w:rFonts w:ascii="Poppins" w:hAnsi="Poppins"/>
          <w:color w:val="auto"/>
          <w:lang w:val="en-US"/>
          <w:rPrChange w:id="3825" w:author="Stuart McLarnon (NESO)" w:date="2024-11-18T11:41:00Z">
            <w:rPr>
              <w:color w:val="auto"/>
              <w:lang w:val="en"/>
            </w:rPr>
          </w:rPrChange>
        </w:rPr>
        <w:t>.</w:t>
      </w:r>
    </w:p>
    <w:p w14:paraId="4FBF3405" w14:textId="5BAFD509" w:rsidR="00A62225" w:rsidRPr="00701B06" w:rsidRDefault="00A62225" w:rsidP="00820D3D">
      <w:pPr>
        <w:jc w:val="both"/>
        <w:rPr>
          <w:rFonts w:ascii="Poppins" w:hAnsi="Poppins"/>
          <w:rPrChange w:id="3826" w:author="Stuart McLarnon (NESO)" w:date="2024-11-18T11:41:00Z">
            <w:rPr/>
          </w:rPrChange>
        </w:rPr>
        <w:sectPr w:rsidR="00A62225" w:rsidRPr="00701B06" w:rsidSect="00F009C1">
          <w:headerReference w:type="default" r:id="rId23"/>
          <w:pgSz w:w="11906" w:h="16838" w:code="9"/>
          <w:pgMar w:top="2608" w:right="1588" w:bottom="1134" w:left="3402" w:header="567" w:footer="567" w:gutter="0"/>
          <w:cols w:space="113"/>
          <w:docGrid w:linePitch="360"/>
        </w:sectPr>
      </w:pPr>
    </w:p>
    <w:p w14:paraId="7408FC54" w14:textId="419DAE26" w:rsidR="00AB2488" w:rsidRPr="00D70D71" w:rsidRDefault="00AB2488" w:rsidP="00AB2488">
      <w:pPr>
        <w:pStyle w:val="AppendixPageTitle"/>
        <w:framePr w:w="0" w:wrap="auto" w:vAnchor="margin" w:hAnchor="text" w:xAlign="left" w:yAlign="inline"/>
        <w:rPr>
          <w:rFonts w:ascii="Poppins Medium" w:hAnsi="Poppins Medium"/>
          <w:color w:val="3F0731"/>
          <w:rPrChange w:id="3827" w:author="Stuart McLarnon (NESO)" w:date="2024-11-18T11:41:00Z">
            <w:rPr/>
          </w:rPrChange>
        </w:rPr>
      </w:pPr>
      <w:bookmarkStart w:id="3828" w:name="_Toc532811335"/>
      <w:bookmarkStart w:id="3829" w:name="_Toc16863255"/>
      <w:bookmarkStart w:id="3830" w:name="_Toc128731921"/>
      <w:bookmarkStart w:id="3831" w:name="_Toc188439588"/>
      <w:r w:rsidRPr="00D70D71">
        <w:rPr>
          <w:rFonts w:ascii="Poppins Medium" w:hAnsi="Poppins Medium"/>
          <w:color w:val="3F0731"/>
          <w:rPrChange w:id="3832" w:author="Stuart McLarnon (NESO)" w:date="2024-11-18T11:41:00Z">
            <w:rPr/>
          </w:rPrChange>
        </w:rPr>
        <w:lastRenderedPageBreak/>
        <w:t>Appendix A: GB Parties within the scope of the System Defence Plan</w:t>
      </w:r>
      <w:bookmarkEnd w:id="3828"/>
      <w:bookmarkEnd w:id="3829"/>
      <w:bookmarkEnd w:id="3830"/>
      <w:bookmarkEnd w:id="3831"/>
    </w:p>
    <w:p w14:paraId="592EBC2C" w14:textId="77777777" w:rsidR="003F7D2D" w:rsidRPr="00701B06" w:rsidRDefault="003F7D2D" w:rsidP="003F7D2D">
      <w:pPr>
        <w:pStyle w:val="BodyText"/>
        <w:rPr>
          <w:rFonts w:ascii="Poppins" w:hAnsi="Poppins"/>
          <w:rPrChange w:id="3833" w:author="Stuart McLarnon (NESO)" w:date="2024-11-18T11:41:00Z">
            <w:rPr/>
          </w:rPrChange>
        </w:rPr>
      </w:pPr>
    </w:p>
    <w:p w14:paraId="00236954" w14:textId="77777777" w:rsidR="00AB2488" w:rsidRPr="00701B06" w:rsidRDefault="00AB2488" w:rsidP="00157370">
      <w:pPr>
        <w:jc w:val="both"/>
        <w:rPr>
          <w:rFonts w:ascii="Poppins" w:hAnsi="Poppins"/>
          <w:rPrChange w:id="3834" w:author="Stuart McLarnon (NESO)" w:date="2024-11-18T11:41:00Z">
            <w:rPr/>
          </w:rPrChange>
        </w:rPr>
      </w:pPr>
    </w:p>
    <w:p w14:paraId="0F162314" w14:textId="207D4095" w:rsidR="00820D3D" w:rsidRPr="00255B7C" w:rsidRDefault="00820D3D" w:rsidP="00820D3D">
      <w:pPr>
        <w:jc w:val="both"/>
        <w:rPr>
          <w:rFonts w:ascii="Poppins" w:hAnsi="Poppins"/>
          <w:color w:val="auto"/>
          <w:rPrChange w:id="3835" w:author="Stuart McLarnon (NESO)" w:date="2024-11-18T11:41:00Z">
            <w:rPr>
              <w:color w:val="auto"/>
            </w:rPr>
          </w:rPrChange>
        </w:rPr>
      </w:pPr>
      <w:r w:rsidRPr="00255B7C">
        <w:rPr>
          <w:rFonts w:ascii="Poppins" w:hAnsi="Poppins"/>
          <w:color w:val="auto"/>
          <w:rPrChange w:id="3836" w:author="Stuart McLarnon (NESO)" w:date="2024-11-18T11:41:00Z">
            <w:rPr>
              <w:color w:val="auto"/>
            </w:rPr>
          </w:rPrChange>
        </w:rPr>
        <w:t xml:space="preserve">In accordance with EU NCER, Art 2 defines the SGU’s who fall within the scope of the European Emergency and Restoration Code.  Table A1 defines the EU Criteria and how this translates to GB Parties including which of those parties are included within the scope of the EU Emergency and Restoration Code and those which are not.    </w:t>
      </w:r>
    </w:p>
    <w:p w14:paraId="14A6F6BE" w14:textId="20108B9B" w:rsidR="000236D7" w:rsidRPr="00255B7C" w:rsidRDefault="000236D7" w:rsidP="00D50ECC">
      <w:pPr>
        <w:jc w:val="both"/>
        <w:rPr>
          <w:rFonts w:ascii="Poppins" w:hAnsi="Poppins"/>
          <w:color w:val="auto"/>
          <w:rPrChange w:id="3837" w:author="Stuart McLarnon (NESO)" w:date="2024-11-18T11:41:00Z">
            <w:rPr>
              <w:color w:val="auto"/>
            </w:rPr>
          </w:rPrChange>
        </w:rPr>
      </w:pPr>
      <w:r w:rsidRPr="00255B7C">
        <w:rPr>
          <w:rFonts w:ascii="Poppins" w:hAnsi="Poppins"/>
          <w:color w:val="auto"/>
          <w:rPrChange w:id="3838" w:author="Stuart McLarnon (NESO)" w:date="2024-11-18T11:41:00Z">
            <w:rPr>
              <w:color w:val="auto"/>
            </w:rPr>
          </w:rPrChange>
        </w:rPr>
        <w:t xml:space="preserve">Table </w:t>
      </w:r>
      <w:r w:rsidR="00783BA3" w:rsidRPr="00255B7C">
        <w:rPr>
          <w:rFonts w:ascii="Poppins" w:hAnsi="Poppins"/>
          <w:color w:val="auto"/>
          <w:rPrChange w:id="3839" w:author="Stuart McLarnon (NESO)" w:date="2024-11-18T11:41:00Z">
            <w:rPr>
              <w:color w:val="auto"/>
            </w:rPr>
          </w:rPrChange>
        </w:rPr>
        <w:t>A</w:t>
      </w:r>
      <w:r w:rsidRPr="00255B7C">
        <w:rPr>
          <w:rFonts w:ascii="Poppins" w:hAnsi="Poppins"/>
          <w:color w:val="auto"/>
          <w:rPrChange w:id="3840" w:author="Stuart McLarnon (NESO)" w:date="2024-11-18T11:41:00Z">
            <w:rPr>
              <w:color w:val="auto"/>
            </w:rPr>
          </w:rPrChange>
        </w:rPr>
        <w:t xml:space="preserve">1 details which Parties </w:t>
      </w:r>
      <w:r w:rsidR="004425BF" w:rsidRPr="00255B7C">
        <w:rPr>
          <w:rFonts w:ascii="Poppins" w:hAnsi="Poppins"/>
          <w:color w:val="auto"/>
          <w:rPrChange w:id="3841" w:author="Stuart McLarnon (NESO)" w:date="2024-11-18T11:41:00Z">
            <w:rPr>
              <w:color w:val="auto"/>
            </w:rPr>
          </w:rPrChange>
        </w:rPr>
        <w:t xml:space="preserve">within GB </w:t>
      </w:r>
      <w:r w:rsidRPr="00255B7C">
        <w:rPr>
          <w:rFonts w:ascii="Poppins" w:hAnsi="Poppins"/>
          <w:color w:val="auto"/>
          <w:rPrChange w:id="3842" w:author="Stuart McLarnon (NESO)" w:date="2024-11-18T11:41:00Z">
            <w:rPr>
              <w:color w:val="auto"/>
            </w:rPr>
          </w:rPrChange>
        </w:rPr>
        <w:t xml:space="preserve">would </w:t>
      </w:r>
      <w:r w:rsidR="004425BF" w:rsidRPr="00255B7C">
        <w:rPr>
          <w:rFonts w:ascii="Poppins" w:hAnsi="Poppins"/>
          <w:color w:val="auto"/>
          <w:rPrChange w:id="3843" w:author="Stuart McLarnon (NESO)" w:date="2024-11-18T11:41:00Z">
            <w:rPr>
              <w:color w:val="auto"/>
            </w:rPr>
          </w:rPrChange>
        </w:rPr>
        <w:t>fall</w:t>
      </w:r>
      <w:r w:rsidRPr="00255B7C">
        <w:rPr>
          <w:rFonts w:ascii="Poppins" w:hAnsi="Poppins"/>
          <w:color w:val="auto"/>
          <w:rPrChange w:id="3844" w:author="Stuart McLarnon (NESO)" w:date="2024-11-18T11:41:00Z">
            <w:rPr>
              <w:color w:val="auto"/>
            </w:rPr>
          </w:rPrChange>
        </w:rPr>
        <w:t xml:space="preserve"> within the scope of </w:t>
      </w:r>
      <w:r w:rsidR="003C6529" w:rsidRPr="00255B7C">
        <w:rPr>
          <w:rFonts w:ascii="Poppins" w:hAnsi="Poppins"/>
          <w:color w:val="auto"/>
          <w:rPrChange w:id="3845" w:author="Stuart McLarnon (NESO)" w:date="2024-11-18T11:41:00Z">
            <w:rPr>
              <w:color w:val="auto"/>
            </w:rPr>
          </w:rPrChange>
        </w:rPr>
        <w:t>EU NCER</w:t>
      </w:r>
      <w:r w:rsidRPr="00255B7C">
        <w:rPr>
          <w:rFonts w:ascii="Poppins" w:hAnsi="Poppins"/>
          <w:color w:val="auto"/>
          <w:rPrChange w:id="3846" w:author="Stuart McLarnon (NESO)" w:date="2024-11-18T11:41:00Z">
            <w:rPr>
              <w:color w:val="auto"/>
            </w:rPr>
          </w:rPrChange>
        </w:rPr>
        <w:t>.</w:t>
      </w:r>
    </w:p>
    <w:tbl>
      <w:tblPr>
        <w:tblStyle w:val="TableGrid"/>
        <w:tblW w:w="13745" w:type="dxa"/>
        <w:tblLook w:val="04A0" w:firstRow="1" w:lastRow="0" w:firstColumn="1" w:lastColumn="0" w:noHBand="0" w:noVBand="1"/>
      </w:tblPr>
      <w:tblGrid>
        <w:gridCol w:w="1775"/>
        <w:gridCol w:w="994"/>
        <w:gridCol w:w="5873"/>
        <w:gridCol w:w="5103"/>
      </w:tblGrid>
      <w:tr w:rsidR="00255B7C" w:rsidRPr="00255B7C" w14:paraId="23388AD9" w14:textId="1B8CA043" w:rsidTr="008D1D03">
        <w:trPr>
          <w:tblHeader/>
        </w:trPr>
        <w:tc>
          <w:tcPr>
            <w:tcW w:w="1775" w:type="dxa"/>
          </w:tcPr>
          <w:p w14:paraId="744F385A" w14:textId="1268C4C5" w:rsidR="00820D3D" w:rsidRPr="00255B7C" w:rsidRDefault="00820D3D" w:rsidP="005B1864">
            <w:pPr>
              <w:rPr>
                <w:rFonts w:ascii="Poppins" w:hAnsi="Poppins"/>
                <w:b/>
                <w:color w:val="auto"/>
                <w:sz w:val="18"/>
                <w:rPrChange w:id="3847" w:author="Stuart McLarnon (NESO)" w:date="2024-11-18T11:41:00Z">
                  <w:rPr>
                    <w:b/>
                    <w:color w:val="auto"/>
                    <w:sz w:val="18"/>
                  </w:rPr>
                </w:rPrChange>
              </w:rPr>
            </w:pPr>
            <w:r w:rsidRPr="00255B7C">
              <w:rPr>
                <w:rFonts w:ascii="Poppins" w:hAnsi="Poppins"/>
                <w:b/>
                <w:color w:val="auto"/>
                <w:sz w:val="18"/>
                <w:rPrChange w:id="3848" w:author="Stuart McLarnon (NESO)" w:date="2024-11-18T11:41:00Z">
                  <w:rPr>
                    <w:b/>
                    <w:color w:val="auto"/>
                    <w:sz w:val="18"/>
                  </w:rPr>
                </w:rPrChange>
              </w:rPr>
              <w:t>EU Criteria</w:t>
            </w:r>
          </w:p>
        </w:tc>
        <w:tc>
          <w:tcPr>
            <w:tcW w:w="994" w:type="dxa"/>
          </w:tcPr>
          <w:p w14:paraId="1E31D008" w14:textId="499FB056" w:rsidR="00820D3D" w:rsidRPr="00255B7C" w:rsidRDefault="00820D3D" w:rsidP="005B1864">
            <w:pPr>
              <w:jc w:val="center"/>
              <w:rPr>
                <w:rFonts w:ascii="Poppins" w:hAnsi="Poppins"/>
                <w:b/>
                <w:color w:val="auto"/>
                <w:sz w:val="18"/>
                <w:rPrChange w:id="3849" w:author="Stuart McLarnon (NESO)" w:date="2024-11-18T11:41:00Z">
                  <w:rPr>
                    <w:b/>
                    <w:color w:val="auto"/>
                    <w:sz w:val="18"/>
                  </w:rPr>
                </w:rPrChange>
              </w:rPr>
            </w:pPr>
            <w:r w:rsidRPr="00255B7C">
              <w:rPr>
                <w:rFonts w:ascii="Poppins" w:hAnsi="Poppins"/>
                <w:b/>
                <w:color w:val="auto"/>
                <w:sz w:val="18"/>
                <w:rPrChange w:id="3850" w:author="Stuart McLarnon (NESO)" w:date="2024-11-18T11:41:00Z">
                  <w:rPr>
                    <w:b/>
                    <w:color w:val="auto"/>
                    <w:sz w:val="18"/>
                  </w:rPr>
                </w:rPrChange>
              </w:rPr>
              <w:t>New or Existing</w:t>
            </w:r>
          </w:p>
        </w:tc>
        <w:tc>
          <w:tcPr>
            <w:tcW w:w="5873" w:type="dxa"/>
          </w:tcPr>
          <w:p w14:paraId="780675C8" w14:textId="35CD09CD" w:rsidR="00820D3D" w:rsidRPr="00255B7C" w:rsidRDefault="00820D3D" w:rsidP="005B1864">
            <w:pPr>
              <w:jc w:val="center"/>
              <w:rPr>
                <w:rFonts w:ascii="Poppins" w:hAnsi="Poppins"/>
                <w:b/>
                <w:color w:val="auto"/>
                <w:sz w:val="18"/>
                <w:rPrChange w:id="3851" w:author="Stuart McLarnon (NESO)" w:date="2024-11-18T11:41:00Z">
                  <w:rPr>
                    <w:b/>
                    <w:color w:val="auto"/>
                    <w:sz w:val="18"/>
                  </w:rPr>
                </w:rPrChange>
              </w:rPr>
            </w:pPr>
            <w:r w:rsidRPr="00255B7C">
              <w:rPr>
                <w:rFonts w:ascii="Poppins" w:hAnsi="Poppins"/>
                <w:b/>
                <w:color w:val="auto"/>
                <w:sz w:val="18"/>
                <w:rPrChange w:id="3852" w:author="Stuart McLarnon (NESO)" w:date="2024-11-18T11:41:00Z">
                  <w:rPr>
                    <w:b/>
                    <w:color w:val="auto"/>
                    <w:sz w:val="18"/>
                  </w:rPr>
                </w:rPrChange>
              </w:rPr>
              <w:t xml:space="preserve">List of GB Parties considered to be SGUs for purposes of the System Defence Plan (GB SGU’s) </w:t>
            </w:r>
          </w:p>
        </w:tc>
        <w:tc>
          <w:tcPr>
            <w:tcW w:w="5103" w:type="dxa"/>
          </w:tcPr>
          <w:p w14:paraId="2AE1604F" w14:textId="443760E2" w:rsidR="00820D3D" w:rsidRPr="00255B7C" w:rsidRDefault="00820D3D" w:rsidP="005B1864">
            <w:pPr>
              <w:jc w:val="center"/>
              <w:rPr>
                <w:rFonts w:ascii="Poppins" w:hAnsi="Poppins"/>
                <w:b/>
                <w:color w:val="auto"/>
                <w:sz w:val="18"/>
                <w:rPrChange w:id="3853" w:author="Stuart McLarnon (NESO)" w:date="2024-11-18T11:41:00Z">
                  <w:rPr>
                    <w:b/>
                    <w:color w:val="auto"/>
                    <w:sz w:val="18"/>
                  </w:rPr>
                </w:rPrChange>
              </w:rPr>
            </w:pPr>
            <w:r w:rsidRPr="00255B7C">
              <w:rPr>
                <w:rFonts w:ascii="Poppins" w:hAnsi="Poppins"/>
                <w:b/>
                <w:color w:val="auto"/>
                <w:sz w:val="18"/>
                <w:rPrChange w:id="3854" w:author="Stuart McLarnon (NESO)" w:date="2024-11-18T11:41:00Z">
                  <w:rPr>
                    <w:b/>
                    <w:color w:val="auto"/>
                    <w:sz w:val="18"/>
                  </w:rPr>
                </w:rPrChange>
              </w:rPr>
              <w:t>Measures of the System Defence Plan</w:t>
            </w:r>
          </w:p>
        </w:tc>
      </w:tr>
      <w:tr w:rsidR="00255B7C" w:rsidRPr="00255B7C" w14:paraId="458D469F" w14:textId="5090EE4A" w:rsidTr="008D1D03">
        <w:trPr>
          <w:trHeight w:val="2293"/>
        </w:trPr>
        <w:tc>
          <w:tcPr>
            <w:tcW w:w="1775" w:type="dxa"/>
            <w:vMerge w:val="restart"/>
          </w:tcPr>
          <w:p w14:paraId="4B3359A2" w14:textId="25048F2B" w:rsidR="00820D3D" w:rsidRPr="00255B7C" w:rsidRDefault="00820D3D" w:rsidP="005B1864">
            <w:pPr>
              <w:rPr>
                <w:rFonts w:ascii="Poppins" w:hAnsi="Poppins"/>
                <w:color w:val="auto"/>
                <w:sz w:val="18"/>
                <w:rPrChange w:id="3855" w:author="Stuart McLarnon (NESO)" w:date="2024-11-18T11:41:00Z">
                  <w:rPr>
                    <w:color w:val="auto"/>
                    <w:sz w:val="18"/>
                  </w:rPr>
                </w:rPrChange>
              </w:rPr>
            </w:pPr>
            <w:r w:rsidRPr="00255B7C">
              <w:rPr>
                <w:rFonts w:ascii="Poppins" w:hAnsi="Poppins"/>
                <w:color w:val="auto"/>
                <w:sz w:val="18"/>
                <w:rPrChange w:id="3856" w:author="Stuart McLarnon (NESO)" w:date="2024-11-18T11:41:00Z">
                  <w:rPr>
                    <w:color w:val="auto"/>
                    <w:sz w:val="18"/>
                  </w:rPr>
                </w:rPrChange>
              </w:rPr>
              <w:t>Existing and new Power Generating modules classified as Type C and D in accordance with the criteria set out in Article 5 of Commission Regulation (EU) 2016/631</w:t>
            </w:r>
            <w:ins w:id="3857" w:author="Stuart McLarnon (NESO)" w:date="2025-03-12T10:03:00Z" w16du:dateUtc="2025-03-12T10:03:00Z">
              <w:r w:rsidR="00CD6B51">
                <w:rPr>
                  <w:rFonts w:ascii="Poppins" w:hAnsi="Poppins"/>
                  <w:color w:val="auto"/>
                  <w:sz w:val="18"/>
                </w:rPr>
                <w:t>.</w:t>
              </w:r>
            </w:ins>
          </w:p>
        </w:tc>
        <w:tc>
          <w:tcPr>
            <w:tcW w:w="994" w:type="dxa"/>
            <w:vMerge w:val="restart"/>
          </w:tcPr>
          <w:p w14:paraId="0C027B8A" w14:textId="1D9BB36A" w:rsidR="00820D3D" w:rsidRPr="00255B7C" w:rsidRDefault="00820D3D" w:rsidP="005B1864">
            <w:pPr>
              <w:rPr>
                <w:rFonts w:ascii="Poppins" w:hAnsi="Poppins"/>
                <w:color w:val="auto"/>
                <w:sz w:val="18"/>
                <w:rPrChange w:id="3858" w:author="Stuart McLarnon (NESO)" w:date="2024-11-18T11:41:00Z">
                  <w:rPr>
                    <w:color w:val="auto"/>
                    <w:sz w:val="18"/>
                  </w:rPr>
                </w:rPrChange>
              </w:rPr>
            </w:pPr>
            <w:r w:rsidRPr="00255B7C">
              <w:rPr>
                <w:rFonts w:ascii="Poppins" w:hAnsi="Poppins"/>
                <w:color w:val="auto"/>
                <w:sz w:val="18"/>
                <w:rPrChange w:id="3859" w:author="Stuart McLarnon (NESO)" w:date="2024-11-18T11:41:00Z">
                  <w:rPr>
                    <w:color w:val="auto"/>
                    <w:sz w:val="18"/>
                  </w:rPr>
                </w:rPrChange>
              </w:rPr>
              <w:t>New</w:t>
            </w:r>
          </w:p>
        </w:tc>
        <w:tc>
          <w:tcPr>
            <w:tcW w:w="5873" w:type="dxa"/>
          </w:tcPr>
          <w:p w14:paraId="564A0EE2" w14:textId="027D6341" w:rsidR="00820D3D" w:rsidRPr="00255B7C" w:rsidRDefault="00820D3D" w:rsidP="005B1864">
            <w:pPr>
              <w:rPr>
                <w:rFonts w:ascii="Poppins" w:hAnsi="Poppins"/>
                <w:color w:val="auto"/>
                <w:sz w:val="18"/>
                <w:rPrChange w:id="3860" w:author="Stuart McLarnon (NESO)" w:date="2024-11-18T11:41:00Z">
                  <w:rPr>
                    <w:color w:val="auto"/>
                    <w:sz w:val="18"/>
                  </w:rPr>
                </w:rPrChange>
              </w:rPr>
            </w:pPr>
            <w:r w:rsidRPr="00255B7C">
              <w:rPr>
                <w:rFonts w:ascii="Poppins" w:hAnsi="Poppins"/>
                <w:color w:val="auto"/>
                <w:sz w:val="18"/>
                <w:rPrChange w:id="3861" w:author="Stuart McLarnon (NESO)" w:date="2024-11-18T11:41:00Z">
                  <w:rPr>
                    <w:color w:val="auto"/>
                    <w:sz w:val="18"/>
                  </w:rPr>
                </w:rPrChange>
              </w:rPr>
              <w:t xml:space="preserve">Any Generator who is an EU Code User who has a CUSC Contract with </w:t>
            </w:r>
            <w:del w:id="3862" w:author="Stuart McLarnon (NESO)" w:date="2024-11-18T11:41:00Z">
              <w:r w:rsidR="004740D1" w:rsidRPr="007653E4">
                <w:rPr>
                  <w:color w:val="auto"/>
                  <w:sz w:val="18"/>
                </w:rPr>
                <w:delText>NG</w:delText>
              </w:r>
              <w:r w:rsidRPr="007653E4">
                <w:rPr>
                  <w:color w:val="auto"/>
                  <w:sz w:val="18"/>
                </w:rPr>
                <w:delText>ESO</w:delText>
              </w:r>
            </w:del>
            <w:ins w:id="3863" w:author="Stuart McLarnon (NESO)" w:date="2024-11-18T11:41:00Z">
              <w:r w:rsidR="007B4960">
                <w:rPr>
                  <w:rFonts w:ascii="Poppins" w:hAnsi="Poppins" w:cs="Poppins"/>
                  <w:color w:val="auto"/>
                  <w:sz w:val="18"/>
                </w:rPr>
                <w:t>NESO</w:t>
              </w:r>
            </w:ins>
            <w:r w:rsidRPr="00255B7C">
              <w:rPr>
                <w:rFonts w:ascii="Poppins" w:hAnsi="Poppins"/>
                <w:color w:val="auto"/>
                <w:sz w:val="18"/>
                <w:rPrChange w:id="3864" w:author="Stuart McLarnon (NESO)" w:date="2024-11-18T11:41:00Z">
                  <w:rPr>
                    <w:color w:val="auto"/>
                    <w:sz w:val="18"/>
                  </w:rPr>
                </w:rPrChange>
              </w:rPr>
              <w:t xml:space="preserve"> and owns or operates a Type C or Type D Power Generating Module</w:t>
            </w:r>
            <w:ins w:id="3865" w:author="Stuart McLarnon (NESO)" w:date="2025-01-22T13:31:00Z" w16du:dateUtc="2025-01-22T13:31:00Z">
              <w:r w:rsidR="00BA23B5">
                <w:rPr>
                  <w:rFonts w:ascii="Poppins" w:hAnsi="Poppins"/>
                  <w:color w:val="auto"/>
                  <w:sz w:val="18"/>
                </w:rPr>
                <w:t>.</w:t>
              </w:r>
            </w:ins>
          </w:p>
        </w:tc>
        <w:tc>
          <w:tcPr>
            <w:tcW w:w="5103" w:type="dxa"/>
          </w:tcPr>
          <w:p w14:paraId="7229E551" w14:textId="1EF330B8" w:rsidR="00820D3D" w:rsidRPr="00255B7C" w:rsidRDefault="00820D3D" w:rsidP="005B1864">
            <w:pPr>
              <w:rPr>
                <w:rFonts w:ascii="Poppins" w:hAnsi="Poppins"/>
                <w:color w:val="auto"/>
                <w:sz w:val="18"/>
                <w:rPrChange w:id="3866" w:author="Stuart McLarnon (NESO)" w:date="2024-11-18T11:41:00Z">
                  <w:rPr>
                    <w:color w:val="auto"/>
                    <w:sz w:val="18"/>
                  </w:rPr>
                </w:rPrChange>
              </w:rPr>
            </w:pPr>
            <w:r w:rsidRPr="00255B7C">
              <w:rPr>
                <w:rFonts w:ascii="Poppins" w:hAnsi="Poppins"/>
                <w:color w:val="auto"/>
                <w:sz w:val="18"/>
                <w:rPrChange w:id="3867" w:author="Stuart McLarnon (NESO)" w:date="2024-11-18T11:41:00Z">
                  <w:rPr>
                    <w:color w:val="auto"/>
                    <w:sz w:val="18"/>
                  </w:rPr>
                </w:rPrChange>
              </w:rPr>
              <w:t xml:space="preserve">Applicable </w:t>
            </w:r>
            <w:r w:rsidR="00B6672E">
              <w:rPr>
                <w:rFonts w:ascii="Poppins" w:hAnsi="Poppins"/>
                <w:i/>
                <w:color w:val="auto"/>
                <w:sz w:val="18"/>
                <w:rPrChange w:id="3868" w:author="Stuart McLarnon (NESO)" w:date="2024-11-18T11:41:00Z">
                  <w:rPr>
                    <w:i/>
                    <w:color w:val="auto"/>
                    <w:sz w:val="18"/>
                  </w:rPr>
                </w:rPrChange>
              </w:rPr>
              <w:t>Grid Code</w:t>
            </w:r>
            <w:r w:rsidRPr="00255B7C">
              <w:rPr>
                <w:rFonts w:ascii="Poppins" w:hAnsi="Poppins"/>
                <w:color w:val="auto"/>
                <w:sz w:val="18"/>
                <w:rPrChange w:id="3869" w:author="Stuart McLarnon (NESO)" w:date="2024-11-18T11:41:00Z">
                  <w:rPr>
                    <w:color w:val="auto"/>
                    <w:sz w:val="18"/>
                  </w:rPr>
                </w:rPrChange>
              </w:rPr>
              <w:t xml:space="preserve"> requirements:</w:t>
            </w:r>
          </w:p>
          <w:p w14:paraId="3D9BA6BA" w14:textId="5CD84561" w:rsidR="00CA48C9" w:rsidRPr="00255B7C" w:rsidRDefault="00820D3D" w:rsidP="00CA48C9">
            <w:pPr>
              <w:rPr>
                <w:rFonts w:ascii="Poppins" w:hAnsi="Poppins"/>
                <w:i/>
                <w:color w:val="auto"/>
                <w:sz w:val="18"/>
                <w:rPrChange w:id="3870" w:author="Stuart McLarnon (NESO)" w:date="2024-11-18T11:41:00Z">
                  <w:rPr>
                    <w:i/>
                    <w:color w:val="auto"/>
                    <w:sz w:val="18"/>
                  </w:rPr>
                </w:rPrChange>
              </w:rPr>
            </w:pPr>
            <w:r w:rsidRPr="00255B7C">
              <w:rPr>
                <w:rFonts w:ascii="Poppins" w:hAnsi="Poppins"/>
                <w:i/>
                <w:color w:val="auto"/>
                <w:sz w:val="18"/>
                <w:rPrChange w:id="3871" w:author="Stuart McLarnon (NESO)" w:date="2024-11-18T11:41:00Z">
                  <w:rPr>
                    <w:i/>
                    <w:color w:val="auto"/>
                    <w:sz w:val="18"/>
                  </w:rPr>
                </w:rPrChange>
              </w:rPr>
              <w:t xml:space="preserve">ECC6.1.2, ECC.6.1.4, ECC.6.2.2.2, ECC.6.3, ECC.6.5, </w:t>
            </w:r>
            <w:r w:rsidR="00CA48C9" w:rsidRPr="00255B7C">
              <w:rPr>
                <w:rFonts w:ascii="Poppins" w:hAnsi="Poppins"/>
                <w:i/>
                <w:color w:val="auto"/>
                <w:sz w:val="18"/>
                <w:rPrChange w:id="3872" w:author="Stuart McLarnon (NESO)" w:date="2024-11-18T11:41:00Z">
                  <w:rPr>
                    <w:i/>
                    <w:color w:val="auto"/>
                    <w:sz w:val="18"/>
                  </w:rPr>
                </w:rPrChange>
              </w:rPr>
              <w:t xml:space="preserve">ECC.7.9, </w:t>
            </w:r>
          </w:p>
          <w:p w14:paraId="4C4F3FDF" w14:textId="17580457" w:rsidR="00820D3D" w:rsidRPr="00255B7C" w:rsidRDefault="00820D3D" w:rsidP="005B1864">
            <w:pPr>
              <w:rPr>
                <w:rFonts w:ascii="Poppins" w:hAnsi="Poppins"/>
                <w:i/>
                <w:color w:val="auto"/>
                <w:sz w:val="18"/>
                <w:rPrChange w:id="3873" w:author="Stuart McLarnon (NESO)" w:date="2024-11-18T11:41:00Z">
                  <w:rPr>
                    <w:i/>
                    <w:color w:val="auto"/>
                    <w:sz w:val="18"/>
                  </w:rPr>
                </w:rPrChange>
              </w:rPr>
            </w:pPr>
            <w:r w:rsidRPr="00255B7C">
              <w:rPr>
                <w:rFonts w:ascii="Poppins" w:hAnsi="Poppins"/>
                <w:i/>
                <w:color w:val="auto"/>
                <w:sz w:val="18"/>
                <w:rPrChange w:id="3874" w:author="Stuart McLarnon (NESO)" w:date="2024-11-18T11:41:00Z">
                  <w:rPr>
                    <w:i/>
                    <w:color w:val="auto"/>
                    <w:sz w:val="18"/>
                  </w:rPr>
                </w:rPrChange>
              </w:rPr>
              <w:t>ECC.8, ECC.A.3, ECC.A.4, ECC.A.6, ECC.A.7, ECC.A.8</w:t>
            </w:r>
          </w:p>
          <w:p w14:paraId="17523A23" w14:textId="447DF0AE" w:rsidR="00820D3D" w:rsidRPr="00255B7C" w:rsidRDefault="00820D3D" w:rsidP="005B1864">
            <w:pPr>
              <w:rPr>
                <w:rFonts w:ascii="Poppins" w:hAnsi="Poppins"/>
                <w:i/>
                <w:color w:val="auto"/>
                <w:sz w:val="18"/>
                <w:rPrChange w:id="3875" w:author="Stuart McLarnon (NESO)" w:date="2024-11-18T11:41:00Z">
                  <w:rPr>
                    <w:i/>
                    <w:color w:val="auto"/>
                    <w:sz w:val="18"/>
                  </w:rPr>
                </w:rPrChange>
              </w:rPr>
            </w:pPr>
            <w:r w:rsidRPr="00255B7C">
              <w:rPr>
                <w:rFonts w:ascii="Poppins" w:hAnsi="Poppins"/>
                <w:i/>
                <w:color w:val="auto"/>
                <w:sz w:val="18"/>
                <w:rPrChange w:id="3876" w:author="Stuart McLarnon (NESO)" w:date="2024-11-18T11:41:00Z">
                  <w:rPr>
                    <w:i/>
                    <w:color w:val="auto"/>
                    <w:sz w:val="18"/>
                  </w:rPr>
                </w:rPrChange>
              </w:rPr>
              <w:t>ECP.A.3, ECP.A.5, ECP.A.6</w:t>
            </w:r>
          </w:p>
          <w:p w14:paraId="488D0850" w14:textId="11276540" w:rsidR="00820D3D" w:rsidRPr="00255B7C" w:rsidRDefault="00820D3D" w:rsidP="005B1864">
            <w:pPr>
              <w:rPr>
                <w:rFonts w:ascii="Poppins" w:hAnsi="Poppins"/>
                <w:i/>
                <w:color w:val="auto"/>
                <w:sz w:val="18"/>
                <w:rPrChange w:id="3877" w:author="Stuart McLarnon (NESO)" w:date="2024-11-18T11:41:00Z">
                  <w:rPr>
                    <w:i/>
                    <w:color w:val="auto"/>
                    <w:sz w:val="18"/>
                  </w:rPr>
                </w:rPrChange>
              </w:rPr>
            </w:pPr>
            <w:r w:rsidRPr="00255B7C">
              <w:rPr>
                <w:rFonts w:ascii="Poppins" w:hAnsi="Poppins"/>
                <w:i/>
                <w:color w:val="auto"/>
                <w:sz w:val="18"/>
                <w:rPrChange w:id="3878" w:author="Stuart McLarnon (NESO)" w:date="2024-11-18T11:41:00Z">
                  <w:rPr>
                    <w:i/>
                    <w:color w:val="auto"/>
                    <w:sz w:val="18"/>
                  </w:rPr>
                </w:rPrChange>
              </w:rPr>
              <w:t>OC5.4, OC5.5</w:t>
            </w:r>
          </w:p>
          <w:p w14:paraId="6584B65C" w14:textId="2B01B1A1" w:rsidR="00820D3D" w:rsidRPr="00255B7C" w:rsidRDefault="00820D3D" w:rsidP="005B1864">
            <w:pPr>
              <w:rPr>
                <w:rFonts w:ascii="Poppins" w:hAnsi="Poppins"/>
                <w:i/>
                <w:color w:val="auto"/>
                <w:sz w:val="18"/>
                <w:rPrChange w:id="3879" w:author="Stuart McLarnon (NESO)" w:date="2024-11-18T11:41:00Z">
                  <w:rPr>
                    <w:i/>
                    <w:color w:val="auto"/>
                    <w:sz w:val="18"/>
                  </w:rPr>
                </w:rPrChange>
              </w:rPr>
            </w:pPr>
            <w:r w:rsidRPr="00255B7C">
              <w:rPr>
                <w:rFonts w:ascii="Poppins" w:hAnsi="Poppins"/>
                <w:i/>
                <w:color w:val="auto"/>
                <w:sz w:val="18"/>
                <w:rPrChange w:id="3880" w:author="Stuart McLarnon (NESO)" w:date="2024-11-18T11:41:00Z">
                  <w:rPr>
                    <w:i/>
                    <w:color w:val="auto"/>
                    <w:sz w:val="18"/>
                  </w:rPr>
                </w:rPrChange>
              </w:rPr>
              <w:t xml:space="preserve">OC6.1.6, OC6.6.6* (*Note OC6.6.6 applies only to Pumped Storage Generators), </w:t>
            </w:r>
          </w:p>
          <w:p w14:paraId="2F54C456" w14:textId="06C7DD26" w:rsidR="00820D3D" w:rsidRPr="00255B7C" w:rsidRDefault="00820D3D" w:rsidP="005B1864">
            <w:pPr>
              <w:rPr>
                <w:rFonts w:ascii="Poppins" w:hAnsi="Poppins"/>
                <w:i/>
                <w:color w:val="auto"/>
                <w:sz w:val="18"/>
                <w:rPrChange w:id="3881" w:author="Stuart McLarnon (NESO)" w:date="2024-11-18T11:41:00Z">
                  <w:rPr>
                    <w:i/>
                    <w:color w:val="auto"/>
                    <w:sz w:val="18"/>
                  </w:rPr>
                </w:rPrChange>
              </w:rPr>
            </w:pPr>
            <w:r w:rsidRPr="00255B7C">
              <w:rPr>
                <w:rFonts w:ascii="Poppins" w:hAnsi="Poppins"/>
                <w:i/>
                <w:color w:val="auto"/>
                <w:sz w:val="18"/>
                <w:rPrChange w:id="3882" w:author="Stuart McLarnon (NESO)" w:date="2024-11-18T11:41:00Z">
                  <w:rPr>
                    <w:i/>
                    <w:color w:val="auto"/>
                    <w:sz w:val="18"/>
                  </w:rPr>
                </w:rPrChange>
              </w:rPr>
              <w:t>OC.7.4, OC7.6 (OC7.6 - Scotland and Offshore only)</w:t>
            </w:r>
          </w:p>
          <w:p w14:paraId="61FCD3B5" w14:textId="715B007F" w:rsidR="00820D3D" w:rsidRPr="00255B7C" w:rsidRDefault="00820D3D" w:rsidP="005B1864">
            <w:pPr>
              <w:rPr>
                <w:rFonts w:ascii="Poppins" w:hAnsi="Poppins"/>
                <w:i/>
                <w:color w:val="auto"/>
                <w:sz w:val="18"/>
                <w:rPrChange w:id="3883" w:author="Stuart McLarnon (NESO)" w:date="2024-11-18T11:41:00Z">
                  <w:rPr>
                    <w:i/>
                    <w:color w:val="auto"/>
                    <w:sz w:val="18"/>
                  </w:rPr>
                </w:rPrChange>
              </w:rPr>
            </w:pPr>
            <w:r w:rsidRPr="00255B7C">
              <w:rPr>
                <w:rFonts w:ascii="Poppins" w:hAnsi="Poppins"/>
                <w:i/>
                <w:color w:val="auto"/>
                <w:sz w:val="18"/>
                <w:rPrChange w:id="3884" w:author="Stuart McLarnon (NESO)" w:date="2024-11-18T11:41:00Z">
                  <w:rPr>
                    <w:i/>
                    <w:color w:val="auto"/>
                    <w:sz w:val="18"/>
                  </w:rPr>
                </w:rPrChange>
              </w:rPr>
              <w:t>OC10</w:t>
            </w:r>
          </w:p>
          <w:p w14:paraId="3B52B6FF" w14:textId="6409DE40" w:rsidR="00820D3D" w:rsidRPr="00255B7C" w:rsidRDefault="00820D3D" w:rsidP="005B1864">
            <w:pPr>
              <w:rPr>
                <w:rFonts w:ascii="Poppins" w:hAnsi="Poppins"/>
                <w:i/>
                <w:color w:val="auto"/>
                <w:sz w:val="18"/>
                <w:rPrChange w:id="3885" w:author="Stuart McLarnon (NESO)" w:date="2024-11-18T11:41:00Z">
                  <w:rPr>
                    <w:i/>
                    <w:color w:val="auto"/>
                    <w:sz w:val="18"/>
                  </w:rPr>
                </w:rPrChange>
              </w:rPr>
            </w:pPr>
            <w:r w:rsidRPr="00255B7C">
              <w:rPr>
                <w:rFonts w:ascii="Poppins" w:hAnsi="Poppins"/>
                <w:i/>
                <w:color w:val="auto"/>
                <w:sz w:val="18"/>
                <w:rPrChange w:id="3886" w:author="Stuart McLarnon (NESO)" w:date="2024-11-18T11:41:00Z">
                  <w:rPr>
                    <w:i/>
                    <w:color w:val="auto"/>
                    <w:sz w:val="18"/>
                  </w:rPr>
                </w:rPrChange>
              </w:rPr>
              <w:t>OC12</w:t>
            </w:r>
          </w:p>
          <w:p w14:paraId="6F433238" w14:textId="40969D04" w:rsidR="00820D3D" w:rsidRPr="00255B7C" w:rsidRDefault="00820D3D" w:rsidP="005B1864">
            <w:pPr>
              <w:rPr>
                <w:rFonts w:ascii="Poppins" w:hAnsi="Poppins"/>
                <w:i/>
                <w:color w:val="auto"/>
                <w:sz w:val="18"/>
                <w:rPrChange w:id="3887" w:author="Stuart McLarnon (NESO)" w:date="2024-11-18T11:41:00Z">
                  <w:rPr>
                    <w:i/>
                    <w:color w:val="auto"/>
                    <w:sz w:val="18"/>
                  </w:rPr>
                </w:rPrChange>
              </w:rPr>
            </w:pPr>
            <w:r w:rsidRPr="00255B7C">
              <w:rPr>
                <w:rFonts w:ascii="Poppins" w:hAnsi="Poppins"/>
                <w:i/>
                <w:color w:val="auto"/>
                <w:sz w:val="18"/>
                <w:rPrChange w:id="3888" w:author="Stuart McLarnon (NESO)" w:date="2024-11-18T11:41:00Z">
                  <w:rPr>
                    <w:i/>
                    <w:color w:val="auto"/>
                    <w:sz w:val="18"/>
                  </w:rPr>
                </w:rPrChange>
              </w:rPr>
              <w:t>BC1.4, BC1.5, BC.1.7, BC</w:t>
            </w:r>
            <w:proofErr w:type="gramStart"/>
            <w:r w:rsidRPr="00255B7C">
              <w:rPr>
                <w:rFonts w:ascii="Poppins" w:hAnsi="Poppins"/>
                <w:i/>
                <w:color w:val="auto"/>
                <w:sz w:val="18"/>
                <w:rPrChange w:id="3889" w:author="Stuart McLarnon (NESO)" w:date="2024-11-18T11:41:00Z">
                  <w:rPr>
                    <w:i/>
                    <w:color w:val="auto"/>
                    <w:sz w:val="18"/>
                  </w:rPr>
                </w:rPrChange>
              </w:rPr>
              <w:t>1.A.</w:t>
            </w:r>
            <w:proofErr w:type="gramEnd"/>
            <w:r w:rsidRPr="00255B7C">
              <w:rPr>
                <w:rFonts w:ascii="Poppins" w:hAnsi="Poppins"/>
                <w:i/>
                <w:color w:val="auto"/>
                <w:sz w:val="18"/>
                <w:rPrChange w:id="3890" w:author="Stuart McLarnon (NESO)" w:date="2024-11-18T11:41:00Z">
                  <w:rPr>
                    <w:i/>
                    <w:color w:val="auto"/>
                    <w:sz w:val="18"/>
                  </w:rPr>
                </w:rPrChange>
              </w:rPr>
              <w:t>1, BC1.A.2.1</w:t>
            </w:r>
          </w:p>
          <w:p w14:paraId="7FEA8986" w14:textId="77B30C60" w:rsidR="00820D3D" w:rsidRPr="00255B7C" w:rsidRDefault="00820D3D" w:rsidP="005B1864">
            <w:pPr>
              <w:rPr>
                <w:rFonts w:ascii="Poppins" w:hAnsi="Poppins"/>
                <w:i/>
                <w:color w:val="auto"/>
                <w:sz w:val="18"/>
                <w:rPrChange w:id="3891" w:author="Stuart McLarnon (NESO)" w:date="2024-11-18T11:41:00Z">
                  <w:rPr>
                    <w:i/>
                    <w:color w:val="auto"/>
                    <w:sz w:val="18"/>
                  </w:rPr>
                </w:rPrChange>
              </w:rPr>
            </w:pPr>
            <w:r w:rsidRPr="00255B7C">
              <w:rPr>
                <w:rFonts w:ascii="Poppins" w:hAnsi="Poppins"/>
                <w:i/>
                <w:color w:val="auto"/>
                <w:sz w:val="18"/>
                <w:rPrChange w:id="3892" w:author="Stuart McLarnon (NESO)" w:date="2024-11-18T11:41:00Z">
                  <w:rPr>
                    <w:i/>
                    <w:color w:val="auto"/>
                    <w:sz w:val="18"/>
                  </w:rPr>
                </w:rPrChange>
              </w:rPr>
              <w:lastRenderedPageBreak/>
              <w:t>BC2 (</w:t>
            </w:r>
            <w:proofErr w:type="gramStart"/>
            <w:r w:rsidRPr="00255B7C">
              <w:rPr>
                <w:rFonts w:ascii="Poppins" w:hAnsi="Poppins"/>
                <w:i/>
                <w:color w:val="auto"/>
                <w:sz w:val="18"/>
                <w:rPrChange w:id="3893" w:author="Stuart McLarnon (NESO)" w:date="2024-11-18T11:41:00Z">
                  <w:rPr>
                    <w:i/>
                    <w:color w:val="auto"/>
                    <w:sz w:val="18"/>
                  </w:rPr>
                </w:rPrChange>
              </w:rPr>
              <w:t>in particular BC</w:t>
            </w:r>
            <w:proofErr w:type="gramEnd"/>
            <w:r w:rsidRPr="00255B7C">
              <w:rPr>
                <w:rFonts w:ascii="Poppins" w:hAnsi="Poppins"/>
                <w:i/>
                <w:color w:val="auto"/>
                <w:sz w:val="18"/>
                <w:rPrChange w:id="3894" w:author="Stuart McLarnon (NESO)" w:date="2024-11-18T11:41:00Z">
                  <w:rPr>
                    <w:i/>
                    <w:color w:val="auto"/>
                    <w:sz w:val="18"/>
                  </w:rPr>
                </w:rPrChange>
              </w:rPr>
              <w:t>.2.9)</w:t>
            </w:r>
          </w:p>
          <w:p w14:paraId="63AACB32" w14:textId="2139D5A4" w:rsidR="00820D3D" w:rsidRPr="00255B7C" w:rsidRDefault="00820D3D" w:rsidP="005B1864">
            <w:pPr>
              <w:rPr>
                <w:rFonts w:ascii="Poppins" w:hAnsi="Poppins"/>
                <w:i/>
                <w:color w:val="auto"/>
                <w:sz w:val="18"/>
                <w:rPrChange w:id="3895" w:author="Stuart McLarnon (NESO)" w:date="2024-11-18T11:41:00Z">
                  <w:rPr>
                    <w:i/>
                    <w:color w:val="auto"/>
                    <w:sz w:val="18"/>
                  </w:rPr>
                </w:rPrChange>
              </w:rPr>
            </w:pPr>
            <w:r w:rsidRPr="00255B7C">
              <w:rPr>
                <w:rFonts w:ascii="Poppins" w:hAnsi="Poppins"/>
                <w:i/>
                <w:color w:val="auto"/>
                <w:sz w:val="18"/>
                <w:rPrChange w:id="3896" w:author="Stuart McLarnon (NESO)" w:date="2024-11-18T11:41:00Z">
                  <w:rPr>
                    <w:i/>
                    <w:color w:val="auto"/>
                    <w:sz w:val="18"/>
                  </w:rPr>
                </w:rPrChange>
              </w:rPr>
              <w:t xml:space="preserve">BC3.3, BC3.4, BC3.5, BC.3.6, BC.3.7,  </w:t>
            </w:r>
          </w:p>
          <w:p w14:paraId="2A421E33" w14:textId="1D0BBC1B" w:rsidR="00820D3D" w:rsidRPr="00255B7C" w:rsidRDefault="00820D3D" w:rsidP="005B1864">
            <w:pPr>
              <w:rPr>
                <w:rFonts w:ascii="Poppins" w:hAnsi="Poppins"/>
                <w:color w:val="auto"/>
                <w:sz w:val="18"/>
                <w:rPrChange w:id="3897" w:author="Stuart McLarnon (NESO)" w:date="2024-11-18T11:41:00Z">
                  <w:rPr>
                    <w:color w:val="auto"/>
                    <w:sz w:val="18"/>
                  </w:rPr>
                </w:rPrChange>
              </w:rPr>
            </w:pPr>
            <w:r w:rsidRPr="00255B7C">
              <w:rPr>
                <w:rFonts w:ascii="Poppins" w:hAnsi="Poppins"/>
                <w:color w:val="auto"/>
                <w:sz w:val="18"/>
                <w:rPrChange w:id="3898" w:author="Stuart McLarnon (NESO)" w:date="2024-11-18T11:41:00Z">
                  <w:rPr>
                    <w:color w:val="auto"/>
                    <w:sz w:val="18"/>
                  </w:rPr>
                </w:rPrChange>
              </w:rPr>
              <w:t xml:space="preserve">In satisfying the above </w:t>
            </w:r>
            <w:r w:rsidR="00B6672E">
              <w:rPr>
                <w:rFonts w:ascii="Poppins" w:hAnsi="Poppins"/>
                <w:color w:val="auto"/>
                <w:sz w:val="18"/>
                <w:rPrChange w:id="3899" w:author="Stuart McLarnon (NESO)" w:date="2024-11-18T11:41:00Z">
                  <w:rPr>
                    <w:color w:val="auto"/>
                    <w:sz w:val="18"/>
                  </w:rPr>
                </w:rPrChange>
              </w:rPr>
              <w:t>Grid Code</w:t>
            </w:r>
            <w:r w:rsidRPr="00255B7C">
              <w:rPr>
                <w:rFonts w:ascii="Poppins" w:hAnsi="Poppins"/>
                <w:color w:val="auto"/>
                <w:sz w:val="18"/>
                <w:rPrChange w:id="3900" w:author="Stuart McLarnon (NESO)" w:date="2024-11-18T11:41:00Z">
                  <w:rPr>
                    <w:color w:val="auto"/>
                    <w:sz w:val="18"/>
                  </w:rPr>
                </w:rPrChange>
              </w:rPr>
              <w:t xml:space="preserve"> requirements, Generators with a CUSC Contract who own or operate a Type C or Type D Power Generating Module would meet one or more of the requirements of the System Defence Plan.  </w:t>
            </w:r>
          </w:p>
        </w:tc>
      </w:tr>
      <w:tr w:rsidR="00255B7C" w:rsidRPr="00255B7C" w14:paraId="05D6381C" w14:textId="039AAC34" w:rsidTr="008D1D03">
        <w:trPr>
          <w:trHeight w:val="432"/>
        </w:trPr>
        <w:tc>
          <w:tcPr>
            <w:tcW w:w="1775" w:type="dxa"/>
            <w:vMerge/>
          </w:tcPr>
          <w:p w14:paraId="57DB0F29" w14:textId="63126E36" w:rsidR="00820D3D" w:rsidRPr="00255B7C" w:rsidRDefault="00820D3D" w:rsidP="005B1864">
            <w:pPr>
              <w:rPr>
                <w:rFonts w:ascii="Poppins" w:hAnsi="Poppins"/>
                <w:color w:val="auto"/>
                <w:sz w:val="18"/>
                <w:rPrChange w:id="3901" w:author="Stuart McLarnon (NESO)" w:date="2024-11-18T11:41:00Z">
                  <w:rPr>
                    <w:sz w:val="18"/>
                  </w:rPr>
                </w:rPrChange>
              </w:rPr>
            </w:pPr>
          </w:p>
        </w:tc>
        <w:tc>
          <w:tcPr>
            <w:tcW w:w="994" w:type="dxa"/>
            <w:vMerge/>
          </w:tcPr>
          <w:p w14:paraId="09E18A17" w14:textId="551B0BF2" w:rsidR="00820D3D" w:rsidRPr="00255B7C" w:rsidRDefault="00820D3D" w:rsidP="005B1864">
            <w:pPr>
              <w:rPr>
                <w:rFonts w:ascii="Poppins" w:hAnsi="Poppins"/>
                <w:color w:val="auto"/>
                <w:sz w:val="18"/>
                <w:rPrChange w:id="3902" w:author="Stuart McLarnon (NESO)" w:date="2024-11-18T11:41:00Z">
                  <w:rPr>
                    <w:sz w:val="18"/>
                  </w:rPr>
                </w:rPrChange>
              </w:rPr>
            </w:pPr>
          </w:p>
        </w:tc>
        <w:tc>
          <w:tcPr>
            <w:tcW w:w="5873" w:type="dxa"/>
          </w:tcPr>
          <w:p w14:paraId="2C7B40F0" w14:textId="4614197D" w:rsidR="00820D3D" w:rsidRPr="00255B7C" w:rsidRDefault="00820D3D" w:rsidP="005B1864">
            <w:pPr>
              <w:rPr>
                <w:rFonts w:ascii="Poppins" w:hAnsi="Poppins"/>
                <w:color w:val="auto"/>
                <w:sz w:val="18"/>
                <w:rPrChange w:id="3903" w:author="Stuart McLarnon (NESO)" w:date="2024-11-18T11:41:00Z">
                  <w:rPr>
                    <w:color w:val="auto"/>
                    <w:sz w:val="18"/>
                  </w:rPr>
                </w:rPrChange>
              </w:rPr>
            </w:pPr>
            <w:r w:rsidRPr="00255B7C">
              <w:rPr>
                <w:rFonts w:ascii="Poppins" w:hAnsi="Poppins"/>
                <w:color w:val="auto"/>
                <w:sz w:val="18"/>
                <w:rPrChange w:id="3904" w:author="Stuart McLarnon (NESO)" w:date="2024-11-18T11:41:00Z">
                  <w:rPr>
                    <w:color w:val="auto"/>
                    <w:sz w:val="18"/>
                  </w:rPr>
                </w:rPrChange>
              </w:rPr>
              <w:t xml:space="preserve">Any Generator who does not have a CUSC Contract (i.e. Embedded) and owns or operates a Power Station comprising one or more Type C or Type D Power Generating Modules.  </w:t>
            </w:r>
          </w:p>
        </w:tc>
        <w:tc>
          <w:tcPr>
            <w:tcW w:w="5103" w:type="dxa"/>
          </w:tcPr>
          <w:p w14:paraId="0F7713F4" w14:textId="2C81BD07" w:rsidR="00820D3D" w:rsidRPr="00255B7C" w:rsidRDefault="00820D3D" w:rsidP="005B1864">
            <w:pPr>
              <w:rPr>
                <w:rFonts w:ascii="Poppins" w:hAnsi="Poppins"/>
                <w:color w:val="auto"/>
                <w:sz w:val="18"/>
                <w:rPrChange w:id="3905" w:author="Stuart McLarnon (NESO)" w:date="2024-11-18T11:41:00Z">
                  <w:rPr>
                    <w:color w:val="auto"/>
                    <w:sz w:val="18"/>
                  </w:rPr>
                </w:rPrChange>
              </w:rPr>
            </w:pPr>
            <w:r w:rsidRPr="00255B7C">
              <w:rPr>
                <w:rFonts w:ascii="Poppins" w:hAnsi="Poppins"/>
                <w:color w:val="auto"/>
                <w:sz w:val="18"/>
                <w:rPrChange w:id="3906" w:author="Stuart McLarnon (NESO)" w:date="2024-11-18T11:41:00Z">
                  <w:rPr>
                    <w:color w:val="auto"/>
                    <w:sz w:val="18"/>
                  </w:rPr>
                </w:rPrChange>
              </w:rPr>
              <w:t>Not applicable</w:t>
            </w:r>
            <w:r w:rsidR="009B56A7" w:rsidRPr="00255B7C">
              <w:rPr>
                <w:rFonts w:ascii="Poppins" w:hAnsi="Poppins"/>
                <w:color w:val="auto"/>
                <w:sz w:val="18"/>
                <w:rPrChange w:id="3907" w:author="Stuart McLarnon (NESO)" w:date="2024-11-18T11:41:00Z">
                  <w:rPr>
                    <w:color w:val="auto"/>
                    <w:sz w:val="18"/>
                  </w:rPr>
                </w:rPrChange>
              </w:rPr>
              <w:t xml:space="preserve"> unless that Generator has a contract with </w:t>
            </w:r>
            <w:del w:id="3908" w:author="Stuart McLarnon (NESO)" w:date="2024-11-18T11:41:00Z">
              <w:r w:rsidR="009B56A7" w:rsidRPr="00470CFF">
                <w:rPr>
                  <w:color w:val="auto"/>
                  <w:sz w:val="18"/>
                </w:rPr>
                <w:delText>NGESO</w:delText>
              </w:r>
            </w:del>
            <w:ins w:id="3909" w:author="Stuart McLarnon (NESO)" w:date="2024-11-18T11:41:00Z">
              <w:r w:rsidR="007B4960">
                <w:rPr>
                  <w:rFonts w:ascii="Poppins" w:hAnsi="Poppins" w:cs="Poppins"/>
                  <w:color w:val="auto"/>
                  <w:sz w:val="18"/>
                </w:rPr>
                <w:t>NESO</w:t>
              </w:r>
            </w:ins>
            <w:r w:rsidR="009B56A7" w:rsidRPr="00255B7C">
              <w:rPr>
                <w:rFonts w:ascii="Poppins" w:hAnsi="Poppins"/>
                <w:color w:val="auto"/>
                <w:sz w:val="18"/>
                <w:rPrChange w:id="3910" w:author="Stuart McLarnon (NESO)" w:date="2024-11-18T11:41:00Z">
                  <w:rPr>
                    <w:color w:val="auto"/>
                    <w:sz w:val="18"/>
                  </w:rPr>
                </w:rPrChange>
              </w:rPr>
              <w:t xml:space="preserve"> to provide a </w:t>
            </w:r>
            <w:r w:rsidR="00BA7E16" w:rsidRPr="00255B7C">
              <w:rPr>
                <w:rFonts w:ascii="Poppins" w:hAnsi="Poppins"/>
                <w:color w:val="auto"/>
                <w:sz w:val="18"/>
                <w:rPrChange w:id="3911" w:author="Stuart McLarnon (NESO)" w:date="2024-11-18T11:41:00Z">
                  <w:rPr>
                    <w:color w:val="auto"/>
                    <w:sz w:val="18"/>
                  </w:rPr>
                </w:rPrChange>
              </w:rPr>
              <w:t>Defence</w:t>
            </w:r>
            <w:r w:rsidR="009B56A7" w:rsidRPr="00255B7C">
              <w:rPr>
                <w:rFonts w:ascii="Poppins" w:hAnsi="Poppins"/>
                <w:color w:val="auto"/>
                <w:sz w:val="18"/>
                <w:rPrChange w:id="3912" w:author="Stuart McLarnon (NESO)" w:date="2024-11-18T11:41:00Z">
                  <w:rPr>
                    <w:color w:val="auto"/>
                    <w:sz w:val="18"/>
                  </w:rPr>
                </w:rPrChange>
              </w:rPr>
              <w:t xml:space="preserve"> Service</w:t>
            </w:r>
            <w:ins w:id="3913" w:author="Stuart McLarnon (NESO)" w:date="2025-03-12T10:01:00Z" w16du:dateUtc="2025-03-12T10:01:00Z">
              <w:r w:rsidR="00CD6B51">
                <w:rPr>
                  <w:rFonts w:ascii="Poppins" w:hAnsi="Poppins"/>
                  <w:color w:val="auto"/>
                  <w:sz w:val="18"/>
                </w:rPr>
                <w:t>.</w:t>
              </w:r>
            </w:ins>
          </w:p>
          <w:p w14:paraId="6645262B" w14:textId="69DFAFF8" w:rsidR="00820D3D" w:rsidRPr="00255B7C" w:rsidRDefault="00820D3D" w:rsidP="005B1864">
            <w:pPr>
              <w:jc w:val="both"/>
              <w:rPr>
                <w:rFonts w:ascii="Poppins" w:hAnsi="Poppins"/>
                <w:color w:val="auto"/>
                <w:sz w:val="18"/>
                <w:rPrChange w:id="3914" w:author="Stuart McLarnon (NESO)" w:date="2024-11-18T11:41:00Z">
                  <w:rPr>
                    <w:color w:val="auto"/>
                    <w:sz w:val="18"/>
                  </w:rPr>
                </w:rPrChange>
              </w:rPr>
            </w:pPr>
          </w:p>
        </w:tc>
      </w:tr>
      <w:tr w:rsidR="00255B7C" w:rsidRPr="00255B7C" w14:paraId="0159AF72" w14:textId="55102E50" w:rsidTr="008D1D03">
        <w:trPr>
          <w:trHeight w:val="4500"/>
        </w:trPr>
        <w:tc>
          <w:tcPr>
            <w:tcW w:w="1775" w:type="dxa"/>
            <w:vMerge/>
          </w:tcPr>
          <w:p w14:paraId="063340A6" w14:textId="5FCD04B4" w:rsidR="00820D3D" w:rsidRPr="00255B7C" w:rsidRDefault="00820D3D" w:rsidP="005B1864">
            <w:pPr>
              <w:rPr>
                <w:rFonts w:ascii="Poppins" w:hAnsi="Poppins"/>
                <w:color w:val="auto"/>
                <w:sz w:val="18"/>
                <w:rPrChange w:id="3915" w:author="Stuart McLarnon (NESO)" w:date="2024-11-18T11:41:00Z">
                  <w:rPr>
                    <w:sz w:val="18"/>
                  </w:rPr>
                </w:rPrChange>
              </w:rPr>
            </w:pPr>
          </w:p>
        </w:tc>
        <w:tc>
          <w:tcPr>
            <w:tcW w:w="994" w:type="dxa"/>
            <w:vMerge w:val="restart"/>
          </w:tcPr>
          <w:p w14:paraId="7743D5CD" w14:textId="76B39B96" w:rsidR="00820D3D" w:rsidRPr="00255B7C" w:rsidRDefault="00820D3D" w:rsidP="005B1864">
            <w:pPr>
              <w:rPr>
                <w:rFonts w:ascii="Poppins" w:hAnsi="Poppins"/>
                <w:color w:val="auto"/>
                <w:sz w:val="18"/>
                <w:rPrChange w:id="3916" w:author="Stuart McLarnon (NESO)" w:date="2024-11-18T11:41:00Z">
                  <w:rPr>
                    <w:color w:val="auto"/>
                    <w:sz w:val="18"/>
                  </w:rPr>
                </w:rPrChange>
              </w:rPr>
            </w:pPr>
            <w:r w:rsidRPr="00255B7C">
              <w:rPr>
                <w:rFonts w:ascii="Poppins" w:hAnsi="Poppins"/>
                <w:color w:val="auto"/>
                <w:sz w:val="18"/>
                <w:rPrChange w:id="3917" w:author="Stuart McLarnon (NESO)" w:date="2024-11-18T11:41:00Z">
                  <w:rPr>
                    <w:color w:val="auto"/>
                    <w:sz w:val="18"/>
                  </w:rPr>
                </w:rPrChange>
              </w:rPr>
              <w:t>Existing</w:t>
            </w:r>
          </w:p>
        </w:tc>
        <w:tc>
          <w:tcPr>
            <w:tcW w:w="5873" w:type="dxa"/>
          </w:tcPr>
          <w:p w14:paraId="006E0DD7" w14:textId="1E19B873" w:rsidR="00820D3D" w:rsidRPr="00255B7C" w:rsidRDefault="00820D3D" w:rsidP="005B1864">
            <w:pPr>
              <w:rPr>
                <w:rFonts w:ascii="Poppins" w:hAnsi="Poppins"/>
                <w:color w:val="auto"/>
                <w:sz w:val="18"/>
                <w:rPrChange w:id="3918" w:author="Stuart McLarnon (NESO)" w:date="2024-11-18T11:41:00Z">
                  <w:rPr>
                    <w:color w:val="auto"/>
                    <w:sz w:val="18"/>
                  </w:rPr>
                </w:rPrChange>
              </w:rPr>
            </w:pPr>
            <w:r w:rsidRPr="00255B7C">
              <w:rPr>
                <w:rFonts w:ascii="Poppins" w:hAnsi="Poppins"/>
                <w:color w:val="auto"/>
                <w:sz w:val="18"/>
                <w:rPrChange w:id="3919" w:author="Stuart McLarnon (NESO)" w:date="2024-11-18T11:41:00Z">
                  <w:rPr>
                    <w:color w:val="auto"/>
                    <w:sz w:val="18"/>
                  </w:rPr>
                </w:rPrChange>
              </w:rPr>
              <w:t xml:space="preserve">Any Generator who is a GB Code User who has a CUSC Contract with </w:t>
            </w:r>
            <w:del w:id="3920" w:author="Stuart McLarnon (NESO)" w:date="2024-11-18T11:41:00Z">
              <w:r w:rsidR="00C8246A" w:rsidRPr="00225948">
                <w:rPr>
                  <w:color w:val="auto"/>
                  <w:sz w:val="18"/>
                </w:rPr>
                <w:delText>NG</w:delText>
              </w:r>
              <w:r w:rsidRPr="00225948">
                <w:rPr>
                  <w:color w:val="auto"/>
                  <w:sz w:val="18"/>
                </w:rPr>
                <w:delText>ESO</w:delText>
              </w:r>
            </w:del>
            <w:ins w:id="3921" w:author="Stuart McLarnon (NESO)" w:date="2024-11-18T11:41:00Z">
              <w:r w:rsidR="007B4960">
                <w:rPr>
                  <w:rFonts w:ascii="Poppins" w:hAnsi="Poppins" w:cs="Poppins"/>
                  <w:color w:val="auto"/>
                  <w:sz w:val="18"/>
                </w:rPr>
                <w:t>NESO</w:t>
              </w:r>
            </w:ins>
            <w:r w:rsidRPr="00255B7C">
              <w:rPr>
                <w:rFonts w:ascii="Poppins" w:hAnsi="Poppins"/>
                <w:color w:val="auto"/>
                <w:sz w:val="18"/>
                <w:rPrChange w:id="3922" w:author="Stuart McLarnon (NESO)" w:date="2024-11-18T11:41:00Z">
                  <w:rPr>
                    <w:color w:val="auto"/>
                    <w:sz w:val="18"/>
                  </w:rPr>
                </w:rPrChange>
              </w:rPr>
              <w:t xml:space="preserve"> and owns or operates a Power Station comprising one or more Generating Units or Power Park Modules which </w:t>
            </w:r>
            <w:proofErr w:type="spellStart"/>
            <w:r w:rsidRPr="00255B7C">
              <w:rPr>
                <w:rFonts w:ascii="Poppins" w:hAnsi="Poppins"/>
                <w:color w:val="auto"/>
                <w:sz w:val="18"/>
                <w:rPrChange w:id="3923" w:author="Stuart McLarnon (NESO)" w:date="2024-11-18T11:41:00Z">
                  <w:rPr>
                    <w:color w:val="auto"/>
                    <w:sz w:val="18"/>
                  </w:rPr>
                </w:rPrChange>
              </w:rPr>
              <w:t>i</w:t>
            </w:r>
            <w:proofErr w:type="spellEnd"/>
            <w:r w:rsidRPr="00255B7C">
              <w:rPr>
                <w:rFonts w:ascii="Poppins" w:hAnsi="Poppins"/>
                <w:color w:val="auto"/>
                <w:sz w:val="18"/>
                <w:rPrChange w:id="3924" w:author="Stuart McLarnon (NESO)" w:date="2024-11-18T11:41:00Z">
                  <w:rPr>
                    <w:color w:val="auto"/>
                    <w:sz w:val="18"/>
                  </w:rPr>
                </w:rPrChange>
              </w:rPr>
              <w:t>) have a maximum output of greater than 10MW but less than 50MW and connected below 110kV (equivalent to a Type C Power Generating Module) or ii) connected at 110kV or above or has a rated power output of 50MW or above (equivalent to a Type D Power Generating Module)</w:t>
            </w:r>
            <w:ins w:id="3925" w:author="Stuart McLarnon (NESO)" w:date="2025-03-12T10:00:00Z" w16du:dateUtc="2025-03-12T10:00:00Z">
              <w:r w:rsidR="00CD6B51">
                <w:rPr>
                  <w:rFonts w:ascii="Poppins" w:hAnsi="Poppins"/>
                  <w:color w:val="auto"/>
                  <w:sz w:val="18"/>
                </w:rPr>
                <w:t>.</w:t>
              </w:r>
            </w:ins>
            <w:del w:id="3926" w:author="Stuart McLarnon (NESO)" w:date="2025-03-12T10:00:00Z" w16du:dateUtc="2025-03-12T10:00:00Z">
              <w:r w:rsidRPr="00255B7C" w:rsidDel="00CD6B51">
                <w:rPr>
                  <w:rFonts w:ascii="Poppins" w:hAnsi="Poppins"/>
                  <w:color w:val="auto"/>
                  <w:sz w:val="18"/>
                  <w:rPrChange w:id="3927" w:author="Stuart McLarnon (NESO)" w:date="2024-11-18T11:41:00Z">
                    <w:rPr>
                      <w:color w:val="auto"/>
                      <w:sz w:val="18"/>
                    </w:rPr>
                  </w:rPrChange>
                </w:rPr>
                <w:delText xml:space="preserve">  </w:delText>
              </w:r>
            </w:del>
          </w:p>
        </w:tc>
        <w:tc>
          <w:tcPr>
            <w:tcW w:w="5103" w:type="dxa"/>
          </w:tcPr>
          <w:p w14:paraId="1915A808" w14:textId="4908E371" w:rsidR="00820D3D" w:rsidRPr="00255B7C" w:rsidRDefault="00820D3D" w:rsidP="005B1864">
            <w:pPr>
              <w:rPr>
                <w:rFonts w:ascii="Poppins" w:hAnsi="Poppins"/>
                <w:i/>
                <w:color w:val="auto"/>
                <w:sz w:val="18"/>
                <w:rPrChange w:id="3928" w:author="Stuart McLarnon (NESO)" w:date="2024-11-18T11:41:00Z">
                  <w:rPr>
                    <w:i/>
                    <w:color w:val="auto"/>
                    <w:sz w:val="18"/>
                  </w:rPr>
                </w:rPrChange>
              </w:rPr>
            </w:pPr>
            <w:r w:rsidRPr="00255B7C">
              <w:rPr>
                <w:rFonts w:ascii="Poppins" w:hAnsi="Poppins"/>
                <w:i/>
                <w:color w:val="auto"/>
                <w:sz w:val="18"/>
                <w:rPrChange w:id="3929" w:author="Stuart McLarnon (NESO)" w:date="2024-11-18T11:41:00Z">
                  <w:rPr>
                    <w:i/>
                    <w:color w:val="auto"/>
                    <w:sz w:val="18"/>
                  </w:rPr>
                </w:rPrChange>
              </w:rPr>
              <w:t>CC6.1.2, CC.6.1.3, CC.6.1.4, CC.6.2.2.2, CC.6.3, CC.6.5,</w:t>
            </w:r>
            <w:r w:rsidR="00C83DAB" w:rsidRPr="00255B7C">
              <w:rPr>
                <w:rFonts w:ascii="Poppins" w:hAnsi="Poppins"/>
                <w:i/>
                <w:color w:val="auto"/>
                <w:sz w:val="18"/>
                <w:rPrChange w:id="3930" w:author="Stuart McLarnon (NESO)" w:date="2024-11-18T11:41:00Z">
                  <w:rPr>
                    <w:i/>
                    <w:color w:val="auto"/>
                    <w:sz w:val="18"/>
                  </w:rPr>
                </w:rPrChange>
              </w:rPr>
              <w:t xml:space="preserve"> CC.7.9, </w:t>
            </w:r>
            <w:r w:rsidRPr="00255B7C">
              <w:rPr>
                <w:rFonts w:ascii="Poppins" w:hAnsi="Poppins"/>
                <w:i/>
                <w:color w:val="auto"/>
                <w:sz w:val="18"/>
                <w:rPrChange w:id="3931" w:author="Stuart McLarnon (NESO)" w:date="2024-11-18T11:41:00Z">
                  <w:rPr>
                    <w:i/>
                    <w:color w:val="auto"/>
                    <w:sz w:val="18"/>
                  </w:rPr>
                </w:rPrChange>
              </w:rPr>
              <w:t>CC.8, CC.A.3, CC.A.4, CC.A.6, CC.A.7</w:t>
            </w:r>
          </w:p>
          <w:p w14:paraId="6EDBF3DA" w14:textId="6DF5CC90" w:rsidR="00820D3D" w:rsidRPr="00255B7C" w:rsidRDefault="00820D3D" w:rsidP="005B1864">
            <w:pPr>
              <w:rPr>
                <w:rFonts w:ascii="Poppins" w:hAnsi="Poppins"/>
                <w:i/>
                <w:color w:val="auto"/>
                <w:sz w:val="18"/>
                <w:lang w:val="pt-BR"/>
                <w:rPrChange w:id="3932" w:author="Stuart McLarnon (NESO)" w:date="2024-11-18T11:41:00Z">
                  <w:rPr>
                    <w:i/>
                    <w:color w:val="auto"/>
                    <w:sz w:val="18"/>
                    <w:lang w:val="pt-BR"/>
                  </w:rPr>
                </w:rPrChange>
              </w:rPr>
            </w:pPr>
            <w:r w:rsidRPr="00255B7C">
              <w:rPr>
                <w:rFonts w:ascii="Poppins" w:hAnsi="Poppins"/>
                <w:i/>
                <w:color w:val="auto"/>
                <w:sz w:val="18"/>
                <w:lang w:val="pt-BR"/>
                <w:rPrChange w:id="3933" w:author="Stuart McLarnon (NESO)" w:date="2024-11-18T11:41:00Z">
                  <w:rPr>
                    <w:i/>
                    <w:color w:val="auto"/>
                    <w:sz w:val="18"/>
                    <w:lang w:val="pt-BR"/>
                  </w:rPr>
                </w:rPrChange>
              </w:rPr>
              <w:t>CP.A.3</w:t>
            </w:r>
          </w:p>
          <w:p w14:paraId="0726D957" w14:textId="5B7EB042" w:rsidR="00820D3D" w:rsidRPr="00255B7C" w:rsidRDefault="00820D3D" w:rsidP="005B1864">
            <w:pPr>
              <w:rPr>
                <w:rFonts w:ascii="Poppins" w:hAnsi="Poppins"/>
                <w:i/>
                <w:color w:val="auto"/>
                <w:sz w:val="18"/>
                <w:lang w:val="pt-BR"/>
                <w:rPrChange w:id="3934" w:author="Stuart McLarnon (NESO)" w:date="2024-11-18T11:41:00Z">
                  <w:rPr>
                    <w:i/>
                    <w:color w:val="auto"/>
                    <w:sz w:val="18"/>
                    <w:lang w:val="pt-BR"/>
                  </w:rPr>
                </w:rPrChange>
              </w:rPr>
            </w:pPr>
            <w:r w:rsidRPr="00255B7C">
              <w:rPr>
                <w:rFonts w:ascii="Poppins" w:hAnsi="Poppins"/>
                <w:i/>
                <w:color w:val="auto"/>
                <w:sz w:val="18"/>
                <w:lang w:val="pt-BR"/>
                <w:rPrChange w:id="3935" w:author="Stuart McLarnon (NESO)" w:date="2024-11-18T11:41:00Z">
                  <w:rPr>
                    <w:i/>
                    <w:color w:val="auto"/>
                    <w:sz w:val="18"/>
                    <w:lang w:val="pt-BR"/>
                  </w:rPr>
                </w:rPrChange>
              </w:rPr>
              <w:t>OC5.4, OC5.5, OC5.A.1, OC.5.A.2, OC5.A.3</w:t>
            </w:r>
          </w:p>
          <w:p w14:paraId="786C8018" w14:textId="003E441A" w:rsidR="00820D3D" w:rsidRPr="00255B7C" w:rsidRDefault="00820D3D" w:rsidP="005B1864">
            <w:pPr>
              <w:rPr>
                <w:rFonts w:ascii="Poppins" w:hAnsi="Poppins"/>
                <w:i/>
                <w:color w:val="auto"/>
                <w:sz w:val="18"/>
                <w:rPrChange w:id="3936" w:author="Stuart McLarnon (NESO)" w:date="2024-11-18T11:41:00Z">
                  <w:rPr>
                    <w:i/>
                    <w:color w:val="auto"/>
                    <w:sz w:val="18"/>
                  </w:rPr>
                </w:rPrChange>
              </w:rPr>
            </w:pPr>
            <w:r w:rsidRPr="00255B7C">
              <w:rPr>
                <w:rFonts w:ascii="Poppins" w:hAnsi="Poppins"/>
                <w:i/>
                <w:color w:val="auto"/>
                <w:sz w:val="18"/>
                <w:rPrChange w:id="3937" w:author="Stuart McLarnon (NESO)" w:date="2024-11-18T11:41:00Z">
                  <w:rPr>
                    <w:i/>
                    <w:color w:val="auto"/>
                    <w:sz w:val="18"/>
                  </w:rPr>
                </w:rPrChange>
              </w:rPr>
              <w:t xml:space="preserve">OC6.1.6, OC6.6.6* (*Note OC6.6.6 applies only to Pumped Storage Generators), </w:t>
            </w:r>
          </w:p>
          <w:p w14:paraId="757B2056" w14:textId="4D20BCEC" w:rsidR="00820D3D" w:rsidRPr="00255B7C" w:rsidRDefault="00820D3D" w:rsidP="005B1864">
            <w:pPr>
              <w:rPr>
                <w:rFonts w:ascii="Poppins" w:hAnsi="Poppins"/>
                <w:i/>
                <w:color w:val="auto"/>
                <w:sz w:val="18"/>
                <w:rPrChange w:id="3938" w:author="Stuart McLarnon (NESO)" w:date="2024-11-18T11:41:00Z">
                  <w:rPr>
                    <w:i/>
                    <w:color w:val="auto"/>
                    <w:sz w:val="18"/>
                  </w:rPr>
                </w:rPrChange>
              </w:rPr>
            </w:pPr>
            <w:r w:rsidRPr="00255B7C">
              <w:rPr>
                <w:rFonts w:ascii="Poppins" w:hAnsi="Poppins"/>
                <w:i/>
                <w:color w:val="auto"/>
                <w:sz w:val="18"/>
                <w:rPrChange w:id="3939" w:author="Stuart McLarnon (NESO)" w:date="2024-11-18T11:41:00Z">
                  <w:rPr>
                    <w:i/>
                    <w:color w:val="auto"/>
                    <w:sz w:val="18"/>
                  </w:rPr>
                </w:rPrChange>
              </w:rPr>
              <w:t>OC.7.4, OC7.6 (OC7.6 - Scotland and Offshore only)</w:t>
            </w:r>
          </w:p>
          <w:p w14:paraId="0F947AC2" w14:textId="23391A17" w:rsidR="00820D3D" w:rsidRPr="00255B7C" w:rsidRDefault="00820D3D" w:rsidP="005B1864">
            <w:pPr>
              <w:rPr>
                <w:rFonts w:ascii="Poppins" w:hAnsi="Poppins"/>
                <w:i/>
                <w:color w:val="auto"/>
                <w:sz w:val="18"/>
                <w:rPrChange w:id="3940" w:author="Stuart McLarnon (NESO)" w:date="2024-11-18T11:41:00Z">
                  <w:rPr>
                    <w:i/>
                    <w:color w:val="auto"/>
                    <w:sz w:val="18"/>
                  </w:rPr>
                </w:rPrChange>
              </w:rPr>
            </w:pPr>
            <w:r w:rsidRPr="00255B7C">
              <w:rPr>
                <w:rFonts w:ascii="Poppins" w:hAnsi="Poppins"/>
                <w:i/>
                <w:color w:val="auto"/>
                <w:sz w:val="18"/>
                <w:rPrChange w:id="3941" w:author="Stuart McLarnon (NESO)" w:date="2024-11-18T11:41:00Z">
                  <w:rPr>
                    <w:i/>
                    <w:color w:val="auto"/>
                    <w:sz w:val="18"/>
                  </w:rPr>
                </w:rPrChange>
              </w:rPr>
              <w:t>OC10</w:t>
            </w:r>
          </w:p>
          <w:p w14:paraId="4E360D29" w14:textId="0FBCE7F2" w:rsidR="00820D3D" w:rsidRPr="00255B7C" w:rsidRDefault="00820D3D" w:rsidP="005B1864">
            <w:pPr>
              <w:rPr>
                <w:rFonts w:ascii="Poppins" w:hAnsi="Poppins"/>
                <w:i/>
                <w:color w:val="auto"/>
                <w:sz w:val="18"/>
                <w:rPrChange w:id="3942" w:author="Stuart McLarnon (NESO)" w:date="2024-11-18T11:41:00Z">
                  <w:rPr>
                    <w:i/>
                    <w:color w:val="auto"/>
                    <w:sz w:val="18"/>
                  </w:rPr>
                </w:rPrChange>
              </w:rPr>
            </w:pPr>
            <w:r w:rsidRPr="00255B7C">
              <w:rPr>
                <w:rFonts w:ascii="Poppins" w:hAnsi="Poppins"/>
                <w:i/>
                <w:color w:val="auto"/>
                <w:sz w:val="18"/>
                <w:rPrChange w:id="3943" w:author="Stuart McLarnon (NESO)" w:date="2024-11-18T11:41:00Z">
                  <w:rPr>
                    <w:i/>
                    <w:color w:val="auto"/>
                    <w:sz w:val="18"/>
                  </w:rPr>
                </w:rPrChange>
              </w:rPr>
              <w:t>OC12</w:t>
            </w:r>
          </w:p>
          <w:p w14:paraId="0AA3CFF0" w14:textId="6B942630" w:rsidR="00820D3D" w:rsidRPr="00255B7C" w:rsidRDefault="00820D3D" w:rsidP="005B1864">
            <w:pPr>
              <w:rPr>
                <w:rFonts w:ascii="Poppins" w:hAnsi="Poppins"/>
                <w:i/>
                <w:color w:val="auto"/>
                <w:sz w:val="18"/>
                <w:rPrChange w:id="3944" w:author="Stuart McLarnon (NESO)" w:date="2024-11-18T11:41:00Z">
                  <w:rPr>
                    <w:i/>
                    <w:color w:val="auto"/>
                    <w:sz w:val="18"/>
                  </w:rPr>
                </w:rPrChange>
              </w:rPr>
            </w:pPr>
            <w:r w:rsidRPr="00255B7C">
              <w:rPr>
                <w:rFonts w:ascii="Poppins" w:hAnsi="Poppins"/>
                <w:i/>
                <w:color w:val="auto"/>
                <w:sz w:val="18"/>
                <w:rPrChange w:id="3945" w:author="Stuart McLarnon (NESO)" w:date="2024-11-18T11:41:00Z">
                  <w:rPr>
                    <w:i/>
                    <w:color w:val="auto"/>
                    <w:sz w:val="18"/>
                  </w:rPr>
                </w:rPrChange>
              </w:rPr>
              <w:t>BC1.4, BC1.5, BC.1.7, BC</w:t>
            </w:r>
            <w:proofErr w:type="gramStart"/>
            <w:r w:rsidRPr="00255B7C">
              <w:rPr>
                <w:rFonts w:ascii="Poppins" w:hAnsi="Poppins"/>
                <w:i/>
                <w:color w:val="auto"/>
                <w:sz w:val="18"/>
                <w:rPrChange w:id="3946" w:author="Stuart McLarnon (NESO)" w:date="2024-11-18T11:41:00Z">
                  <w:rPr>
                    <w:i/>
                    <w:color w:val="auto"/>
                    <w:sz w:val="18"/>
                  </w:rPr>
                </w:rPrChange>
              </w:rPr>
              <w:t>1.A.</w:t>
            </w:r>
            <w:proofErr w:type="gramEnd"/>
            <w:r w:rsidRPr="00255B7C">
              <w:rPr>
                <w:rFonts w:ascii="Poppins" w:hAnsi="Poppins"/>
                <w:i/>
                <w:color w:val="auto"/>
                <w:sz w:val="18"/>
                <w:rPrChange w:id="3947" w:author="Stuart McLarnon (NESO)" w:date="2024-11-18T11:41:00Z">
                  <w:rPr>
                    <w:i/>
                    <w:color w:val="auto"/>
                    <w:sz w:val="18"/>
                  </w:rPr>
                </w:rPrChange>
              </w:rPr>
              <w:t>1, BC1.A.2.1</w:t>
            </w:r>
          </w:p>
          <w:p w14:paraId="496CEF32" w14:textId="1F2A2A78" w:rsidR="00820D3D" w:rsidRPr="00255B7C" w:rsidRDefault="00820D3D" w:rsidP="005B1864">
            <w:pPr>
              <w:rPr>
                <w:rFonts w:ascii="Poppins" w:hAnsi="Poppins"/>
                <w:i/>
                <w:color w:val="auto"/>
                <w:sz w:val="18"/>
                <w:rPrChange w:id="3948" w:author="Stuart McLarnon (NESO)" w:date="2024-11-18T11:41:00Z">
                  <w:rPr>
                    <w:i/>
                    <w:color w:val="auto"/>
                    <w:sz w:val="18"/>
                  </w:rPr>
                </w:rPrChange>
              </w:rPr>
            </w:pPr>
            <w:r w:rsidRPr="00255B7C">
              <w:rPr>
                <w:rFonts w:ascii="Poppins" w:hAnsi="Poppins"/>
                <w:i/>
                <w:color w:val="auto"/>
                <w:sz w:val="18"/>
                <w:rPrChange w:id="3949" w:author="Stuart McLarnon (NESO)" w:date="2024-11-18T11:41:00Z">
                  <w:rPr>
                    <w:i/>
                    <w:color w:val="auto"/>
                    <w:sz w:val="18"/>
                  </w:rPr>
                </w:rPrChange>
              </w:rPr>
              <w:t>BC2 (</w:t>
            </w:r>
            <w:proofErr w:type="gramStart"/>
            <w:r w:rsidRPr="00255B7C">
              <w:rPr>
                <w:rFonts w:ascii="Poppins" w:hAnsi="Poppins"/>
                <w:i/>
                <w:color w:val="auto"/>
                <w:sz w:val="18"/>
                <w:rPrChange w:id="3950" w:author="Stuart McLarnon (NESO)" w:date="2024-11-18T11:41:00Z">
                  <w:rPr>
                    <w:i/>
                    <w:color w:val="auto"/>
                    <w:sz w:val="18"/>
                  </w:rPr>
                </w:rPrChange>
              </w:rPr>
              <w:t>in particular BC</w:t>
            </w:r>
            <w:proofErr w:type="gramEnd"/>
            <w:r w:rsidRPr="00255B7C">
              <w:rPr>
                <w:rFonts w:ascii="Poppins" w:hAnsi="Poppins"/>
                <w:i/>
                <w:color w:val="auto"/>
                <w:sz w:val="18"/>
                <w:rPrChange w:id="3951" w:author="Stuart McLarnon (NESO)" w:date="2024-11-18T11:41:00Z">
                  <w:rPr>
                    <w:i/>
                    <w:color w:val="auto"/>
                    <w:sz w:val="18"/>
                  </w:rPr>
                </w:rPrChange>
              </w:rPr>
              <w:t>.2.9)</w:t>
            </w:r>
          </w:p>
          <w:p w14:paraId="7321362A" w14:textId="75570E29" w:rsidR="00820D3D" w:rsidRPr="00255B7C" w:rsidRDefault="00820D3D" w:rsidP="005B1864">
            <w:pPr>
              <w:rPr>
                <w:rFonts w:ascii="Poppins" w:hAnsi="Poppins"/>
                <w:color w:val="auto"/>
                <w:sz w:val="18"/>
                <w:rPrChange w:id="3952" w:author="Stuart McLarnon (NESO)" w:date="2024-11-18T11:41:00Z">
                  <w:rPr>
                    <w:color w:val="auto"/>
                    <w:sz w:val="18"/>
                  </w:rPr>
                </w:rPrChange>
              </w:rPr>
            </w:pPr>
            <w:r w:rsidRPr="00255B7C">
              <w:rPr>
                <w:rFonts w:ascii="Poppins" w:hAnsi="Poppins"/>
                <w:i/>
                <w:color w:val="auto"/>
                <w:sz w:val="18"/>
                <w:rPrChange w:id="3953" w:author="Stuart McLarnon (NESO)" w:date="2024-11-18T11:41:00Z">
                  <w:rPr>
                    <w:i/>
                    <w:color w:val="auto"/>
                    <w:sz w:val="18"/>
                  </w:rPr>
                </w:rPrChange>
              </w:rPr>
              <w:t>BC3.3, BC3.4, BC3.5, BC.3.6, BC.3.7</w:t>
            </w:r>
            <w:r w:rsidRPr="00255B7C">
              <w:rPr>
                <w:rFonts w:ascii="Poppins" w:hAnsi="Poppins"/>
                <w:color w:val="auto"/>
                <w:sz w:val="18"/>
                <w:rPrChange w:id="3954" w:author="Stuart McLarnon (NESO)" w:date="2024-11-18T11:41:00Z">
                  <w:rPr>
                    <w:color w:val="auto"/>
                    <w:sz w:val="18"/>
                  </w:rPr>
                </w:rPrChange>
              </w:rPr>
              <w:t xml:space="preserve">,  </w:t>
            </w:r>
          </w:p>
          <w:p w14:paraId="5C27E3C4" w14:textId="2C04D91A" w:rsidR="00820D3D" w:rsidRPr="00255B7C" w:rsidRDefault="00820D3D" w:rsidP="005B1864">
            <w:pPr>
              <w:rPr>
                <w:rFonts w:ascii="Poppins" w:hAnsi="Poppins"/>
                <w:color w:val="auto"/>
                <w:sz w:val="18"/>
                <w:rPrChange w:id="3955" w:author="Stuart McLarnon (NESO)" w:date="2024-11-18T11:41:00Z">
                  <w:rPr>
                    <w:color w:val="auto"/>
                    <w:sz w:val="18"/>
                  </w:rPr>
                </w:rPrChange>
              </w:rPr>
            </w:pPr>
            <w:r w:rsidRPr="00255B7C">
              <w:rPr>
                <w:rFonts w:ascii="Poppins" w:hAnsi="Poppins"/>
                <w:color w:val="auto"/>
                <w:sz w:val="18"/>
                <w:rPrChange w:id="3956" w:author="Stuart McLarnon (NESO)" w:date="2024-11-18T11:41:00Z">
                  <w:rPr>
                    <w:color w:val="auto"/>
                    <w:sz w:val="18"/>
                  </w:rPr>
                </w:rPrChange>
              </w:rPr>
              <w:t xml:space="preserve">In satisfying the above </w:t>
            </w:r>
            <w:r w:rsidR="00B6672E">
              <w:rPr>
                <w:rFonts w:ascii="Poppins" w:hAnsi="Poppins"/>
                <w:color w:val="auto"/>
                <w:sz w:val="18"/>
                <w:rPrChange w:id="3957" w:author="Stuart McLarnon (NESO)" w:date="2024-11-18T11:41:00Z">
                  <w:rPr>
                    <w:color w:val="auto"/>
                    <w:sz w:val="18"/>
                  </w:rPr>
                </w:rPrChange>
              </w:rPr>
              <w:t>Grid Code</w:t>
            </w:r>
            <w:r w:rsidRPr="00255B7C">
              <w:rPr>
                <w:rFonts w:ascii="Poppins" w:hAnsi="Poppins"/>
                <w:color w:val="auto"/>
                <w:sz w:val="18"/>
                <w:rPrChange w:id="3958" w:author="Stuart McLarnon (NESO)" w:date="2024-11-18T11:41:00Z">
                  <w:rPr>
                    <w:color w:val="auto"/>
                    <w:sz w:val="18"/>
                  </w:rPr>
                </w:rPrChange>
              </w:rPr>
              <w:t xml:space="preserve"> requirements, Generators with a CUSC Contract would meet one or more of the requirements of the System Defence Plan.   </w:t>
            </w:r>
          </w:p>
        </w:tc>
      </w:tr>
      <w:tr w:rsidR="00255B7C" w:rsidRPr="00255B7C" w14:paraId="064B171C" w14:textId="48C98722" w:rsidTr="008D1D03">
        <w:trPr>
          <w:trHeight w:val="441"/>
        </w:trPr>
        <w:tc>
          <w:tcPr>
            <w:tcW w:w="1775" w:type="dxa"/>
            <w:vMerge/>
          </w:tcPr>
          <w:p w14:paraId="68AC68B3" w14:textId="68CD9CDC" w:rsidR="00820D3D" w:rsidRPr="00255B7C" w:rsidRDefault="00820D3D" w:rsidP="005B1864">
            <w:pPr>
              <w:rPr>
                <w:rFonts w:ascii="Poppins" w:hAnsi="Poppins"/>
                <w:color w:val="auto"/>
                <w:sz w:val="18"/>
                <w:rPrChange w:id="3959" w:author="Stuart McLarnon (NESO)" w:date="2024-11-18T11:41:00Z">
                  <w:rPr>
                    <w:sz w:val="18"/>
                  </w:rPr>
                </w:rPrChange>
              </w:rPr>
            </w:pPr>
          </w:p>
        </w:tc>
        <w:tc>
          <w:tcPr>
            <w:tcW w:w="994" w:type="dxa"/>
            <w:vMerge/>
          </w:tcPr>
          <w:p w14:paraId="39399563" w14:textId="3307900B" w:rsidR="00820D3D" w:rsidRPr="00255B7C" w:rsidRDefault="00820D3D" w:rsidP="005B1864">
            <w:pPr>
              <w:rPr>
                <w:rFonts w:ascii="Poppins" w:hAnsi="Poppins"/>
                <w:color w:val="auto"/>
                <w:sz w:val="18"/>
                <w:rPrChange w:id="3960" w:author="Stuart McLarnon (NESO)" w:date="2024-11-18T11:41:00Z">
                  <w:rPr>
                    <w:sz w:val="18"/>
                  </w:rPr>
                </w:rPrChange>
              </w:rPr>
            </w:pPr>
          </w:p>
        </w:tc>
        <w:tc>
          <w:tcPr>
            <w:tcW w:w="5873" w:type="dxa"/>
          </w:tcPr>
          <w:p w14:paraId="7124CDA7" w14:textId="32DE5C49" w:rsidR="00820D3D" w:rsidRPr="00255B7C" w:rsidRDefault="00820D3D" w:rsidP="005B1864">
            <w:pPr>
              <w:rPr>
                <w:rFonts w:ascii="Poppins" w:hAnsi="Poppins"/>
                <w:color w:val="auto"/>
                <w:sz w:val="18"/>
                <w:rPrChange w:id="3961" w:author="Stuart McLarnon (NESO)" w:date="2024-11-18T11:41:00Z">
                  <w:rPr>
                    <w:color w:val="auto"/>
                    <w:sz w:val="18"/>
                  </w:rPr>
                </w:rPrChange>
              </w:rPr>
            </w:pPr>
            <w:r w:rsidRPr="00255B7C">
              <w:rPr>
                <w:rFonts w:ascii="Poppins" w:hAnsi="Poppins"/>
                <w:color w:val="auto"/>
                <w:sz w:val="18"/>
                <w:rPrChange w:id="3962" w:author="Stuart McLarnon (NESO)" w:date="2024-11-18T11:41:00Z">
                  <w:rPr>
                    <w:color w:val="auto"/>
                    <w:sz w:val="18"/>
                  </w:rPr>
                </w:rPrChange>
              </w:rPr>
              <w:t>Any Generator who does not have a CUSC Contract (</w:t>
            </w:r>
            <w:proofErr w:type="spellStart"/>
            <w:r w:rsidRPr="00255B7C">
              <w:rPr>
                <w:rFonts w:ascii="Poppins" w:hAnsi="Poppins"/>
                <w:color w:val="auto"/>
                <w:sz w:val="18"/>
                <w:rPrChange w:id="3963" w:author="Stuart McLarnon (NESO)" w:date="2024-11-18T11:41:00Z">
                  <w:rPr>
                    <w:color w:val="auto"/>
                    <w:sz w:val="18"/>
                  </w:rPr>
                </w:rPrChange>
              </w:rPr>
              <w:t>ie</w:t>
            </w:r>
            <w:proofErr w:type="spellEnd"/>
            <w:r w:rsidRPr="00255B7C">
              <w:rPr>
                <w:rFonts w:ascii="Poppins" w:hAnsi="Poppins"/>
                <w:color w:val="auto"/>
                <w:sz w:val="18"/>
                <w:rPrChange w:id="3964" w:author="Stuart McLarnon (NESO)" w:date="2024-11-18T11:41:00Z">
                  <w:rPr>
                    <w:color w:val="auto"/>
                    <w:sz w:val="18"/>
                  </w:rPr>
                </w:rPrChange>
              </w:rPr>
              <w:t xml:space="preserve"> Embedded) and owns or operates a Power Station comprising one or more Generating Units or Power Park Modules which </w:t>
            </w:r>
            <w:proofErr w:type="spellStart"/>
            <w:r w:rsidRPr="00255B7C">
              <w:rPr>
                <w:rFonts w:ascii="Poppins" w:hAnsi="Poppins"/>
                <w:color w:val="auto"/>
                <w:sz w:val="18"/>
                <w:rPrChange w:id="3965" w:author="Stuart McLarnon (NESO)" w:date="2024-11-18T11:41:00Z">
                  <w:rPr>
                    <w:color w:val="auto"/>
                    <w:sz w:val="18"/>
                  </w:rPr>
                </w:rPrChange>
              </w:rPr>
              <w:t>i</w:t>
            </w:r>
            <w:proofErr w:type="spellEnd"/>
            <w:r w:rsidRPr="00255B7C">
              <w:rPr>
                <w:rFonts w:ascii="Poppins" w:hAnsi="Poppins"/>
                <w:color w:val="auto"/>
                <w:sz w:val="18"/>
                <w:rPrChange w:id="3966" w:author="Stuart McLarnon (NESO)" w:date="2024-11-18T11:41:00Z">
                  <w:rPr>
                    <w:color w:val="auto"/>
                    <w:sz w:val="18"/>
                  </w:rPr>
                </w:rPrChange>
              </w:rPr>
              <w:t xml:space="preserve">) have a maximum output of greater than 10MW but less than 50MW and connected below 110kV (equivalent to a Type C Power Generating Module) or ii) connected at 110kV or above </w:t>
            </w:r>
            <w:r w:rsidRPr="00255B7C">
              <w:rPr>
                <w:rFonts w:ascii="Poppins" w:hAnsi="Poppins"/>
                <w:color w:val="auto"/>
                <w:sz w:val="18"/>
                <w:rPrChange w:id="3967" w:author="Stuart McLarnon (NESO)" w:date="2024-11-18T11:41:00Z">
                  <w:rPr>
                    <w:color w:val="auto"/>
                    <w:sz w:val="18"/>
                  </w:rPr>
                </w:rPrChange>
              </w:rPr>
              <w:lastRenderedPageBreak/>
              <w:t>or has a rated power output of 50MW or above (equivalent to a Type D Power Generating Module)</w:t>
            </w:r>
            <w:ins w:id="3968" w:author="Stuart McLarnon (NESO)" w:date="2025-03-12T10:01:00Z" w16du:dateUtc="2025-03-12T10:01:00Z">
              <w:r w:rsidR="00CD6B51">
                <w:rPr>
                  <w:rFonts w:ascii="Poppins" w:hAnsi="Poppins"/>
                  <w:color w:val="auto"/>
                  <w:sz w:val="18"/>
                </w:rPr>
                <w:t>.</w:t>
              </w:r>
            </w:ins>
            <w:del w:id="3969" w:author="Stuart McLarnon (NESO)" w:date="2025-03-12T10:01:00Z" w16du:dateUtc="2025-03-12T10:01:00Z">
              <w:r w:rsidRPr="00255B7C" w:rsidDel="00CD6B51">
                <w:rPr>
                  <w:rFonts w:ascii="Poppins" w:hAnsi="Poppins"/>
                  <w:color w:val="auto"/>
                  <w:sz w:val="18"/>
                  <w:rPrChange w:id="3970" w:author="Stuart McLarnon (NESO)" w:date="2024-11-18T11:41:00Z">
                    <w:rPr>
                      <w:color w:val="auto"/>
                      <w:sz w:val="18"/>
                    </w:rPr>
                  </w:rPrChange>
                </w:rPr>
                <w:delText xml:space="preserve">  </w:delText>
              </w:r>
            </w:del>
          </w:p>
        </w:tc>
        <w:tc>
          <w:tcPr>
            <w:tcW w:w="5103" w:type="dxa"/>
          </w:tcPr>
          <w:p w14:paraId="2BF285F1" w14:textId="01953D73" w:rsidR="00820D3D" w:rsidRPr="00255B7C" w:rsidDel="00CD6B51" w:rsidRDefault="00820D3D" w:rsidP="005B1864">
            <w:pPr>
              <w:rPr>
                <w:del w:id="3971" w:author="Stuart McLarnon (NESO)" w:date="2025-03-12T10:01:00Z" w16du:dateUtc="2025-03-12T10:01:00Z"/>
                <w:rFonts w:ascii="Poppins" w:hAnsi="Poppins"/>
                <w:color w:val="auto"/>
                <w:sz w:val="18"/>
                <w:rPrChange w:id="3972" w:author="Stuart McLarnon (NESO)" w:date="2024-11-18T11:41:00Z">
                  <w:rPr>
                    <w:del w:id="3973" w:author="Stuart McLarnon (NESO)" w:date="2025-03-12T10:01:00Z" w16du:dateUtc="2025-03-12T10:01:00Z"/>
                    <w:color w:val="auto"/>
                    <w:sz w:val="18"/>
                  </w:rPr>
                </w:rPrChange>
              </w:rPr>
            </w:pPr>
            <w:r w:rsidRPr="00255B7C">
              <w:rPr>
                <w:rFonts w:ascii="Poppins" w:hAnsi="Poppins"/>
                <w:color w:val="auto"/>
                <w:sz w:val="18"/>
                <w:rPrChange w:id="3974" w:author="Stuart McLarnon (NESO)" w:date="2024-11-18T11:41:00Z">
                  <w:rPr>
                    <w:color w:val="auto"/>
                    <w:sz w:val="18"/>
                  </w:rPr>
                </w:rPrChange>
              </w:rPr>
              <w:lastRenderedPageBreak/>
              <w:t>Not applicable</w:t>
            </w:r>
            <w:r w:rsidR="00FA061B" w:rsidRPr="00255B7C">
              <w:rPr>
                <w:rFonts w:ascii="Poppins" w:hAnsi="Poppins"/>
                <w:color w:val="auto"/>
                <w:sz w:val="18"/>
                <w:rPrChange w:id="3975" w:author="Stuart McLarnon (NESO)" w:date="2024-11-18T11:41:00Z">
                  <w:rPr>
                    <w:color w:val="auto"/>
                    <w:sz w:val="18"/>
                  </w:rPr>
                </w:rPrChange>
              </w:rPr>
              <w:t xml:space="preserve"> unless that Generator has a contract with </w:t>
            </w:r>
            <w:del w:id="3976" w:author="Stuart McLarnon (NESO)" w:date="2024-11-18T11:41:00Z">
              <w:r w:rsidR="009B56A7" w:rsidRPr="00D908B3">
                <w:rPr>
                  <w:rFonts w:cstheme="minorHAnsi"/>
                  <w:color w:val="auto"/>
                  <w:sz w:val="18"/>
                  <w:szCs w:val="18"/>
                </w:rPr>
                <w:delText>NG</w:delText>
              </w:r>
              <w:r w:rsidR="00FA061B" w:rsidRPr="00D908B3">
                <w:rPr>
                  <w:rFonts w:cstheme="minorHAnsi"/>
                  <w:color w:val="auto"/>
                  <w:sz w:val="18"/>
                  <w:szCs w:val="18"/>
                </w:rPr>
                <w:delText>ESO</w:delText>
              </w:r>
            </w:del>
            <w:ins w:id="3977" w:author="Stuart McLarnon (NESO)" w:date="2024-11-18T11:41:00Z">
              <w:r w:rsidR="007B4960">
                <w:rPr>
                  <w:rFonts w:ascii="Poppins" w:hAnsi="Poppins" w:cs="Poppins"/>
                  <w:color w:val="auto"/>
                  <w:sz w:val="18"/>
                  <w:szCs w:val="18"/>
                </w:rPr>
                <w:t>NESO</w:t>
              </w:r>
            </w:ins>
            <w:r w:rsidR="00FA061B" w:rsidRPr="00255B7C">
              <w:rPr>
                <w:rFonts w:ascii="Poppins" w:hAnsi="Poppins"/>
                <w:color w:val="auto"/>
                <w:sz w:val="18"/>
                <w:rPrChange w:id="3978" w:author="Stuart McLarnon (NESO)" w:date="2024-11-18T11:41:00Z">
                  <w:rPr>
                    <w:color w:val="auto"/>
                    <w:sz w:val="18"/>
                  </w:rPr>
                </w:rPrChange>
              </w:rPr>
              <w:t xml:space="preserve"> to provide a </w:t>
            </w:r>
            <w:r w:rsidR="009B56A7" w:rsidRPr="00255B7C">
              <w:rPr>
                <w:rFonts w:ascii="Poppins" w:hAnsi="Poppins"/>
                <w:color w:val="auto"/>
                <w:sz w:val="18"/>
                <w:rPrChange w:id="3979" w:author="Stuart McLarnon (NESO)" w:date="2024-11-18T11:41:00Z">
                  <w:rPr>
                    <w:color w:val="auto"/>
                    <w:sz w:val="18"/>
                  </w:rPr>
                </w:rPrChange>
              </w:rPr>
              <w:t>Defence Service</w:t>
            </w:r>
            <w:ins w:id="3980" w:author="Stuart McLarnon (NESO)" w:date="2025-03-12T10:01:00Z" w16du:dateUtc="2025-03-12T10:01:00Z">
              <w:r w:rsidR="00CD6B51">
                <w:rPr>
                  <w:rFonts w:ascii="Poppins" w:hAnsi="Poppins"/>
                  <w:color w:val="auto"/>
                  <w:sz w:val="18"/>
                </w:rPr>
                <w:t>.</w:t>
              </w:r>
            </w:ins>
          </w:p>
          <w:p w14:paraId="12093536" w14:textId="73789C58" w:rsidR="00820D3D" w:rsidRPr="00255B7C" w:rsidRDefault="00820D3D" w:rsidP="00CD6B51">
            <w:pPr>
              <w:rPr>
                <w:rFonts w:ascii="Poppins" w:hAnsi="Poppins"/>
                <w:color w:val="auto"/>
                <w:sz w:val="18"/>
                <w:rPrChange w:id="3981" w:author="Stuart McLarnon (NESO)" w:date="2024-11-18T11:41:00Z">
                  <w:rPr>
                    <w:color w:val="auto"/>
                    <w:sz w:val="18"/>
                  </w:rPr>
                </w:rPrChange>
              </w:rPr>
              <w:pPrChange w:id="3982" w:author="Stuart McLarnon (NESO)" w:date="2025-03-12T10:01:00Z" w16du:dateUtc="2025-03-12T10:01:00Z">
                <w:pPr>
                  <w:jc w:val="both"/>
                </w:pPr>
              </w:pPrChange>
            </w:pPr>
          </w:p>
        </w:tc>
      </w:tr>
      <w:tr w:rsidR="00255B7C" w:rsidRPr="00255B7C" w14:paraId="59C8005A" w14:textId="18587DD4" w:rsidTr="008D1D03">
        <w:trPr>
          <w:trHeight w:val="4170"/>
        </w:trPr>
        <w:tc>
          <w:tcPr>
            <w:tcW w:w="1775" w:type="dxa"/>
            <w:vMerge w:val="restart"/>
          </w:tcPr>
          <w:p w14:paraId="09C25362" w14:textId="0B600ECC" w:rsidR="00820D3D" w:rsidRPr="00255B7C" w:rsidRDefault="00820D3D" w:rsidP="005B1864">
            <w:pPr>
              <w:rPr>
                <w:rFonts w:ascii="Poppins" w:hAnsi="Poppins"/>
                <w:color w:val="auto"/>
                <w:sz w:val="18"/>
                <w:rPrChange w:id="3983" w:author="Stuart McLarnon (NESO)" w:date="2024-11-18T11:41:00Z">
                  <w:rPr>
                    <w:color w:val="auto"/>
                    <w:sz w:val="18"/>
                  </w:rPr>
                </w:rPrChange>
              </w:rPr>
            </w:pPr>
            <w:r w:rsidRPr="00255B7C">
              <w:rPr>
                <w:rFonts w:ascii="Poppins" w:hAnsi="Poppins"/>
                <w:color w:val="auto"/>
                <w:sz w:val="18"/>
                <w:rPrChange w:id="3984" w:author="Stuart McLarnon (NESO)" w:date="2024-11-18T11:41:00Z">
                  <w:rPr>
                    <w:color w:val="auto"/>
                    <w:sz w:val="18"/>
                  </w:rPr>
                </w:rPrChange>
              </w:rPr>
              <w:t>Existing and new power generating modules classified as Type B in accordance with the criteria set out in Article 5 of Regulation (EU) 2016/631, where they are identified as SGU’s in accordance with Article 11(4)</w:t>
            </w:r>
            <w:ins w:id="3985" w:author="Stuart McLarnon (NESO)" w:date="2025-03-12T10:03:00Z" w16du:dateUtc="2025-03-12T10:03:00Z">
              <w:r w:rsidR="00CD6B51">
                <w:rPr>
                  <w:rFonts w:ascii="Poppins" w:hAnsi="Poppins"/>
                  <w:color w:val="auto"/>
                  <w:sz w:val="18"/>
                </w:rPr>
                <w:t>.</w:t>
              </w:r>
            </w:ins>
          </w:p>
        </w:tc>
        <w:tc>
          <w:tcPr>
            <w:tcW w:w="994" w:type="dxa"/>
            <w:vMerge w:val="restart"/>
          </w:tcPr>
          <w:p w14:paraId="7F0591A4" w14:textId="19C57635" w:rsidR="00820D3D" w:rsidRPr="00255B7C" w:rsidRDefault="00820D3D" w:rsidP="005B1864">
            <w:pPr>
              <w:rPr>
                <w:rFonts w:ascii="Poppins" w:hAnsi="Poppins"/>
                <w:color w:val="auto"/>
                <w:sz w:val="18"/>
                <w:rPrChange w:id="3986" w:author="Stuart McLarnon (NESO)" w:date="2024-11-18T11:41:00Z">
                  <w:rPr>
                    <w:color w:val="auto"/>
                    <w:sz w:val="18"/>
                  </w:rPr>
                </w:rPrChange>
              </w:rPr>
            </w:pPr>
            <w:r w:rsidRPr="00255B7C">
              <w:rPr>
                <w:rFonts w:ascii="Poppins" w:hAnsi="Poppins"/>
                <w:color w:val="auto"/>
                <w:sz w:val="18"/>
                <w:rPrChange w:id="3987" w:author="Stuart McLarnon (NESO)" w:date="2024-11-18T11:41:00Z">
                  <w:rPr>
                    <w:color w:val="auto"/>
                    <w:sz w:val="18"/>
                  </w:rPr>
                </w:rPrChange>
              </w:rPr>
              <w:t>New</w:t>
            </w:r>
          </w:p>
        </w:tc>
        <w:tc>
          <w:tcPr>
            <w:tcW w:w="5873" w:type="dxa"/>
          </w:tcPr>
          <w:p w14:paraId="13B145E1" w14:textId="294E3E77" w:rsidR="00820D3D" w:rsidRPr="00255B7C" w:rsidDel="00CD6B51" w:rsidRDefault="00820D3D" w:rsidP="005B1864">
            <w:pPr>
              <w:rPr>
                <w:del w:id="3988" w:author="Stuart McLarnon (NESO)" w:date="2025-03-12T10:01:00Z" w16du:dateUtc="2025-03-12T10:01:00Z"/>
                <w:rFonts w:ascii="Poppins" w:hAnsi="Poppins"/>
                <w:color w:val="auto"/>
                <w:sz w:val="18"/>
                <w:rPrChange w:id="3989" w:author="Stuart McLarnon (NESO)" w:date="2024-11-18T11:41:00Z">
                  <w:rPr>
                    <w:del w:id="3990" w:author="Stuart McLarnon (NESO)" w:date="2025-03-12T10:01:00Z" w16du:dateUtc="2025-03-12T10:01:00Z"/>
                    <w:color w:val="auto"/>
                    <w:sz w:val="18"/>
                  </w:rPr>
                </w:rPrChange>
              </w:rPr>
            </w:pPr>
            <w:r w:rsidRPr="00255B7C">
              <w:rPr>
                <w:rFonts w:ascii="Poppins" w:hAnsi="Poppins"/>
                <w:color w:val="auto"/>
                <w:sz w:val="18"/>
                <w:rPrChange w:id="3991" w:author="Stuart McLarnon (NESO)" w:date="2024-11-18T11:41:00Z">
                  <w:rPr>
                    <w:color w:val="auto"/>
                    <w:sz w:val="18"/>
                  </w:rPr>
                </w:rPrChange>
              </w:rPr>
              <w:t>Any Generator who is a</w:t>
            </w:r>
            <w:r w:rsidR="0036365B" w:rsidRPr="00255B7C">
              <w:rPr>
                <w:rFonts w:ascii="Poppins" w:hAnsi="Poppins"/>
                <w:color w:val="auto"/>
                <w:sz w:val="18"/>
                <w:rPrChange w:id="3992" w:author="Stuart McLarnon (NESO)" w:date="2024-11-18T11:41:00Z">
                  <w:rPr>
                    <w:color w:val="auto"/>
                    <w:sz w:val="18"/>
                  </w:rPr>
                </w:rPrChange>
              </w:rPr>
              <w:t>n</w:t>
            </w:r>
            <w:r w:rsidRPr="00255B7C">
              <w:rPr>
                <w:rFonts w:ascii="Poppins" w:hAnsi="Poppins"/>
                <w:color w:val="auto"/>
                <w:sz w:val="18"/>
                <w:rPrChange w:id="3993" w:author="Stuart McLarnon (NESO)" w:date="2024-11-18T11:41:00Z">
                  <w:rPr>
                    <w:color w:val="auto"/>
                    <w:sz w:val="18"/>
                  </w:rPr>
                </w:rPrChange>
              </w:rPr>
              <w:t xml:space="preserve"> EU Code User and has a CUSC Contract with </w:t>
            </w:r>
            <w:del w:id="3994" w:author="Stuart McLarnon (NESO)" w:date="2024-11-18T11:41:00Z">
              <w:r w:rsidR="00C8246A" w:rsidRPr="00D908B3">
                <w:rPr>
                  <w:rFonts w:cstheme="minorHAnsi"/>
                  <w:color w:val="auto"/>
                  <w:sz w:val="18"/>
                  <w:szCs w:val="18"/>
                </w:rPr>
                <w:delText>NG</w:delText>
              </w:r>
              <w:r w:rsidRPr="00D908B3">
                <w:rPr>
                  <w:rFonts w:cstheme="minorHAnsi"/>
                  <w:color w:val="auto"/>
                  <w:sz w:val="18"/>
                  <w:szCs w:val="18"/>
                </w:rPr>
                <w:delText>ESO</w:delText>
              </w:r>
            </w:del>
            <w:ins w:id="3995" w:author="Stuart McLarnon (NESO)" w:date="2024-11-18T11:41:00Z">
              <w:r w:rsidR="007B4960">
                <w:rPr>
                  <w:rFonts w:ascii="Poppins" w:hAnsi="Poppins" w:cs="Poppins"/>
                  <w:color w:val="auto"/>
                  <w:sz w:val="18"/>
                  <w:szCs w:val="18"/>
                </w:rPr>
                <w:t>NESO</w:t>
              </w:r>
            </w:ins>
            <w:r w:rsidRPr="00255B7C">
              <w:rPr>
                <w:rFonts w:ascii="Poppins" w:hAnsi="Poppins"/>
                <w:color w:val="auto"/>
                <w:sz w:val="18"/>
                <w:rPrChange w:id="3996" w:author="Stuart McLarnon (NESO)" w:date="2024-11-18T11:41:00Z">
                  <w:rPr>
                    <w:color w:val="auto"/>
                    <w:sz w:val="18"/>
                  </w:rPr>
                </w:rPrChange>
              </w:rPr>
              <w:t xml:space="preserve"> and owns or operates a Type B Power Generating Module</w:t>
            </w:r>
            <w:ins w:id="3997" w:author="Stuart McLarnon (NESO)" w:date="2025-03-12T10:01:00Z" w16du:dateUtc="2025-03-12T10:01:00Z">
              <w:r w:rsidR="00CD6B51">
                <w:rPr>
                  <w:rFonts w:ascii="Poppins" w:hAnsi="Poppins"/>
                  <w:color w:val="auto"/>
                  <w:sz w:val="18"/>
                </w:rPr>
                <w:t>.</w:t>
              </w:r>
            </w:ins>
          </w:p>
          <w:p w14:paraId="12D2819D" w14:textId="49F5578E" w:rsidR="00820D3D" w:rsidRPr="00255B7C" w:rsidDel="00CD6B51" w:rsidRDefault="00820D3D" w:rsidP="005B1864">
            <w:pPr>
              <w:rPr>
                <w:del w:id="3998" w:author="Stuart McLarnon (NESO)" w:date="2025-03-12T10:01:00Z" w16du:dateUtc="2025-03-12T10:01:00Z"/>
                <w:rFonts w:ascii="Poppins" w:hAnsi="Poppins"/>
                <w:color w:val="auto"/>
                <w:sz w:val="18"/>
                <w:rPrChange w:id="3999" w:author="Stuart McLarnon (NESO)" w:date="2024-11-18T11:41:00Z">
                  <w:rPr>
                    <w:del w:id="4000" w:author="Stuart McLarnon (NESO)" w:date="2025-03-12T10:01:00Z" w16du:dateUtc="2025-03-12T10:01:00Z"/>
                    <w:color w:val="auto"/>
                    <w:sz w:val="18"/>
                  </w:rPr>
                </w:rPrChange>
              </w:rPr>
            </w:pPr>
          </w:p>
          <w:p w14:paraId="30C31258" w14:textId="642CC6C3" w:rsidR="00820D3D" w:rsidRPr="00255B7C" w:rsidDel="00CD6B51" w:rsidRDefault="00820D3D" w:rsidP="005B1864">
            <w:pPr>
              <w:rPr>
                <w:del w:id="4001" w:author="Stuart McLarnon (NESO)" w:date="2025-03-12T10:01:00Z" w16du:dateUtc="2025-03-12T10:01:00Z"/>
                <w:rFonts w:ascii="Poppins" w:hAnsi="Poppins"/>
                <w:color w:val="auto"/>
                <w:sz w:val="18"/>
                <w:rPrChange w:id="4002" w:author="Stuart McLarnon (NESO)" w:date="2024-11-18T11:41:00Z">
                  <w:rPr>
                    <w:del w:id="4003" w:author="Stuart McLarnon (NESO)" w:date="2025-03-12T10:01:00Z" w16du:dateUtc="2025-03-12T10:01:00Z"/>
                    <w:color w:val="auto"/>
                    <w:sz w:val="18"/>
                  </w:rPr>
                </w:rPrChange>
              </w:rPr>
            </w:pPr>
          </w:p>
          <w:p w14:paraId="46A3772F" w14:textId="24D2216D" w:rsidR="00820D3D" w:rsidRPr="00255B7C" w:rsidRDefault="00820D3D" w:rsidP="005B1864">
            <w:pPr>
              <w:rPr>
                <w:rFonts w:ascii="Poppins" w:hAnsi="Poppins"/>
                <w:color w:val="auto"/>
                <w:sz w:val="18"/>
                <w:rPrChange w:id="4004" w:author="Stuart McLarnon (NESO)" w:date="2024-11-18T11:41:00Z">
                  <w:rPr>
                    <w:color w:val="auto"/>
                    <w:sz w:val="18"/>
                  </w:rPr>
                </w:rPrChange>
              </w:rPr>
            </w:pPr>
          </w:p>
          <w:p w14:paraId="08202F47" w14:textId="2C590C5E" w:rsidR="00820D3D" w:rsidRPr="00255B7C" w:rsidRDefault="00820D3D" w:rsidP="005B1864">
            <w:pPr>
              <w:rPr>
                <w:rFonts w:ascii="Poppins" w:hAnsi="Poppins"/>
                <w:color w:val="auto"/>
                <w:sz w:val="18"/>
                <w:rPrChange w:id="4005" w:author="Stuart McLarnon (NESO)" w:date="2024-11-18T11:41:00Z">
                  <w:rPr>
                    <w:color w:val="auto"/>
                    <w:sz w:val="18"/>
                  </w:rPr>
                </w:rPrChange>
              </w:rPr>
            </w:pPr>
          </w:p>
          <w:p w14:paraId="55C26B2B" w14:textId="6F3C4DB5" w:rsidR="00820D3D" w:rsidRPr="00255B7C" w:rsidRDefault="00820D3D" w:rsidP="005B1864">
            <w:pPr>
              <w:rPr>
                <w:rFonts w:ascii="Poppins" w:hAnsi="Poppins"/>
                <w:color w:val="auto"/>
                <w:sz w:val="18"/>
                <w:rPrChange w:id="4006" w:author="Stuart McLarnon (NESO)" w:date="2024-11-18T11:41:00Z">
                  <w:rPr>
                    <w:color w:val="auto"/>
                    <w:sz w:val="18"/>
                  </w:rPr>
                </w:rPrChange>
              </w:rPr>
            </w:pPr>
          </w:p>
          <w:p w14:paraId="1E962930" w14:textId="777E179B" w:rsidR="00820D3D" w:rsidRPr="00255B7C" w:rsidRDefault="00820D3D" w:rsidP="005B1864">
            <w:pPr>
              <w:rPr>
                <w:rFonts w:ascii="Poppins" w:hAnsi="Poppins"/>
                <w:color w:val="auto"/>
                <w:sz w:val="18"/>
                <w:rPrChange w:id="4007" w:author="Stuart McLarnon (NESO)" w:date="2024-11-18T11:41:00Z">
                  <w:rPr>
                    <w:color w:val="auto"/>
                    <w:sz w:val="18"/>
                  </w:rPr>
                </w:rPrChange>
              </w:rPr>
            </w:pPr>
          </w:p>
          <w:p w14:paraId="01B6E4BE" w14:textId="3B5C8314" w:rsidR="00820D3D" w:rsidRPr="00255B7C" w:rsidRDefault="00820D3D" w:rsidP="005B1864">
            <w:pPr>
              <w:rPr>
                <w:rFonts w:ascii="Poppins" w:hAnsi="Poppins"/>
                <w:color w:val="auto"/>
                <w:sz w:val="18"/>
                <w:rPrChange w:id="4008" w:author="Stuart McLarnon (NESO)" w:date="2024-11-18T11:41:00Z">
                  <w:rPr>
                    <w:color w:val="auto"/>
                    <w:sz w:val="18"/>
                  </w:rPr>
                </w:rPrChange>
              </w:rPr>
            </w:pPr>
          </w:p>
          <w:p w14:paraId="6071F961" w14:textId="671D7426" w:rsidR="00820D3D" w:rsidRPr="00255B7C" w:rsidRDefault="00820D3D" w:rsidP="005B1864">
            <w:pPr>
              <w:rPr>
                <w:rFonts w:ascii="Poppins" w:hAnsi="Poppins"/>
                <w:color w:val="auto"/>
                <w:sz w:val="18"/>
                <w:rPrChange w:id="4009" w:author="Stuart McLarnon (NESO)" w:date="2024-11-18T11:41:00Z">
                  <w:rPr>
                    <w:color w:val="auto"/>
                    <w:sz w:val="18"/>
                  </w:rPr>
                </w:rPrChange>
              </w:rPr>
            </w:pPr>
          </w:p>
          <w:p w14:paraId="0F78EC77" w14:textId="6FFDC67F" w:rsidR="00820D3D" w:rsidRPr="00255B7C" w:rsidRDefault="00820D3D" w:rsidP="005B1864">
            <w:pPr>
              <w:rPr>
                <w:rFonts w:ascii="Poppins" w:hAnsi="Poppins"/>
                <w:color w:val="auto"/>
                <w:sz w:val="18"/>
                <w:rPrChange w:id="4010" w:author="Stuart McLarnon (NESO)" w:date="2024-11-18T11:41:00Z">
                  <w:rPr>
                    <w:color w:val="auto"/>
                    <w:sz w:val="18"/>
                  </w:rPr>
                </w:rPrChange>
              </w:rPr>
            </w:pPr>
          </w:p>
          <w:p w14:paraId="2D143CC4" w14:textId="75B4D72A" w:rsidR="00820D3D" w:rsidRPr="00255B7C" w:rsidRDefault="00820D3D" w:rsidP="005B1864">
            <w:pPr>
              <w:rPr>
                <w:rFonts w:ascii="Poppins" w:hAnsi="Poppins"/>
                <w:color w:val="auto"/>
                <w:sz w:val="18"/>
                <w:rPrChange w:id="4011" w:author="Stuart McLarnon (NESO)" w:date="2024-11-18T11:41:00Z">
                  <w:rPr>
                    <w:color w:val="auto"/>
                    <w:sz w:val="18"/>
                  </w:rPr>
                </w:rPrChange>
              </w:rPr>
            </w:pPr>
          </w:p>
        </w:tc>
        <w:tc>
          <w:tcPr>
            <w:tcW w:w="5103" w:type="dxa"/>
          </w:tcPr>
          <w:p w14:paraId="7C6BF322" w14:textId="75BE9AE1" w:rsidR="00820D3D" w:rsidRPr="00255B7C" w:rsidRDefault="00820D3D" w:rsidP="005B1864">
            <w:pPr>
              <w:rPr>
                <w:rFonts w:ascii="Poppins" w:hAnsi="Poppins"/>
                <w:color w:val="auto"/>
                <w:sz w:val="18"/>
                <w:rPrChange w:id="4012" w:author="Stuart McLarnon (NESO)" w:date="2024-11-18T11:41:00Z">
                  <w:rPr>
                    <w:color w:val="auto"/>
                    <w:sz w:val="18"/>
                  </w:rPr>
                </w:rPrChange>
              </w:rPr>
            </w:pPr>
            <w:r w:rsidRPr="00255B7C">
              <w:rPr>
                <w:rFonts w:ascii="Poppins" w:hAnsi="Poppins"/>
                <w:color w:val="auto"/>
                <w:sz w:val="18"/>
                <w:rPrChange w:id="4013" w:author="Stuart McLarnon (NESO)" w:date="2024-11-18T11:41:00Z">
                  <w:rPr>
                    <w:color w:val="auto"/>
                    <w:sz w:val="18"/>
                  </w:rPr>
                </w:rPrChange>
              </w:rPr>
              <w:t xml:space="preserve">Applicable </w:t>
            </w:r>
            <w:r w:rsidR="00B6672E">
              <w:rPr>
                <w:rFonts w:ascii="Poppins" w:hAnsi="Poppins"/>
                <w:color w:val="auto"/>
                <w:sz w:val="18"/>
                <w:rPrChange w:id="4014" w:author="Stuart McLarnon (NESO)" w:date="2024-11-18T11:41:00Z">
                  <w:rPr>
                    <w:color w:val="auto"/>
                    <w:sz w:val="18"/>
                  </w:rPr>
                </w:rPrChange>
              </w:rPr>
              <w:t>Grid Code</w:t>
            </w:r>
            <w:r w:rsidRPr="00255B7C">
              <w:rPr>
                <w:rFonts w:ascii="Poppins" w:hAnsi="Poppins"/>
                <w:color w:val="auto"/>
                <w:sz w:val="18"/>
                <w:rPrChange w:id="4015" w:author="Stuart McLarnon (NESO)" w:date="2024-11-18T11:41:00Z">
                  <w:rPr>
                    <w:color w:val="auto"/>
                    <w:sz w:val="18"/>
                  </w:rPr>
                </w:rPrChange>
              </w:rPr>
              <w:t xml:space="preserve"> requirements:</w:t>
            </w:r>
          </w:p>
          <w:p w14:paraId="5FD65512" w14:textId="750A3D0A" w:rsidR="00E230AD" w:rsidRPr="00255B7C" w:rsidRDefault="00820D3D" w:rsidP="00E230AD">
            <w:pPr>
              <w:rPr>
                <w:rFonts w:ascii="Poppins" w:hAnsi="Poppins"/>
                <w:i/>
                <w:color w:val="auto"/>
                <w:sz w:val="18"/>
                <w:rPrChange w:id="4016" w:author="Stuart McLarnon (NESO)" w:date="2024-11-18T11:41:00Z">
                  <w:rPr>
                    <w:i/>
                    <w:color w:val="auto"/>
                    <w:sz w:val="18"/>
                  </w:rPr>
                </w:rPrChange>
              </w:rPr>
            </w:pPr>
            <w:r w:rsidRPr="00255B7C">
              <w:rPr>
                <w:rFonts w:ascii="Poppins" w:hAnsi="Poppins"/>
                <w:i/>
                <w:color w:val="auto"/>
                <w:sz w:val="18"/>
                <w:rPrChange w:id="4017" w:author="Stuart McLarnon (NESO)" w:date="2024-11-18T11:41:00Z">
                  <w:rPr>
                    <w:i/>
                    <w:color w:val="auto"/>
                    <w:sz w:val="18"/>
                  </w:rPr>
                </w:rPrChange>
              </w:rPr>
              <w:t>ECC.6.1.2, ECC.6.1.4, ECC.6.2.2.2, ECC.6.3, ECC.6.4.3, ECC.6.5,</w:t>
            </w:r>
            <w:r w:rsidR="00E230AD" w:rsidRPr="00255B7C">
              <w:rPr>
                <w:rFonts w:ascii="Poppins" w:hAnsi="Poppins"/>
                <w:i/>
                <w:color w:val="auto"/>
                <w:sz w:val="18"/>
                <w:rPrChange w:id="4018" w:author="Stuart McLarnon (NESO)" w:date="2024-11-18T11:41:00Z">
                  <w:rPr>
                    <w:i/>
                    <w:color w:val="auto"/>
                    <w:sz w:val="18"/>
                  </w:rPr>
                </w:rPrChange>
              </w:rPr>
              <w:t xml:space="preserve"> ECC.7.9, </w:t>
            </w:r>
          </w:p>
          <w:p w14:paraId="545B4793" w14:textId="3C8A6E6D" w:rsidR="00820D3D" w:rsidRPr="00255B7C" w:rsidRDefault="00820D3D" w:rsidP="005B1864">
            <w:pPr>
              <w:rPr>
                <w:rFonts w:ascii="Poppins" w:hAnsi="Poppins"/>
                <w:i/>
                <w:color w:val="auto"/>
                <w:sz w:val="18"/>
                <w:rPrChange w:id="4019" w:author="Stuart McLarnon (NESO)" w:date="2024-11-18T11:41:00Z">
                  <w:rPr>
                    <w:i/>
                    <w:color w:val="auto"/>
                    <w:sz w:val="18"/>
                  </w:rPr>
                </w:rPrChange>
              </w:rPr>
            </w:pPr>
            <w:r w:rsidRPr="00255B7C">
              <w:rPr>
                <w:rFonts w:ascii="Poppins" w:hAnsi="Poppins"/>
                <w:i/>
                <w:color w:val="auto"/>
                <w:sz w:val="18"/>
                <w:rPrChange w:id="4020" w:author="Stuart McLarnon (NESO)" w:date="2024-11-18T11:41:00Z">
                  <w:rPr>
                    <w:i/>
                    <w:color w:val="auto"/>
                    <w:sz w:val="18"/>
                  </w:rPr>
                </w:rPrChange>
              </w:rPr>
              <w:t>ECC.8, ECC.A.3, ECC.A.4, ECC.A.6, ECC.A.7, ECC.A.8</w:t>
            </w:r>
          </w:p>
          <w:p w14:paraId="4CD5C5B7" w14:textId="4F27A0C3" w:rsidR="00820D3D" w:rsidRPr="00255B7C" w:rsidRDefault="00820D3D" w:rsidP="005B1864">
            <w:pPr>
              <w:rPr>
                <w:rFonts w:ascii="Poppins" w:hAnsi="Poppins"/>
                <w:i/>
                <w:color w:val="auto"/>
                <w:sz w:val="18"/>
                <w:rPrChange w:id="4021" w:author="Stuart McLarnon (NESO)" w:date="2024-11-18T11:41:00Z">
                  <w:rPr>
                    <w:i/>
                    <w:color w:val="auto"/>
                    <w:sz w:val="18"/>
                  </w:rPr>
                </w:rPrChange>
              </w:rPr>
            </w:pPr>
            <w:r w:rsidRPr="00255B7C">
              <w:rPr>
                <w:rFonts w:ascii="Poppins" w:hAnsi="Poppins"/>
                <w:i/>
                <w:color w:val="auto"/>
                <w:sz w:val="18"/>
                <w:rPrChange w:id="4022" w:author="Stuart McLarnon (NESO)" w:date="2024-11-18T11:41:00Z">
                  <w:rPr>
                    <w:i/>
                    <w:color w:val="auto"/>
                    <w:sz w:val="18"/>
                  </w:rPr>
                </w:rPrChange>
              </w:rPr>
              <w:t>ECP.A.3, ECP.A.5, ECP.A.6</w:t>
            </w:r>
          </w:p>
          <w:p w14:paraId="400EEC3A" w14:textId="01211A53" w:rsidR="00820D3D" w:rsidRPr="00255B7C" w:rsidRDefault="00820D3D" w:rsidP="005B1864">
            <w:pPr>
              <w:rPr>
                <w:rFonts w:ascii="Poppins" w:hAnsi="Poppins"/>
                <w:i/>
                <w:color w:val="auto"/>
                <w:sz w:val="18"/>
                <w:rPrChange w:id="4023" w:author="Stuart McLarnon (NESO)" w:date="2024-11-18T11:41:00Z">
                  <w:rPr>
                    <w:i/>
                    <w:color w:val="auto"/>
                    <w:sz w:val="18"/>
                  </w:rPr>
                </w:rPrChange>
              </w:rPr>
            </w:pPr>
            <w:r w:rsidRPr="00255B7C">
              <w:rPr>
                <w:rFonts w:ascii="Poppins" w:hAnsi="Poppins"/>
                <w:i/>
                <w:color w:val="auto"/>
                <w:sz w:val="18"/>
                <w:rPrChange w:id="4024" w:author="Stuart McLarnon (NESO)" w:date="2024-11-18T11:41:00Z">
                  <w:rPr>
                    <w:i/>
                    <w:color w:val="auto"/>
                    <w:sz w:val="18"/>
                  </w:rPr>
                </w:rPrChange>
              </w:rPr>
              <w:t xml:space="preserve">OC5.4, OC5.5, </w:t>
            </w:r>
          </w:p>
          <w:p w14:paraId="17893262" w14:textId="6720F93D" w:rsidR="00820D3D" w:rsidRPr="00255B7C" w:rsidRDefault="00820D3D" w:rsidP="005B1864">
            <w:pPr>
              <w:rPr>
                <w:rFonts w:ascii="Poppins" w:hAnsi="Poppins"/>
                <w:i/>
                <w:color w:val="auto"/>
                <w:sz w:val="18"/>
                <w:rPrChange w:id="4025" w:author="Stuart McLarnon (NESO)" w:date="2024-11-18T11:41:00Z">
                  <w:rPr>
                    <w:i/>
                    <w:color w:val="auto"/>
                    <w:sz w:val="18"/>
                  </w:rPr>
                </w:rPrChange>
              </w:rPr>
            </w:pPr>
            <w:r w:rsidRPr="00255B7C">
              <w:rPr>
                <w:rFonts w:ascii="Poppins" w:hAnsi="Poppins"/>
                <w:i/>
                <w:color w:val="auto"/>
                <w:sz w:val="18"/>
                <w:rPrChange w:id="4026" w:author="Stuart McLarnon (NESO)" w:date="2024-11-18T11:41:00Z">
                  <w:rPr>
                    <w:i/>
                    <w:color w:val="auto"/>
                    <w:sz w:val="18"/>
                  </w:rPr>
                </w:rPrChange>
              </w:rPr>
              <w:t xml:space="preserve">OC6.1.6, OC6.6.6* (*Note OC6.6.6 applies only to Pumped Storage Generators), </w:t>
            </w:r>
          </w:p>
          <w:p w14:paraId="055E8DC1" w14:textId="4F6AC22B" w:rsidR="00820D3D" w:rsidRPr="00255B7C" w:rsidRDefault="00820D3D" w:rsidP="005B1864">
            <w:pPr>
              <w:rPr>
                <w:rFonts w:ascii="Poppins" w:hAnsi="Poppins"/>
                <w:i/>
                <w:color w:val="auto"/>
                <w:sz w:val="18"/>
                <w:rPrChange w:id="4027" w:author="Stuart McLarnon (NESO)" w:date="2024-11-18T11:41:00Z">
                  <w:rPr>
                    <w:i/>
                    <w:color w:val="auto"/>
                    <w:sz w:val="18"/>
                  </w:rPr>
                </w:rPrChange>
              </w:rPr>
            </w:pPr>
            <w:r w:rsidRPr="00255B7C">
              <w:rPr>
                <w:rFonts w:ascii="Poppins" w:hAnsi="Poppins"/>
                <w:i/>
                <w:color w:val="auto"/>
                <w:sz w:val="18"/>
                <w:rPrChange w:id="4028" w:author="Stuart McLarnon (NESO)" w:date="2024-11-18T11:41:00Z">
                  <w:rPr>
                    <w:i/>
                    <w:color w:val="auto"/>
                    <w:sz w:val="18"/>
                  </w:rPr>
                </w:rPrChange>
              </w:rPr>
              <w:t xml:space="preserve">OC.7.4, OC7.6 (OC7.6 - Scotland and Offshore only)  </w:t>
            </w:r>
          </w:p>
          <w:p w14:paraId="1770E8C7" w14:textId="3A03FDE2" w:rsidR="00820D3D" w:rsidRPr="00255B7C" w:rsidRDefault="00820D3D" w:rsidP="005B1864">
            <w:pPr>
              <w:rPr>
                <w:rFonts w:ascii="Poppins" w:hAnsi="Poppins"/>
                <w:i/>
                <w:color w:val="auto"/>
                <w:sz w:val="18"/>
                <w:rPrChange w:id="4029" w:author="Stuart McLarnon (NESO)" w:date="2024-11-18T11:41:00Z">
                  <w:rPr>
                    <w:i/>
                    <w:color w:val="auto"/>
                    <w:sz w:val="18"/>
                  </w:rPr>
                </w:rPrChange>
              </w:rPr>
            </w:pPr>
            <w:r w:rsidRPr="00255B7C">
              <w:rPr>
                <w:rFonts w:ascii="Poppins" w:hAnsi="Poppins"/>
                <w:i/>
                <w:color w:val="auto"/>
                <w:sz w:val="18"/>
                <w:rPrChange w:id="4030" w:author="Stuart McLarnon (NESO)" w:date="2024-11-18T11:41:00Z">
                  <w:rPr>
                    <w:i/>
                    <w:color w:val="auto"/>
                    <w:sz w:val="18"/>
                  </w:rPr>
                </w:rPrChange>
              </w:rPr>
              <w:t>OC10</w:t>
            </w:r>
          </w:p>
          <w:p w14:paraId="619ECE97" w14:textId="2A49E5BA" w:rsidR="00820D3D" w:rsidRPr="00255B7C" w:rsidRDefault="00820D3D" w:rsidP="005B1864">
            <w:pPr>
              <w:rPr>
                <w:rFonts w:ascii="Poppins" w:hAnsi="Poppins"/>
                <w:i/>
                <w:color w:val="auto"/>
                <w:sz w:val="18"/>
                <w:rPrChange w:id="4031" w:author="Stuart McLarnon (NESO)" w:date="2024-11-18T11:41:00Z">
                  <w:rPr>
                    <w:i/>
                    <w:color w:val="auto"/>
                    <w:sz w:val="18"/>
                  </w:rPr>
                </w:rPrChange>
              </w:rPr>
            </w:pPr>
            <w:r w:rsidRPr="00255B7C">
              <w:rPr>
                <w:rFonts w:ascii="Poppins" w:hAnsi="Poppins"/>
                <w:i/>
                <w:color w:val="auto"/>
                <w:sz w:val="18"/>
                <w:rPrChange w:id="4032" w:author="Stuart McLarnon (NESO)" w:date="2024-11-18T11:41:00Z">
                  <w:rPr>
                    <w:i/>
                    <w:color w:val="auto"/>
                    <w:sz w:val="18"/>
                  </w:rPr>
                </w:rPrChange>
              </w:rPr>
              <w:t>OC12</w:t>
            </w:r>
          </w:p>
          <w:p w14:paraId="24686ED1" w14:textId="1F9C2507" w:rsidR="00820D3D" w:rsidRPr="00255B7C" w:rsidRDefault="00820D3D" w:rsidP="005B1864">
            <w:pPr>
              <w:rPr>
                <w:rFonts w:ascii="Poppins" w:hAnsi="Poppins"/>
                <w:i/>
                <w:color w:val="auto"/>
                <w:sz w:val="18"/>
                <w:rPrChange w:id="4033" w:author="Stuart McLarnon (NESO)" w:date="2024-11-18T11:41:00Z">
                  <w:rPr>
                    <w:i/>
                    <w:color w:val="auto"/>
                    <w:sz w:val="18"/>
                  </w:rPr>
                </w:rPrChange>
              </w:rPr>
            </w:pPr>
            <w:r w:rsidRPr="00255B7C">
              <w:rPr>
                <w:rFonts w:ascii="Poppins" w:hAnsi="Poppins"/>
                <w:i/>
                <w:color w:val="auto"/>
                <w:sz w:val="18"/>
                <w:rPrChange w:id="4034" w:author="Stuart McLarnon (NESO)" w:date="2024-11-18T11:41:00Z">
                  <w:rPr>
                    <w:i/>
                    <w:color w:val="auto"/>
                    <w:sz w:val="18"/>
                  </w:rPr>
                </w:rPrChange>
              </w:rPr>
              <w:t>BC1.4, BC1.5, BC1.7, BC</w:t>
            </w:r>
            <w:proofErr w:type="gramStart"/>
            <w:r w:rsidRPr="00255B7C">
              <w:rPr>
                <w:rFonts w:ascii="Poppins" w:hAnsi="Poppins"/>
                <w:i/>
                <w:color w:val="auto"/>
                <w:sz w:val="18"/>
                <w:rPrChange w:id="4035" w:author="Stuart McLarnon (NESO)" w:date="2024-11-18T11:41:00Z">
                  <w:rPr>
                    <w:i/>
                    <w:color w:val="auto"/>
                    <w:sz w:val="18"/>
                  </w:rPr>
                </w:rPrChange>
              </w:rPr>
              <w:t>1.A.</w:t>
            </w:r>
            <w:proofErr w:type="gramEnd"/>
            <w:r w:rsidRPr="00255B7C">
              <w:rPr>
                <w:rFonts w:ascii="Poppins" w:hAnsi="Poppins"/>
                <w:i/>
                <w:color w:val="auto"/>
                <w:sz w:val="18"/>
                <w:rPrChange w:id="4036" w:author="Stuart McLarnon (NESO)" w:date="2024-11-18T11:41:00Z">
                  <w:rPr>
                    <w:i/>
                    <w:color w:val="auto"/>
                    <w:sz w:val="18"/>
                  </w:rPr>
                </w:rPrChange>
              </w:rPr>
              <w:t>1, BC1.A.2.1</w:t>
            </w:r>
          </w:p>
          <w:p w14:paraId="55701A59" w14:textId="30F73624" w:rsidR="00820D3D" w:rsidRPr="00255B7C" w:rsidRDefault="00820D3D" w:rsidP="005B1864">
            <w:pPr>
              <w:rPr>
                <w:rFonts w:ascii="Poppins" w:hAnsi="Poppins"/>
                <w:i/>
                <w:color w:val="auto"/>
                <w:sz w:val="18"/>
                <w:rPrChange w:id="4037" w:author="Stuart McLarnon (NESO)" w:date="2024-11-18T11:41:00Z">
                  <w:rPr>
                    <w:i/>
                    <w:color w:val="auto"/>
                    <w:sz w:val="18"/>
                  </w:rPr>
                </w:rPrChange>
              </w:rPr>
            </w:pPr>
            <w:r w:rsidRPr="00255B7C">
              <w:rPr>
                <w:rFonts w:ascii="Poppins" w:hAnsi="Poppins"/>
                <w:i/>
                <w:color w:val="auto"/>
                <w:sz w:val="18"/>
                <w:rPrChange w:id="4038" w:author="Stuart McLarnon (NESO)" w:date="2024-11-18T11:41:00Z">
                  <w:rPr>
                    <w:i/>
                    <w:color w:val="auto"/>
                    <w:sz w:val="18"/>
                  </w:rPr>
                </w:rPrChange>
              </w:rPr>
              <w:t>BC2 (</w:t>
            </w:r>
            <w:proofErr w:type="gramStart"/>
            <w:r w:rsidRPr="00255B7C">
              <w:rPr>
                <w:rFonts w:ascii="Poppins" w:hAnsi="Poppins"/>
                <w:i/>
                <w:color w:val="auto"/>
                <w:sz w:val="18"/>
                <w:rPrChange w:id="4039" w:author="Stuart McLarnon (NESO)" w:date="2024-11-18T11:41:00Z">
                  <w:rPr>
                    <w:i/>
                    <w:color w:val="auto"/>
                    <w:sz w:val="18"/>
                  </w:rPr>
                </w:rPrChange>
              </w:rPr>
              <w:t>in particular BC</w:t>
            </w:r>
            <w:proofErr w:type="gramEnd"/>
            <w:r w:rsidRPr="00255B7C">
              <w:rPr>
                <w:rFonts w:ascii="Poppins" w:hAnsi="Poppins"/>
                <w:i/>
                <w:color w:val="auto"/>
                <w:sz w:val="18"/>
                <w:rPrChange w:id="4040" w:author="Stuart McLarnon (NESO)" w:date="2024-11-18T11:41:00Z">
                  <w:rPr>
                    <w:i/>
                    <w:color w:val="auto"/>
                    <w:sz w:val="18"/>
                  </w:rPr>
                </w:rPrChange>
              </w:rPr>
              <w:t>.2.9)</w:t>
            </w:r>
          </w:p>
          <w:p w14:paraId="48AF9AAE" w14:textId="62B0D1E8" w:rsidR="00820D3D" w:rsidRPr="00255B7C" w:rsidRDefault="00820D3D" w:rsidP="005B1864">
            <w:pPr>
              <w:rPr>
                <w:rFonts w:ascii="Poppins" w:hAnsi="Poppins"/>
                <w:color w:val="auto"/>
                <w:sz w:val="18"/>
                <w:rPrChange w:id="4041" w:author="Stuart McLarnon (NESO)" w:date="2024-11-18T11:41:00Z">
                  <w:rPr>
                    <w:color w:val="auto"/>
                    <w:sz w:val="18"/>
                  </w:rPr>
                </w:rPrChange>
              </w:rPr>
            </w:pPr>
            <w:r w:rsidRPr="00255B7C">
              <w:rPr>
                <w:rFonts w:ascii="Poppins" w:hAnsi="Poppins"/>
                <w:i/>
                <w:color w:val="auto"/>
                <w:sz w:val="18"/>
                <w:rPrChange w:id="4042" w:author="Stuart McLarnon (NESO)" w:date="2024-11-18T11:41:00Z">
                  <w:rPr>
                    <w:i/>
                    <w:color w:val="auto"/>
                    <w:sz w:val="18"/>
                  </w:rPr>
                </w:rPrChange>
              </w:rPr>
              <w:t>BC3.3, BC3.4, BC3.5, BC.3.6, BC.3.7</w:t>
            </w:r>
            <w:r w:rsidRPr="00255B7C">
              <w:rPr>
                <w:rFonts w:ascii="Poppins" w:hAnsi="Poppins"/>
                <w:color w:val="auto"/>
                <w:sz w:val="18"/>
                <w:rPrChange w:id="4043" w:author="Stuart McLarnon (NESO)" w:date="2024-11-18T11:41:00Z">
                  <w:rPr>
                    <w:color w:val="auto"/>
                    <w:sz w:val="18"/>
                  </w:rPr>
                </w:rPrChange>
              </w:rPr>
              <w:t xml:space="preserve">,  </w:t>
            </w:r>
          </w:p>
          <w:p w14:paraId="13CDD098" w14:textId="7BAF08A8" w:rsidR="00820D3D" w:rsidRPr="00255B7C" w:rsidRDefault="00820D3D" w:rsidP="005B1864">
            <w:pPr>
              <w:rPr>
                <w:rFonts w:ascii="Poppins" w:hAnsi="Poppins"/>
                <w:color w:val="auto"/>
                <w:sz w:val="18"/>
                <w:rPrChange w:id="4044" w:author="Stuart McLarnon (NESO)" w:date="2024-11-18T11:41:00Z">
                  <w:rPr>
                    <w:color w:val="auto"/>
                    <w:sz w:val="18"/>
                  </w:rPr>
                </w:rPrChange>
              </w:rPr>
            </w:pPr>
            <w:r w:rsidRPr="00255B7C">
              <w:rPr>
                <w:rFonts w:ascii="Poppins" w:hAnsi="Poppins"/>
                <w:color w:val="auto"/>
                <w:sz w:val="18"/>
                <w:rPrChange w:id="4045" w:author="Stuart McLarnon (NESO)" w:date="2024-11-18T11:41:00Z">
                  <w:rPr>
                    <w:color w:val="auto"/>
                    <w:sz w:val="18"/>
                  </w:rPr>
                </w:rPrChange>
              </w:rPr>
              <w:t xml:space="preserve">In satisfying the above </w:t>
            </w:r>
            <w:r w:rsidR="00B6672E">
              <w:rPr>
                <w:rFonts w:ascii="Poppins" w:hAnsi="Poppins"/>
                <w:color w:val="auto"/>
                <w:sz w:val="18"/>
                <w:rPrChange w:id="4046" w:author="Stuart McLarnon (NESO)" w:date="2024-11-18T11:41:00Z">
                  <w:rPr>
                    <w:color w:val="auto"/>
                    <w:sz w:val="18"/>
                  </w:rPr>
                </w:rPrChange>
              </w:rPr>
              <w:t>Grid Code</w:t>
            </w:r>
            <w:r w:rsidRPr="00255B7C">
              <w:rPr>
                <w:rFonts w:ascii="Poppins" w:hAnsi="Poppins"/>
                <w:color w:val="auto"/>
                <w:sz w:val="18"/>
                <w:rPrChange w:id="4047" w:author="Stuart McLarnon (NESO)" w:date="2024-11-18T11:41:00Z">
                  <w:rPr>
                    <w:color w:val="auto"/>
                    <w:sz w:val="18"/>
                  </w:rPr>
                </w:rPrChange>
              </w:rPr>
              <w:t xml:space="preserve"> requirements, Generators with a CUSC Contract who own or operate a Type B Power Generating Module would meet one or more of the requirements of the System Defence Plan.  </w:t>
            </w:r>
          </w:p>
        </w:tc>
      </w:tr>
      <w:tr w:rsidR="00255B7C" w:rsidRPr="00255B7C" w14:paraId="06571E51" w14:textId="2089DF40" w:rsidTr="008D1D03">
        <w:trPr>
          <w:trHeight w:val="1810"/>
        </w:trPr>
        <w:tc>
          <w:tcPr>
            <w:tcW w:w="1775" w:type="dxa"/>
            <w:vMerge/>
          </w:tcPr>
          <w:p w14:paraId="68C2722E" w14:textId="15DFE17F" w:rsidR="00820D3D" w:rsidRPr="00255B7C" w:rsidRDefault="00820D3D" w:rsidP="005B1864">
            <w:pPr>
              <w:rPr>
                <w:rFonts w:ascii="Poppins" w:hAnsi="Poppins"/>
                <w:color w:val="auto"/>
                <w:sz w:val="18"/>
                <w:rPrChange w:id="4048" w:author="Stuart McLarnon (NESO)" w:date="2024-11-18T11:41:00Z">
                  <w:rPr>
                    <w:sz w:val="18"/>
                  </w:rPr>
                </w:rPrChange>
              </w:rPr>
            </w:pPr>
          </w:p>
        </w:tc>
        <w:tc>
          <w:tcPr>
            <w:tcW w:w="994" w:type="dxa"/>
            <w:vMerge/>
          </w:tcPr>
          <w:p w14:paraId="06A347B9" w14:textId="48DA8773" w:rsidR="00820D3D" w:rsidRPr="00255B7C" w:rsidRDefault="00820D3D" w:rsidP="005B1864">
            <w:pPr>
              <w:rPr>
                <w:rFonts w:ascii="Poppins" w:hAnsi="Poppins"/>
                <w:color w:val="auto"/>
                <w:sz w:val="18"/>
                <w:rPrChange w:id="4049" w:author="Stuart McLarnon (NESO)" w:date="2024-11-18T11:41:00Z">
                  <w:rPr>
                    <w:sz w:val="18"/>
                  </w:rPr>
                </w:rPrChange>
              </w:rPr>
            </w:pPr>
          </w:p>
        </w:tc>
        <w:tc>
          <w:tcPr>
            <w:tcW w:w="5873" w:type="dxa"/>
          </w:tcPr>
          <w:p w14:paraId="41034518" w14:textId="261A95C2" w:rsidR="00820D3D" w:rsidRPr="00255B7C" w:rsidRDefault="00820D3D" w:rsidP="005B1864">
            <w:pPr>
              <w:rPr>
                <w:rFonts w:ascii="Poppins" w:hAnsi="Poppins"/>
                <w:color w:val="auto"/>
                <w:sz w:val="18"/>
                <w:rPrChange w:id="4050" w:author="Stuart McLarnon (NESO)" w:date="2024-11-18T11:41:00Z">
                  <w:rPr>
                    <w:color w:val="auto"/>
                    <w:sz w:val="18"/>
                  </w:rPr>
                </w:rPrChange>
              </w:rPr>
            </w:pPr>
            <w:r w:rsidRPr="00255B7C">
              <w:rPr>
                <w:rFonts w:ascii="Poppins" w:hAnsi="Poppins"/>
                <w:color w:val="auto"/>
                <w:sz w:val="18"/>
                <w:rPrChange w:id="4051" w:author="Stuart McLarnon (NESO)" w:date="2024-11-18T11:41:00Z">
                  <w:rPr>
                    <w:color w:val="auto"/>
                    <w:sz w:val="18"/>
                  </w:rPr>
                </w:rPrChange>
              </w:rPr>
              <w:t>Any Generator who does not have a CUSC Contract (i.e. Embedded) and owns or operates a Power Station comprising one or more Type B Power Generating Modules</w:t>
            </w:r>
            <w:ins w:id="4052" w:author="Stuart McLarnon (NESO)" w:date="2025-03-12T10:01:00Z" w16du:dateUtc="2025-03-12T10:01:00Z">
              <w:r w:rsidR="00CD6B51">
                <w:rPr>
                  <w:rFonts w:ascii="Poppins" w:hAnsi="Poppins"/>
                  <w:color w:val="auto"/>
                  <w:sz w:val="18"/>
                </w:rPr>
                <w:t>.</w:t>
              </w:r>
            </w:ins>
            <w:del w:id="4053" w:author="Stuart McLarnon (NESO)" w:date="2025-03-12T10:01:00Z" w16du:dateUtc="2025-03-12T10:01:00Z">
              <w:r w:rsidRPr="00255B7C" w:rsidDel="00CD6B51">
                <w:rPr>
                  <w:rFonts w:ascii="Poppins" w:hAnsi="Poppins"/>
                  <w:color w:val="auto"/>
                  <w:sz w:val="18"/>
                  <w:rPrChange w:id="4054" w:author="Stuart McLarnon (NESO)" w:date="2024-11-18T11:41:00Z">
                    <w:rPr>
                      <w:color w:val="auto"/>
                      <w:sz w:val="18"/>
                    </w:rPr>
                  </w:rPrChange>
                </w:rPr>
                <w:delText xml:space="preserve">  </w:delText>
              </w:r>
            </w:del>
          </w:p>
        </w:tc>
        <w:tc>
          <w:tcPr>
            <w:tcW w:w="5103" w:type="dxa"/>
          </w:tcPr>
          <w:p w14:paraId="357E8F19" w14:textId="4B12AE63" w:rsidR="00820D3D" w:rsidRPr="00255B7C" w:rsidRDefault="00820D3D" w:rsidP="005B1864">
            <w:pPr>
              <w:rPr>
                <w:rFonts w:ascii="Poppins" w:hAnsi="Poppins"/>
                <w:color w:val="auto"/>
                <w:sz w:val="18"/>
                <w:rPrChange w:id="4055" w:author="Stuart McLarnon (NESO)" w:date="2024-11-18T11:41:00Z">
                  <w:rPr>
                    <w:color w:val="auto"/>
                    <w:sz w:val="18"/>
                  </w:rPr>
                </w:rPrChange>
              </w:rPr>
            </w:pPr>
            <w:r w:rsidRPr="00255B7C">
              <w:rPr>
                <w:rFonts w:ascii="Poppins" w:hAnsi="Poppins"/>
                <w:color w:val="auto"/>
                <w:sz w:val="18"/>
                <w:rPrChange w:id="4056" w:author="Stuart McLarnon (NESO)" w:date="2024-11-18T11:41:00Z">
                  <w:rPr>
                    <w:color w:val="auto"/>
                    <w:sz w:val="18"/>
                  </w:rPr>
                </w:rPrChange>
              </w:rPr>
              <w:t>Not applicable</w:t>
            </w:r>
            <w:r w:rsidR="0073201B" w:rsidRPr="00255B7C">
              <w:rPr>
                <w:rFonts w:ascii="Poppins" w:hAnsi="Poppins"/>
                <w:color w:val="auto"/>
                <w:sz w:val="18"/>
                <w:rPrChange w:id="4057" w:author="Stuart McLarnon (NESO)" w:date="2024-11-18T11:41:00Z">
                  <w:rPr>
                    <w:color w:val="auto"/>
                    <w:sz w:val="18"/>
                  </w:rPr>
                </w:rPrChange>
              </w:rPr>
              <w:t xml:space="preserve"> unless that Generator has a contract with </w:t>
            </w:r>
            <w:del w:id="4058" w:author="Stuart McLarnon (NESO)" w:date="2024-11-18T11:41:00Z">
              <w:r w:rsidR="0073201B" w:rsidRPr="00DF5E00">
                <w:rPr>
                  <w:color w:val="auto"/>
                  <w:sz w:val="18"/>
                </w:rPr>
                <w:delText>NGESO</w:delText>
              </w:r>
            </w:del>
            <w:ins w:id="4059" w:author="Stuart McLarnon (NESO)" w:date="2024-11-18T11:41:00Z">
              <w:r w:rsidR="007B4960">
                <w:rPr>
                  <w:rFonts w:ascii="Poppins" w:hAnsi="Poppins" w:cs="Poppins"/>
                  <w:color w:val="auto"/>
                  <w:sz w:val="18"/>
                </w:rPr>
                <w:t>NESO</w:t>
              </w:r>
            </w:ins>
            <w:r w:rsidR="0073201B" w:rsidRPr="00255B7C">
              <w:rPr>
                <w:rFonts w:ascii="Poppins" w:hAnsi="Poppins"/>
                <w:color w:val="auto"/>
                <w:sz w:val="18"/>
                <w:rPrChange w:id="4060" w:author="Stuart McLarnon (NESO)" w:date="2024-11-18T11:41:00Z">
                  <w:rPr>
                    <w:color w:val="auto"/>
                    <w:sz w:val="18"/>
                  </w:rPr>
                </w:rPrChange>
              </w:rPr>
              <w:t xml:space="preserve"> to provide a Defence Service</w:t>
            </w:r>
            <w:ins w:id="4061" w:author="Stuart McLarnon (NESO)" w:date="2025-03-12T10:01:00Z" w16du:dateUtc="2025-03-12T10:01:00Z">
              <w:r w:rsidR="00CD6B51">
                <w:rPr>
                  <w:rFonts w:ascii="Poppins" w:hAnsi="Poppins"/>
                  <w:color w:val="auto"/>
                  <w:sz w:val="18"/>
                </w:rPr>
                <w:t>.</w:t>
              </w:r>
            </w:ins>
          </w:p>
          <w:p w14:paraId="534482B4" w14:textId="306D617D" w:rsidR="00820D3D" w:rsidRPr="00255B7C" w:rsidRDefault="00820D3D" w:rsidP="005B1864">
            <w:pPr>
              <w:rPr>
                <w:rFonts w:ascii="Poppins" w:hAnsi="Poppins"/>
                <w:color w:val="auto"/>
                <w:sz w:val="18"/>
                <w:rPrChange w:id="4062" w:author="Stuart McLarnon (NESO)" w:date="2024-11-18T11:41:00Z">
                  <w:rPr>
                    <w:color w:val="auto"/>
                    <w:sz w:val="18"/>
                  </w:rPr>
                </w:rPrChange>
              </w:rPr>
            </w:pPr>
          </w:p>
        </w:tc>
      </w:tr>
      <w:tr w:rsidR="00255B7C" w:rsidRPr="00255B7C" w14:paraId="58262681" w14:textId="64AE76F6" w:rsidTr="008D1D03">
        <w:trPr>
          <w:trHeight w:val="3750"/>
        </w:trPr>
        <w:tc>
          <w:tcPr>
            <w:tcW w:w="1775" w:type="dxa"/>
            <w:vMerge/>
          </w:tcPr>
          <w:p w14:paraId="5732C49E" w14:textId="64464D0D" w:rsidR="00820D3D" w:rsidRPr="00255B7C" w:rsidRDefault="00820D3D" w:rsidP="005B1864">
            <w:pPr>
              <w:rPr>
                <w:rFonts w:ascii="Poppins" w:hAnsi="Poppins"/>
                <w:color w:val="auto"/>
                <w:sz w:val="18"/>
                <w:rPrChange w:id="4063" w:author="Stuart McLarnon (NESO)" w:date="2024-11-18T11:41:00Z">
                  <w:rPr>
                    <w:sz w:val="18"/>
                  </w:rPr>
                </w:rPrChange>
              </w:rPr>
            </w:pPr>
          </w:p>
        </w:tc>
        <w:tc>
          <w:tcPr>
            <w:tcW w:w="994" w:type="dxa"/>
            <w:vMerge w:val="restart"/>
          </w:tcPr>
          <w:p w14:paraId="51ADCE45" w14:textId="37B62CE6" w:rsidR="00820D3D" w:rsidRPr="00255B7C" w:rsidRDefault="00820D3D" w:rsidP="005B1864">
            <w:pPr>
              <w:rPr>
                <w:rFonts w:ascii="Poppins" w:hAnsi="Poppins"/>
                <w:color w:val="auto"/>
                <w:sz w:val="18"/>
                <w:rPrChange w:id="4064" w:author="Stuart McLarnon (NESO)" w:date="2024-11-18T11:41:00Z">
                  <w:rPr>
                    <w:color w:val="auto"/>
                    <w:sz w:val="18"/>
                  </w:rPr>
                </w:rPrChange>
              </w:rPr>
            </w:pPr>
            <w:r w:rsidRPr="00255B7C">
              <w:rPr>
                <w:rFonts w:ascii="Poppins" w:hAnsi="Poppins"/>
                <w:color w:val="auto"/>
                <w:sz w:val="18"/>
                <w:rPrChange w:id="4065" w:author="Stuart McLarnon (NESO)" w:date="2024-11-18T11:41:00Z">
                  <w:rPr>
                    <w:color w:val="auto"/>
                    <w:sz w:val="18"/>
                  </w:rPr>
                </w:rPrChange>
              </w:rPr>
              <w:t>Existing</w:t>
            </w:r>
          </w:p>
        </w:tc>
        <w:tc>
          <w:tcPr>
            <w:tcW w:w="5873" w:type="dxa"/>
          </w:tcPr>
          <w:p w14:paraId="13CF03FC" w14:textId="6E258028" w:rsidR="00820D3D" w:rsidRPr="00255B7C" w:rsidRDefault="00820D3D" w:rsidP="005B1864">
            <w:pPr>
              <w:rPr>
                <w:rFonts w:ascii="Poppins" w:hAnsi="Poppins"/>
                <w:color w:val="auto"/>
                <w:sz w:val="18"/>
                <w:rPrChange w:id="4066" w:author="Stuart McLarnon (NESO)" w:date="2024-11-18T11:41:00Z">
                  <w:rPr>
                    <w:color w:val="auto"/>
                    <w:sz w:val="18"/>
                  </w:rPr>
                </w:rPrChange>
              </w:rPr>
            </w:pPr>
            <w:r w:rsidRPr="00255B7C">
              <w:rPr>
                <w:rFonts w:ascii="Poppins" w:hAnsi="Poppins"/>
                <w:color w:val="auto"/>
                <w:sz w:val="18"/>
                <w:rPrChange w:id="4067" w:author="Stuart McLarnon (NESO)" w:date="2024-11-18T11:41:00Z">
                  <w:rPr>
                    <w:color w:val="auto"/>
                    <w:sz w:val="18"/>
                  </w:rPr>
                </w:rPrChange>
              </w:rPr>
              <w:t xml:space="preserve">Any Generator who is a GB Code User who has a CUSC Contract with </w:t>
            </w:r>
            <w:del w:id="4068" w:author="Stuart McLarnon (NESO)" w:date="2024-11-18T11:41:00Z">
              <w:r w:rsidR="00C8246A" w:rsidRPr="00DF5E00">
                <w:rPr>
                  <w:color w:val="auto"/>
                  <w:sz w:val="18"/>
                </w:rPr>
                <w:delText>NG</w:delText>
              </w:r>
              <w:r w:rsidRPr="00DF5E00">
                <w:rPr>
                  <w:color w:val="auto"/>
                  <w:sz w:val="18"/>
                </w:rPr>
                <w:delText>ESO</w:delText>
              </w:r>
            </w:del>
            <w:ins w:id="4069" w:author="Stuart McLarnon (NESO)" w:date="2024-11-18T11:41:00Z">
              <w:r w:rsidR="007B4960">
                <w:rPr>
                  <w:rFonts w:ascii="Poppins" w:hAnsi="Poppins" w:cs="Poppins"/>
                  <w:color w:val="auto"/>
                  <w:sz w:val="18"/>
                </w:rPr>
                <w:t>NESO</w:t>
              </w:r>
            </w:ins>
            <w:r w:rsidRPr="00255B7C">
              <w:rPr>
                <w:rFonts w:ascii="Poppins" w:hAnsi="Poppins"/>
                <w:color w:val="auto"/>
                <w:sz w:val="18"/>
                <w:rPrChange w:id="4070" w:author="Stuart McLarnon (NESO)" w:date="2024-11-18T11:41:00Z">
                  <w:rPr>
                    <w:color w:val="auto"/>
                    <w:sz w:val="18"/>
                  </w:rPr>
                </w:rPrChange>
              </w:rPr>
              <w:t xml:space="preserve"> and owns or operates a Power Station comprising one or more Generating Units or Power Park Modules which has a maximum output of greater than 1MW but less than 10MW and connected below 110kV (equivalent to a Type B Power Generating Module)</w:t>
            </w:r>
            <w:ins w:id="4071" w:author="Stuart McLarnon (NESO)" w:date="2025-03-12T10:01:00Z" w16du:dateUtc="2025-03-12T10:01:00Z">
              <w:r w:rsidR="00CD6B51">
                <w:rPr>
                  <w:rFonts w:ascii="Poppins" w:hAnsi="Poppins"/>
                  <w:color w:val="auto"/>
                  <w:sz w:val="18"/>
                </w:rPr>
                <w:t>.</w:t>
              </w:r>
            </w:ins>
            <w:del w:id="4072" w:author="Stuart McLarnon (NESO)" w:date="2025-03-12T10:01:00Z" w16du:dateUtc="2025-03-12T10:01:00Z">
              <w:r w:rsidRPr="00255B7C" w:rsidDel="00CD6B51">
                <w:rPr>
                  <w:rFonts w:ascii="Poppins" w:hAnsi="Poppins"/>
                  <w:color w:val="auto"/>
                  <w:sz w:val="18"/>
                  <w:rPrChange w:id="4073" w:author="Stuart McLarnon (NESO)" w:date="2024-11-18T11:41:00Z">
                    <w:rPr>
                      <w:color w:val="auto"/>
                      <w:sz w:val="18"/>
                    </w:rPr>
                  </w:rPrChange>
                </w:rPr>
                <w:delText xml:space="preserve"> </w:delText>
              </w:r>
            </w:del>
          </w:p>
        </w:tc>
        <w:tc>
          <w:tcPr>
            <w:tcW w:w="5103" w:type="dxa"/>
          </w:tcPr>
          <w:p w14:paraId="07D8A900" w14:textId="6D1A7172" w:rsidR="00820D3D" w:rsidRPr="00255B7C" w:rsidRDefault="00820D3D" w:rsidP="005B1864">
            <w:pPr>
              <w:rPr>
                <w:rFonts w:ascii="Poppins" w:hAnsi="Poppins"/>
                <w:color w:val="auto"/>
                <w:sz w:val="18"/>
                <w:rPrChange w:id="4074" w:author="Stuart McLarnon (NESO)" w:date="2024-11-18T11:41:00Z">
                  <w:rPr>
                    <w:color w:val="auto"/>
                    <w:sz w:val="18"/>
                  </w:rPr>
                </w:rPrChange>
              </w:rPr>
            </w:pPr>
            <w:r w:rsidRPr="00255B7C">
              <w:rPr>
                <w:rFonts w:ascii="Poppins" w:hAnsi="Poppins"/>
                <w:color w:val="auto"/>
                <w:sz w:val="18"/>
                <w:rPrChange w:id="4075" w:author="Stuart McLarnon (NESO)" w:date="2024-11-18T11:41:00Z">
                  <w:rPr>
                    <w:color w:val="auto"/>
                    <w:sz w:val="18"/>
                  </w:rPr>
                </w:rPrChange>
              </w:rPr>
              <w:t xml:space="preserve">Applicable </w:t>
            </w:r>
            <w:r w:rsidR="00B6672E">
              <w:rPr>
                <w:rFonts w:ascii="Poppins" w:hAnsi="Poppins"/>
                <w:color w:val="auto"/>
                <w:sz w:val="18"/>
                <w:rPrChange w:id="4076" w:author="Stuart McLarnon (NESO)" w:date="2024-11-18T11:41:00Z">
                  <w:rPr>
                    <w:color w:val="auto"/>
                    <w:sz w:val="18"/>
                  </w:rPr>
                </w:rPrChange>
              </w:rPr>
              <w:t>Grid Code</w:t>
            </w:r>
            <w:r w:rsidRPr="00255B7C">
              <w:rPr>
                <w:rFonts w:ascii="Poppins" w:hAnsi="Poppins"/>
                <w:color w:val="auto"/>
                <w:sz w:val="18"/>
                <w:rPrChange w:id="4077" w:author="Stuart McLarnon (NESO)" w:date="2024-11-18T11:41:00Z">
                  <w:rPr>
                    <w:color w:val="auto"/>
                    <w:sz w:val="18"/>
                  </w:rPr>
                </w:rPrChange>
              </w:rPr>
              <w:t xml:space="preserve"> requirements:</w:t>
            </w:r>
          </w:p>
          <w:p w14:paraId="0745557B" w14:textId="22FC4958" w:rsidR="00E230AD" w:rsidRPr="00255B7C" w:rsidRDefault="00820D3D" w:rsidP="00E230AD">
            <w:pPr>
              <w:rPr>
                <w:rFonts w:ascii="Poppins" w:hAnsi="Poppins"/>
                <w:i/>
                <w:color w:val="auto"/>
                <w:sz w:val="18"/>
                <w:rPrChange w:id="4078" w:author="Stuart McLarnon (NESO)" w:date="2024-11-18T11:41:00Z">
                  <w:rPr>
                    <w:i/>
                    <w:color w:val="auto"/>
                    <w:sz w:val="18"/>
                  </w:rPr>
                </w:rPrChange>
              </w:rPr>
            </w:pPr>
            <w:r w:rsidRPr="00255B7C">
              <w:rPr>
                <w:rFonts w:ascii="Poppins" w:hAnsi="Poppins"/>
                <w:i/>
                <w:color w:val="auto"/>
                <w:sz w:val="18"/>
                <w:rPrChange w:id="4079" w:author="Stuart McLarnon (NESO)" w:date="2024-11-18T11:41:00Z">
                  <w:rPr>
                    <w:i/>
                    <w:color w:val="auto"/>
                    <w:sz w:val="18"/>
                  </w:rPr>
                </w:rPrChange>
              </w:rPr>
              <w:t>CC6.1.2, CC.6.1.3, CC.6.1.4, CC.6.2.2.2, CC.6.3, CC.6.</w:t>
            </w:r>
            <w:proofErr w:type="gramStart"/>
            <w:r w:rsidRPr="00255B7C">
              <w:rPr>
                <w:rFonts w:ascii="Poppins" w:hAnsi="Poppins"/>
                <w:i/>
                <w:color w:val="auto"/>
                <w:sz w:val="18"/>
                <w:rPrChange w:id="4080" w:author="Stuart McLarnon (NESO)" w:date="2024-11-18T11:41:00Z">
                  <w:rPr>
                    <w:i/>
                    <w:color w:val="auto"/>
                    <w:sz w:val="18"/>
                  </w:rPr>
                </w:rPrChange>
              </w:rPr>
              <w:t xml:space="preserve">5, </w:t>
            </w:r>
            <w:r w:rsidR="00E230AD" w:rsidRPr="00255B7C">
              <w:rPr>
                <w:rFonts w:ascii="Poppins" w:hAnsi="Poppins"/>
                <w:i/>
                <w:color w:val="auto"/>
                <w:sz w:val="18"/>
                <w:rPrChange w:id="4081" w:author="Stuart McLarnon (NESO)" w:date="2024-11-18T11:41:00Z">
                  <w:rPr>
                    <w:i/>
                    <w:color w:val="auto"/>
                    <w:sz w:val="18"/>
                  </w:rPr>
                </w:rPrChange>
              </w:rPr>
              <w:t xml:space="preserve"> CC.</w:t>
            </w:r>
            <w:proofErr w:type="gramEnd"/>
            <w:r w:rsidR="00E230AD" w:rsidRPr="00255B7C">
              <w:rPr>
                <w:rFonts w:ascii="Poppins" w:hAnsi="Poppins"/>
                <w:i/>
                <w:color w:val="auto"/>
                <w:sz w:val="18"/>
                <w:rPrChange w:id="4082" w:author="Stuart McLarnon (NESO)" w:date="2024-11-18T11:41:00Z">
                  <w:rPr>
                    <w:i/>
                    <w:color w:val="auto"/>
                    <w:sz w:val="18"/>
                  </w:rPr>
                </w:rPrChange>
              </w:rPr>
              <w:t xml:space="preserve">7.9, </w:t>
            </w:r>
          </w:p>
          <w:p w14:paraId="1DD81F4C" w14:textId="09ECF48D" w:rsidR="00820D3D" w:rsidRPr="00255B7C" w:rsidRDefault="00820D3D" w:rsidP="005B1864">
            <w:pPr>
              <w:rPr>
                <w:rFonts w:ascii="Poppins" w:hAnsi="Poppins"/>
                <w:i/>
                <w:color w:val="auto"/>
                <w:sz w:val="18"/>
                <w:rPrChange w:id="4083" w:author="Stuart McLarnon (NESO)" w:date="2024-11-18T11:41:00Z">
                  <w:rPr>
                    <w:i/>
                    <w:color w:val="auto"/>
                    <w:sz w:val="18"/>
                  </w:rPr>
                </w:rPrChange>
              </w:rPr>
            </w:pPr>
            <w:r w:rsidRPr="00255B7C">
              <w:rPr>
                <w:rFonts w:ascii="Poppins" w:hAnsi="Poppins"/>
                <w:i/>
                <w:color w:val="auto"/>
                <w:sz w:val="18"/>
                <w:rPrChange w:id="4084" w:author="Stuart McLarnon (NESO)" w:date="2024-11-18T11:41:00Z">
                  <w:rPr>
                    <w:i/>
                    <w:color w:val="auto"/>
                    <w:sz w:val="18"/>
                  </w:rPr>
                </w:rPrChange>
              </w:rPr>
              <w:t>CC.8, CC.A.3, CC.A.4, CC.A.6, CC.A.7</w:t>
            </w:r>
          </w:p>
          <w:p w14:paraId="0735663A" w14:textId="50D3A9E9" w:rsidR="00820D3D" w:rsidRPr="00255B7C" w:rsidRDefault="00820D3D" w:rsidP="005B1864">
            <w:pPr>
              <w:rPr>
                <w:rFonts w:ascii="Poppins" w:hAnsi="Poppins"/>
                <w:i/>
                <w:color w:val="auto"/>
                <w:sz w:val="18"/>
                <w:lang w:val="pt-BR"/>
                <w:rPrChange w:id="4085" w:author="Stuart McLarnon (NESO)" w:date="2024-11-18T11:41:00Z">
                  <w:rPr>
                    <w:i/>
                    <w:color w:val="auto"/>
                    <w:sz w:val="18"/>
                    <w:lang w:val="pt-BR"/>
                  </w:rPr>
                </w:rPrChange>
              </w:rPr>
            </w:pPr>
            <w:r w:rsidRPr="00255B7C">
              <w:rPr>
                <w:rFonts w:ascii="Poppins" w:hAnsi="Poppins"/>
                <w:i/>
                <w:color w:val="auto"/>
                <w:sz w:val="18"/>
                <w:lang w:val="pt-BR"/>
                <w:rPrChange w:id="4086" w:author="Stuart McLarnon (NESO)" w:date="2024-11-18T11:41:00Z">
                  <w:rPr>
                    <w:i/>
                    <w:color w:val="auto"/>
                    <w:sz w:val="18"/>
                    <w:lang w:val="pt-BR"/>
                  </w:rPr>
                </w:rPrChange>
              </w:rPr>
              <w:t>CP.A.3</w:t>
            </w:r>
          </w:p>
          <w:p w14:paraId="269F7AB7" w14:textId="66382CAE" w:rsidR="00820D3D" w:rsidRPr="00255B7C" w:rsidRDefault="00820D3D" w:rsidP="005B1864">
            <w:pPr>
              <w:rPr>
                <w:rFonts w:ascii="Poppins" w:hAnsi="Poppins"/>
                <w:i/>
                <w:color w:val="auto"/>
                <w:sz w:val="18"/>
                <w:lang w:val="pt-BR"/>
                <w:rPrChange w:id="4087" w:author="Stuart McLarnon (NESO)" w:date="2024-11-18T11:41:00Z">
                  <w:rPr>
                    <w:i/>
                    <w:color w:val="auto"/>
                    <w:sz w:val="18"/>
                    <w:lang w:val="pt-BR"/>
                  </w:rPr>
                </w:rPrChange>
              </w:rPr>
            </w:pPr>
            <w:r w:rsidRPr="00255B7C">
              <w:rPr>
                <w:rFonts w:ascii="Poppins" w:hAnsi="Poppins"/>
                <w:i/>
                <w:color w:val="auto"/>
                <w:sz w:val="18"/>
                <w:lang w:val="pt-BR"/>
                <w:rPrChange w:id="4088" w:author="Stuart McLarnon (NESO)" w:date="2024-11-18T11:41:00Z">
                  <w:rPr>
                    <w:i/>
                    <w:color w:val="auto"/>
                    <w:sz w:val="18"/>
                    <w:lang w:val="pt-BR"/>
                  </w:rPr>
                </w:rPrChange>
              </w:rPr>
              <w:t>OC5.4, OC5.5, OC.5.A.1, OC.5.A.2, OC5.A.3</w:t>
            </w:r>
          </w:p>
          <w:p w14:paraId="4F33886F" w14:textId="4F281BAF" w:rsidR="00820D3D" w:rsidRPr="00255B7C" w:rsidRDefault="00820D3D" w:rsidP="005B1864">
            <w:pPr>
              <w:rPr>
                <w:rFonts w:ascii="Poppins" w:hAnsi="Poppins"/>
                <w:color w:val="auto"/>
                <w:sz w:val="18"/>
                <w:rPrChange w:id="4089" w:author="Stuart McLarnon (NESO)" w:date="2024-11-18T11:41:00Z">
                  <w:rPr>
                    <w:color w:val="auto"/>
                    <w:sz w:val="18"/>
                  </w:rPr>
                </w:rPrChange>
              </w:rPr>
            </w:pPr>
            <w:r w:rsidRPr="00255B7C">
              <w:rPr>
                <w:rFonts w:ascii="Poppins" w:hAnsi="Poppins"/>
                <w:i/>
                <w:color w:val="auto"/>
                <w:sz w:val="18"/>
                <w:rPrChange w:id="4090" w:author="Stuart McLarnon (NESO)" w:date="2024-11-18T11:41:00Z">
                  <w:rPr>
                    <w:i/>
                    <w:color w:val="auto"/>
                    <w:sz w:val="18"/>
                  </w:rPr>
                </w:rPrChange>
              </w:rPr>
              <w:t>OC6.1.6, OC6.6.6*</w:t>
            </w:r>
            <w:r w:rsidRPr="00255B7C">
              <w:rPr>
                <w:rFonts w:ascii="Poppins" w:hAnsi="Poppins"/>
                <w:color w:val="auto"/>
                <w:sz w:val="18"/>
                <w:rPrChange w:id="4091" w:author="Stuart McLarnon (NESO)" w:date="2024-11-18T11:41:00Z">
                  <w:rPr>
                    <w:color w:val="auto"/>
                    <w:sz w:val="18"/>
                  </w:rPr>
                </w:rPrChange>
              </w:rPr>
              <w:t xml:space="preserve"> (*Note OC6.6.6 applies only to Pumped Storage Generators), </w:t>
            </w:r>
          </w:p>
          <w:p w14:paraId="0705EEE2" w14:textId="5D85FA6C" w:rsidR="00820D3D" w:rsidRPr="00255B7C" w:rsidRDefault="00820D3D" w:rsidP="005B1864">
            <w:pPr>
              <w:rPr>
                <w:rFonts w:ascii="Poppins" w:hAnsi="Poppins"/>
                <w:i/>
                <w:color w:val="auto"/>
                <w:sz w:val="18"/>
                <w:rPrChange w:id="4092" w:author="Stuart McLarnon (NESO)" w:date="2024-11-18T11:41:00Z">
                  <w:rPr>
                    <w:i/>
                    <w:color w:val="auto"/>
                    <w:sz w:val="18"/>
                  </w:rPr>
                </w:rPrChange>
              </w:rPr>
            </w:pPr>
            <w:r w:rsidRPr="00255B7C">
              <w:rPr>
                <w:rFonts w:ascii="Poppins" w:hAnsi="Poppins"/>
                <w:i/>
                <w:color w:val="auto"/>
                <w:sz w:val="18"/>
                <w:rPrChange w:id="4093" w:author="Stuart McLarnon (NESO)" w:date="2024-11-18T11:41:00Z">
                  <w:rPr>
                    <w:i/>
                    <w:color w:val="auto"/>
                    <w:sz w:val="18"/>
                  </w:rPr>
                </w:rPrChange>
              </w:rPr>
              <w:t xml:space="preserve">OC.7.4, OC7.6 (OC7.6 - Scotland and Offshore only)  </w:t>
            </w:r>
          </w:p>
          <w:p w14:paraId="09A9FE71" w14:textId="25C2EAE4" w:rsidR="00820D3D" w:rsidRPr="00255B7C" w:rsidRDefault="00820D3D" w:rsidP="005B1864">
            <w:pPr>
              <w:rPr>
                <w:rFonts w:ascii="Poppins" w:hAnsi="Poppins"/>
                <w:i/>
                <w:color w:val="auto"/>
                <w:sz w:val="18"/>
                <w:rPrChange w:id="4094" w:author="Stuart McLarnon (NESO)" w:date="2024-11-18T11:41:00Z">
                  <w:rPr>
                    <w:i/>
                    <w:color w:val="auto"/>
                    <w:sz w:val="18"/>
                  </w:rPr>
                </w:rPrChange>
              </w:rPr>
            </w:pPr>
            <w:r w:rsidRPr="00255B7C">
              <w:rPr>
                <w:rFonts w:ascii="Poppins" w:hAnsi="Poppins"/>
                <w:i/>
                <w:color w:val="auto"/>
                <w:sz w:val="18"/>
                <w:rPrChange w:id="4095" w:author="Stuart McLarnon (NESO)" w:date="2024-11-18T11:41:00Z">
                  <w:rPr>
                    <w:i/>
                    <w:color w:val="auto"/>
                    <w:sz w:val="18"/>
                  </w:rPr>
                </w:rPrChange>
              </w:rPr>
              <w:t>OC10</w:t>
            </w:r>
          </w:p>
          <w:p w14:paraId="5992DA37" w14:textId="1415540B" w:rsidR="00820D3D" w:rsidRPr="00255B7C" w:rsidRDefault="00820D3D" w:rsidP="005B1864">
            <w:pPr>
              <w:rPr>
                <w:rFonts w:ascii="Poppins" w:hAnsi="Poppins"/>
                <w:i/>
                <w:color w:val="auto"/>
                <w:sz w:val="18"/>
                <w:rPrChange w:id="4096" w:author="Stuart McLarnon (NESO)" w:date="2024-11-18T11:41:00Z">
                  <w:rPr>
                    <w:i/>
                    <w:color w:val="auto"/>
                    <w:sz w:val="18"/>
                  </w:rPr>
                </w:rPrChange>
              </w:rPr>
            </w:pPr>
            <w:r w:rsidRPr="00255B7C">
              <w:rPr>
                <w:rFonts w:ascii="Poppins" w:hAnsi="Poppins"/>
                <w:i/>
                <w:color w:val="auto"/>
                <w:sz w:val="18"/>
                <w:rPrChange w:id="4097" w:author="Stuart McLarnon (NESO)" w:date="2024-11-18T11:41:00Z">
                  <w:rPr>
                    <w:i/>
                    <w:color w:val="auto"/>
                    <w:sz w:val="18"/>
                  </w:rPr>
                </w:rPrChange>
              </w:rPr>
              <w:t>OC12</w:t>
            </w:r>
          </w:p>
          <w:p w14:paraId="71CA4D6A" w14:textId="42876306" w:rsidR="00820D3D" w:rsidRPr="00255B7C" w:rsidRDefault="00820D3D" w:rsidP="005B1864">
            <w:pPr>
              <w:rPr>
                <w:rFonts w:ascii="Poppins" w:hAnsi="Poppins"/>
                <w:i/>
                <w:color w:val="auto"/>
                <w:sz w:val="18"/>
                <w:rPrChange w:id="4098" w:author="Stuart McLarnon (NESO)" w:date="2024-11-18T11:41:00Z">
                  <w:rPr>
                    <w:i/>
                    <w:color w:val="auto"/>
                    <w:sz w:val="18"/>
                  </w:rPr>
                </w:rPrChange>
              </w:rPr>
            </w:pPr>
            <w:r w:rsidRPr="00255B7C">
              <w:rPr>
                <w:rFonts w:ascii="Poppins" w:hAnsi="Poppins"/>
                <w:i/>
                <w:color w:val="auto"/>
                <w:sz w:val="18"/>
                <w:rPrChange w:id="4099" w:author="Stuart McLarnon (NESO)" w:date="2024-11-18T11:41:00Z">
                  <w:rPr>
                    <w:i/>
                    <w:color w:val="auto"/>
                    <w:sz w:val="18"/>
                  </w:rPr>
                </w:rPrChange>
              </w:rPr>
              <w:t>BC1.4, BC1.5, BC.1.7, BC</w:t>
            </w:r>
            <w:proofErr w:type="gramStart"/>
            <w:r w:rsidRPr="00255B7C">
              <w:rPr>
                <w:rFonts w:ascii="Poppins" w:hAnsi="Poppins"/>
                <w:i/>
                <w:color w:val="auto"/>
                <w:sz w:val="18"/>
                <w:rPrChange w:id="4100" w:author="Stuart McLarnon (NESO)" w:date="2024-11-18T11:41:00Z">
                  <w:rPr>
                    <w:i/>
                    <w:color w:val="auto"/>
                    <w:sz w:val="18"/>
                  </w:rPr>
                </w:rPrChange>
              </w:rPr>
              <w:t>1.A.</w:t>
            </w:r>
            <w:proofErr w:type="gramEnd"/>
            <w:r w:rsidRPr="00255B7C">
              <w:rPr>
                <w:rFonts w:ascii="Poppins" w:hAnsi="Poppins"/>
                <w:i/>
                <w:color w:val="auto"/>
                <w:sz w:val="18"/>
                <w:rPrChange w:id="4101" w:author="Stuart McLarnon (NESO)" w:date="2024-11-18T11:41:00Z">
                  <w:rPr>
                    <w:i/>
                    <w:color w:val="auto"/>
                    <w:sz w:val="18"/>
                  </w:rPr>
                </w:rPrChange>
              </w:rPr>
              <w:t>1, BC1.A.2.1</w:t>
            </w:r>
          </w:p>
          <w:p w14:paraId="7908C8C0" w14:textId="05521F1D" w:rsidR="00820D3D" w:rsidRPr="00255B7C" w:rsidRDefault="00820D3D" w:rsidP="005B1864">
            <w:pPr>
              <w:rPr>
                <w:rFonts w:ascii="Poppins" w:hAnsi="Poppins"/>
                <w:i/>
                <w:color w:val="auto"/>
                <w:sz w:val="18"/>
                <w:rPrChange w:id="4102" w:author="Stuart McLarnon (NESO)" w:date="2024-11-18T11:41:00Z">
                  <w:rPr>
                    <w:i/>
                    <w:color w:val="auto"/>
                    <w:sz w:val="18"/>
                  </w:rPr>
                </w:rPrChange>
              </w:rPr>
            </w:pPr>
            <w:r w:rsidRPr="00255B7C">
              <w:rPr>
                <w:rFonts w:ascii="Poppins" w:hAnsi="Poppins"/>
                <w:i/>
                <w:color w:val="auto"/>
                <w:sz w:val="18"/>
                <w:rPrChange w:id="4103" w:author="Stuart McLarnon (NESO)" w:date="2024-11-18T11:41:00Z">
                  <w:rPr>
                    <w:i/>
                    <w:color w:val="auto"/>
                    <w:sz w:val="18"/>
                  </w:rPr>
                </w:rPrChange>
              </w:rPr>
              <w:t>BC2 (</w:t>
            </w:r>
            <w:proofErr w:type="gramStart"/>
            <w:r w:rsidRPr="00255B7C">
              <w:rPr>
                <w:rFonts w:ascii="Poppins" w:hAnsi="Poppins"/>
                <w:i/>
                <w:color w:val="auto"/>
                <w:sz w:val="18"/>
                <w:rPrChange w:id="4104" w:author="Stuart McLarnon (NESO)" w:date="2024-11-18T11:41:00Z">
                  <w:rPr>
                    <w:i/>
                    <w:color w:val="auto"/>
                    <w:sz w:val="18"/>
                  </w:rPr>
                </w:rPrChange>
              </w:rPr>
              <w:t>in particular BC</w:t>
            </w:r>
            <w:proofErr w:type="gramEnd"/>
            <w:r w:rsidRPr="00255B7C">
              <w:rPr>
                <w:rFonts w:ascii="Poppins" w:hAnsi="Poppins"/>
                <w:i/>
                <w:color w:val="auto"/>
                <w:sz w:val="18"/>
                <w:rPrChange w:id="4105" w:author="Stuart McLarnon (NESO)" w:date="2024-11-18T11:41:00Z">
                  <w:rPr>
                    <w:i/>
                    <w:color w:val="auto"/>
                    <w:sz w:val="18"/>
                  </w:rPr>
                </w:rPrChange>
              </w:rPr>
              <w:t>.2.9)</w:t>
            </w:r>
          </w:p>
          <w:p w14:paraId="610A67A8" w14:textId="6A04997F" w:rsidR="00820D3D" w:rsidRPr="00255B7C" w:rsidRDefault="00820D3D" w:rsidP="005B1864">
            <w:pPr>
              <w:rPr>
                <w:rFonts w:ascii="Poppins" w:hAnsi="Poppins"/>
                <w:color w:val="auto"/>
                <w:sz w:val="18"/>
                <w:rPrChange w:id="4106" w:author="Stuart McLarnon (NESO)" w:date="2024-11-18T11:41:00Z">
                  <w:rPr>
                    <w:color w:val="auto"/>
                    <w:sz w:val="18"/>
                  </w:rPr>
                </w:rPrChange>
              </w:rPr>
            </w:pPr>
            <w:r w:rsidRPr="00255B7C">
              <w:rPr>
                <w:rFonts w:ascii="Poppins" w:hAnsi="Poppins"/>
                <w:i/>
                <w:color w:val="auto"/>
                <w:sz w:val="18"/>
                <w:rPrChange w:id="4107" w:author="Stuart McLarnon (NESO)" w:date="2024-11-18T11:41:00Z">
                  <w:rPr>
                    <w:i/>
                    <w:color w:val="auto"/>
                    <w:sz w:val="18"/>
                  </w:rPr>
                </w:rPrChange>
              </w:rPr>
              <w:t>BC3.3, BC3.4, BC3.5, BC.3.6, BC.3.7</w:t>
            </w:r>
            <w:r w:rsidRPr="00255B7C">
              <w:rPr>
                <w:rFonts w:ascii="Poppins" w:hAnsi="Poppins"/>
                <w:color w:val="auto"/>
                <w:sz w:val="18"/>
                <w:rPrChange w:id="4108" w:author="Stuart McLarnon (NESO)" w:date="2024-11-18T11:41:00Z">
                  <w:rPr>
                    <w:color w:val="auto"/>
                    <w:sz w:val="18"/>
                  </w:rPr>
                </w:rPrChange>
              </w:rPr>
              <w:t xml:space="preserve">,  </w:t>
            </w:r>
          </w:p>
          <w:p w14:paraId="67378640" w14:textId="66D0A237" w:rsidR="00820D3D" w:rsidRPr="00255B7C" w:rsidRDefault="00820D3D" w:rsidP="005B1864">
            <w:pPr>
              <w:rPr>
                <w:rFonts w:ascii="Poppins" w:hAnsi="Poppins"/>
                <w:color w:val="auto"/>
                <w:sz w:val="18"/>
                <w:rPrChange w:id="4109" w:author="Stuart McLarnon (NESO)" w:date="2024-11-18T11:41:00Z">
                  <w:rPr>
                    <w:color w:val="auto"/>
                    <w:sz w:val="18"/>
                  </w:rPr>
                </w:rPrChange>
              </w:rPr>
            </w:pPr>
            <w:r w:rsidRPr="00255B7C">
              <w:rPr>
                <w:rFonts w:ascii="Poppins" w:hAnsi="Poppins"/>
                <w:color w:val="auto"/>
                <w:sz w:val="18"/>
                <w:rPrChange w:id="4110" w:author="Stuart McLarnon (NESO)" w:date="2024-11-18T11:41:00Z">
                  <w:rPr>
                    <w:color w:val="auto"/>
                    <w:sz w:val="18"/>
                  </w:rPr>
                </w:rPrChange>
              </w:rPr>
              <w:lastRenderedPageBreak/>
              <w:t xml:space="preserve">In satisfying the above </w:t>
            </w:r>
            <w:r w:rsidR="00B6672E">
              <w:rPr>
                <w:rFonts w:ascii="Poppins" w:hAnsi="Poppins"/>
                <w:color w:val="auto"/>
                <w:sz w:val="18"/>
                <w:rPrChange w:id="4111" w:author="Stuart McLarnon (NESO)" w:date="2024-11-18T11:41:00Z">
                  <w:rPr>
                    <w:color w:val="auto"/>
                    <w:sz w:val="18"/>
                  </w:rPr>
                </w:rPrChange>
              </w:rPr>
              <w:t>Grid Code</w:t>
            </w:r>
            <w:r w:rsidRPr="00255B7C">
              <w:rPr>
                <w:rFonts w:ascii="Poppins" w:hAnsi="Poppins"/>
                <w:color w:val="auto"/>
                <w:sz w:val="18"/>
                <w:rPrChange w:id="4112" w:author="Stuart McLarnon (NESO)" w:date="2024-11-18T11:41:00Z">
                  <w:rPr>
                    <w:color w:val="auto"/>
                    <w:sz w:val="18"/>
                  </w:rPr>
                </w:rPrChange>
              </w:rPr>
              <w:t xml:space="preserve"> requirements, Generators with a CUSC Contract would meet one or more of the requirements of the System Defence Plan.</w:t>
            </w:r>
          </w:p>
        </w:tc>
      </w:tr>
      <w:tr w:rsidR="00255B7C" w:rsidRPr="00255B7C" w14:paraId="430E7AAC" w14:textId="7D1AA681" w:rsidTr="008D1D03">
        <w:trPr>
          <w:trHeight w:val="1685"/>
        </w:trPr>
        <w:tc>
          <w:tcPr>
            <w:tcW w:w="1775" w:type="dxa"/>
            <w:vMerge/>
          </w:tcPr>
          <w:p w14:paraId="4AA01A39" w14:textId="1416B38E" w:rsidR="00820D3D" w:rsidRPr="00255B7C" w:rsidRDefault="00820D3D" w:rsidP="005B1864">
            <w:pPr>
              <w:rPr>
                <w:rFonts w:ascii="Poppins" w:hAnsi="Poppins"/>
                <w:color w:val="auto"/>
                <w:sz w:val="18"/>
                <w:rPrChange w:id="4113" w:author="Stuart McLarnon (NESO)" w:date="2024-11-18T11:41:00Z">
                  <w:rPr>
                    <w:sz w:val="18"/>
                  </w:rPr>
                </w:rPrChange>
              </w:rPr>
            </w:pPr>
          </w:p>
        </w:tc>
        <w:tc>
          <w:tcPr>
            <w:tcW w:w="994" w:type="dxa"/>
            <w:vMerge/>
          </w:tcPr>
          <w:p w14:paraId="7B1AE41B" w14:textId="45F30F8C" w:rsidR="00820D3D" w:rsidRPr="00255B7C" w:rsidRDefault="00820D3D" w:rsidP="005B1864">
            <w:pPr>
              <w:rPr>
                <w:rFonts w:ascii="Poppins" w:hAnsi="Poppins"/>
                <w:color w:val="auto"/>
                <w:sz w:val="18"/>
                <w:rPrChange w:id="4114" w:author="Stuart McLarnon (NESO)" w:date="2024-11-18T11:41:00Z">
                  <w:rPr>
                    <w:sz w:val="18"/>
                  </w:rPr>
                </w:rPrChange>
              </w:rPr>
            </w:pPr>
          </w:p>
        </w:tc>
        <w:tc>
          <w:tcPr>
            <w:tcW w:w="5873" w:type="dxa"/>
          </w:tcPr>
          <w:p w14:paraId="51ADD31F" w14:textId="52612A69" w:rsidR="00820D3D" w:rsidRPr="00255B7C" w:rsidRDefault="00820D3D" w:rsidP="005B1864">
            <w:pPr>
              <w:rPr>
                <w:rFonts w:ascii="Poppins" w:hAnsi="Poppins"/>
                <w:color w:val="auto"/>
                <w:sz w:val="18"/>
                <w:rPrChange w:id="4115" w:author="Stuart McLarnon (NESO)" w:date="2024-11-18T11:41:00Z">
                  <w:rPr>
                    <w:color w:val="auto"/>
                    <w:sz w:val="18"/>
                  </w:rPr>
                </w:rPrChange>
              </w:rPr>
            </w:pPr>
            <w:r w:rsidRPr="00255B7C">
              <w:rPr>
                <w:rFonts w:ascii="Poppins" w:hAnsi="Poppins"/>
                <w:color w:val="auto"/>
                <w:sz w:val="18"/>
                <w:rPrChange w:id="4116" w:author="Stuart McLarnon (NESO)" w:date="2024-11-18T11:41:00Z">
                  <w:rPr>
                    <w:color w:val="auto"/>
                    <w:sz w:val="18"/>
                  </w:rPr>
                </w:rPrChange>
              </w:rPr>
              <w:t xml:space="preserve">Any Generator who does not have a CUSC Contract (i.e. Embedded) and owns or operates a Power Station comprising one or more Generating Units or Power Park Modules which have a maximum output of greater than 1MW but less than 10MW and connected below 110kV (equivalent to a Type B Power Generating Module). </w:t>
            </w:r>
          </w:p>
        </w:tc>
        <w:tc>
          <w:tcPr>
            <w:tcW w:w="5103" w:type="dxa"/>
          </w:tcPr>
          <w:p w14:paraId="14893B15" w14:textId="138040B6" w:rsidR="00820D3D" w:rsidRPr="00255B7C" w:rsidDel="00CD6B51" w:rsidRDefault="00820D3D" w:rsidP="005B1864">
            <w:pPr>
              <w:rPr>
                <w:del w:id="4117" w:author="Stuart McLarnon (NESO)" w:date="2025-03-12T10:02:00Z" w16du:dateUtc="2025-03-12T10:02:00Z"/>
                <w:rFonts w:ascii="Poppins" w:hAnsi="Poppins"/>
                <w:color w:val="auto"/>
                <w:sz w:val="18"/>
                <w:rPrChange w:id="4118" w:author="Stuart McLarnon (NESO)" w:date="2024-11-18T11:41:00Z">
                  <w:rPr>
                    <w:del w:id="4119" w:author="Stuart McLarnon (NESO)" w:date="2025-03-12T10:02:00Z" w16du:dateUtc="2025-03-12T10:02:00Z"/>
                    <w:color w:val="auto"/>
                    <w:sz w:val="18"/>
                  </w:rPr>
                </w:rPrChange>
              </w:rPr>
            </w:pPr>
            <w:r w:rsidRPr="00255B7C">
              <w:rPr>
                <w:rFonts w:ascii="Poppins" w:hAnsi="Poppins"/>
                <w:color w:val="auto"/>
                <w:sz w:val="18"/>
                <w:rPrChange w:id="4120" w:author="Stuart McLarnon (NESO)" w:date="2024-11-18T11:41:00Z">
                  <w:rPr>
                    <w:color w:val="auto"/>
                    <w:sz w:val="18"/>
                  </w:rPr>
                </w:rPrChange>
              </w:rPr>
              <w:t>Not applicable</w:t>
            </w:r>
            <w:r w:rsidR="0073201B" w:rsidRPr="00255B7C">
              <w:rPr>
                <w:rFonts w:ascii="Poppins" w:hAnsi="Poppins"/>
                <w:color w:val="auto"/>
                <w:sz w:val="18"/>
                <w:rPrChange w:id="4121" w:author="Stuart McLarnon (NESO)" w:date="2024-11-18T11:41:00Z">
                  <w:rPr>
                    <w:color w:val="auto"/>
                    <w:sz w:val="18"/>
                  </w:rPr>
                </w:rPrChange>
              </w:rPr>
              <w:t xml:space="preserve"> unless that Generator has a contract with </w:t>
            </w:r>
            <w:del w:id="4122" w:author="Stuart McLarnon (NESO)" w:date="2024-11-18T11:41:00Z">
              <w:r w:rsidR="0073201B" w:rsidRPr="004708A3">
                <w:rPr>
                  <w:color w:val="auto"/>
                  <w:sz w:val="18"/>
                </w:rPr>
                <w:delText>NGESO</w:delText>
              </w:r>
            </w:del>
            <w:ins w:id="4123" w:author="Stuart McLarnon (NESO)" w:date="2024-11-18T11:41:00Z">
              <w:r w:rsidR="007B4960">
                <w:rPr>
                  <w:rFonts w:ascii="Poppins" w:hAnsi="Poppins" w:cs="Poppins"/>
                  <w:color w:val="auto"/>
                  <w:sz w:val="18"/>
                </w:rPr>
                <w:t>NESO</w:t>
              </w:r>
            </w:ins>
            <w:r w:rsidR="0073201B" w:rsidRPr="00255B7C">
              <w:rPr>
                <w:rFonts w:ascii="Poppins" w:hAnsi="Poppins"/>
                <w:color w:val="auto"/>
                <w:sz w:val="18"/>
                <w:rPrChange w:id="4124" w:author="Stuart McLarnon (NESO)" w:date="2024-11-18T11:41:00Z">
                  <w:rPr>
                    <w:color w:val="auto"/>
                    <w:sz w:val="18"/>
                  </w:rPr>
                </w:rPrChange>
              </w:rPr>
              <w:t xml:space="preserve"> to provide a Defence Service</w:t>
            </w:r>
            <w:ins w:id="4125" w:author="Stuart McLarnon (NESO)" w:date="2025-03-12T10:02:00Z" w16du:dateUtc="2025-03-12T10:02:00Z">
              <w:r w:rsidR="00CD6B51">
                <w:rPr>
                  <w:rFonts w:ascii="Poppins" w:hAnsi="Poppins"/>
                  <w:color w:val="auto"/>
                  <w:sz w:val="18"/>
                </w:rPr>
                <w:t>.</w:t>
              </w:r>
            </w:ins>
          </w:p>
          <w:p w14:paraId="6FAC60E7" w14:textId="54D002AF" w:rsidR="00820D3D" w:rsidRPr="00255B7C" w:rsidRDefault="00820D3D" w:rsidP="005B1864">
            <w:pPr>
              <w:rPr>
                <w:rFonts w:ascii="Poppins" w:hAnsi="Poppins"/>
                <w:color w:val="auto"/>
                <w:sz w:val="18"/>
                <w:rPrChange w:id="4126" w:author="Stuart McLarnon (NESO)" w:date="2024-11-18T11:41:00Z">
                  <w:rPr>
                    <w:color w:val="auto"/>
                    <w:sz w:val="18"/>
                  </w:rPr>
                </w:rPrChange>
              </w:rPr>
            </w:pPr>
          </w:p>
        </w:tc>
      </w:tr>
      <w:tr w:rsidR="00255B7C" w:rsidRPr="00255B7C" w14:paraId="36929183" w14:textId="3BB193E9" w:rsidTr="008D1D03">
        <w:trPr>
          <w:trHeight w:val="795"/>
        </w:trPr>
        <w:tc>
          <w:tcPr>
            <w:tcW w:w="1775" w:type="dxa"/>
            <w:vMerge w:val="restart"/>
          </w:tcPr>
          <w:p w14:paraId="1D8502F6" w14:textId="3D38C136" w:rsidR="00820D3D" w:rsidRPr="00255B7C" w:rsidRDefault="00820D3D" w:rsidP="005B1864">
            <w:pPr>
              <w:rPr>
                <w:rFonts w:ascii="Poppins" w:hAnsi="Poppins"/>
                <w:color w:val="auto"/>
                <w:sz w:val="18"/>
                <w:rPrChange w:id="4127" w:author="Stuart McLarnon (NESO)" w:date="2024-11-18T11:41:00Z">
                  <w:rPr>
                    <w:color w:val="auto"/>
                    <w:sz w:val="18"/>
                  </w:rPr>
                </w:rPrChange>
              </w:rPr>
            </w:pPr>
            <w:r w:rsidRPr="00255B7C">
              <w:rPr>
                <w:rFonts w:ascii="Poppins" w:hAnsi="Poppins"/>
                <w:color w:val="auto"/>
                <w:sz w:val="18"/>
                <w:rPrChange w:id="4128" w:author="Stuart McLarnon (NESO)" w:date="2024-11-18T11:41:00Z">
                  <w:rPr>
                    <w:color w:val="auto"/>
                    <w:sz w:val="18"/>
                  </w:rPr>
                </w:rPrChange>
              </w:rPr>
              <w:t xml:space="preserve">Existing and new Transmission-connected </w:t>
            </w:r>
            <w:r w:rsidRPr="00255B7C">
              <w:rPr>
                <w:rFonts w:ascii="Poppins" w:hAnsi="Poppins"/>
                <w:color w:val="auto"/>
                <w:sz w:val="18"/>
                <w:rPrChange w:id="4129" w:author="Stuart McLarnon (NESO)" w:date="2024-11-18T11:41:00Z">
                  <w:rPr>
                    <w:color w:val="auto"/>
                    <w:sz w:val="18"/>
                  </w:rPr>
                </w:rPrChange>
              </w:rPr>
              <w:lastRenderedPageBreak/>
              <w:t>demand facilities</w:t>
            </w:r>
            <w:ins w:id="4130" w:author="Stuart McLarnon (NESO)" w:date="2025-03-12T10:03:00Z" w16du:dateUtc="2025-03-12T10:03:00Z">
              <w:r w:rsidR="00CD6B51">
                <w:rPr>
                  <w:rFonts w:ascii="Poppins" w:hAnsi="Poppins"/>
                  <w:color w:val="auto"/>
                  <w:sz w:val="18"/>
                </w:rPr>
                <w:t>.</w:t>
              </w:r>
            </w:ins>
          </w:p>
        </w:tc>
        <w:tc>
          <w:tcPr>
            <w:tcW w:w="994" w:type="dxa"/>
          </w:tcPr>
          <w:p w14:paraId="12CF4F1E" w14:textId="36C4D8DC" w:rsidR="00820D3D" w:rsidRPr="00255B7C" w:rsidRDefault="00820D3D" w:rsidP="005B1864">
            <w:pPr>
              <w:rPr>
                <w:rFonts w:ascii="Poppins" w:hAnsi="Poppins"/>
                <w:color w:val="auto"/>
                <w:sz w:val="18"/>
                <w:rPrChange w:id="4131" w:author="Stuart McLarnon (NESO)" w:date="2024-11-18T11:41:00Z">
                  <w:rPr>
                    <w:color w:val="auto"/>
                    <w:sz w:val="18"/>
                  </w:rPr>
                </w:rPrChange>
              </w:rPr>
            </w:pPr>
            <w:r w:rsidRPr="00255B7C">
              <w:rPr>
                <w:rFonts w:ascii="Poppins" w:hAnsi="Poppins"/>
                <w:color w:val="auto"/>
                <w:sz w:val="18"/>
                <w:rPrChange w:id="4132" w:author="Stuart McLarnon (NESO)" w:date="2024-11-18T11:41:00Z">
                  <w:rPr>
                    <w:color w:val="auto"/>
                    <w:sz w:val="18"/>
                  </w:rPr>
                </w:rPrChange>
              </w:rPr>
              <w:lastRenderedPageBreak/>
              <w:t>New</w:t>
            </w:r>
          </w:p>
        </w:tc>
        <w:tc>
          <w:tcPr>
            <w:tcW w:w="5873" w:type="dxa"/>
          </w:tcPr>
          <w:p w14:paraId="361AEAC5" w14:textId="64F751CA" w:rsidR="00820D3D" w:rsidRPr="00255B7C" w:rsidRDefault="00820D3D" w:rsidP="005B1864">
            <w:pPr>
              <w:rPr>
                <w:rFonts w:ascii="Poppins" w:hAnsi="Poppins"/>
                <w:color w:val="auto"/>
                <w:sz w:val="18"/>
                <w:rPrChange w:id="4133" w:author="Stuart McLarnon (NESO)" w:date="2024-11-18T11:41:00Z">
                  <w:rPr>
                    <w:color w:val="auto"/>
                    <w:sz w:val="18"/>
                  </w:rPr>
                </w:rPrChange>
              </w:rPr>
            </w:pPr>
            <w:r w:rsidRPr="00255B7C">
              <w:rPr>
                <w:rFonts w:ascii="Poppins" w:hAnsi="Poppins"/>
                <w:color w:val="auto"/>
                <w:sz w:val="18"/>
                <w:rPrChange w:id="4134" w:author="Stuart McLarnon (NESO)" w:date="2024-11-18T11:41:00Z">
                  <w:rPr>
                    <w:color w:val="auto"/>
                    <w:sz w:val="18"/>
                  </w:rPr>
                </w:rPrChange>
              </w:rPr>
              <w:t xml:space="preserve">Any Non-Embedded Customer who is an EU Code User and who has a CUSC Contract with </w:t>
            </w:r>
            <w:del w:id="4135" w:author="Stuart McLarnon (NESO)" w:date="2024-11-18T11:41:00Z">
              <w:r w:rsidR="00C8246A" w:rsidRPr="004708A3">
                <w:rPr>
                  <w:color w:val="auto"/>
                  <w:sz w:val="18"/>
                </w:rPr>
                <w:delText>NG</w:delText>
              </w:r>
              <w:r w:rsidRPr="004708A3">
                <w:rPr>
                  <w:color w:val="auto"/>
                  <w:sz w:val="18"/>
                </w:rPr>
                <w:delText>ESO</w:delText>
              </w:r>
            </w:del>
            <w:ins w:id="4136" w:author="Stuart McLarnon (NESO)" w:date="2024-11-18T11:41:00Z">
              <w:r w:rsidR="007B4960">
                <w:rPr>
                  <w:rFonts w:ascii="Poppins" w:hAnsi="Poppins" w:cs="Poppins"/>
                  <w:color w:val="auto"/>
                  <w:sz w:val="18"/>
                </w:rPr>
                <w:t>NESO</w:t>
              </w:r>
            </w:ins>
            <w:r w:rsidRPr="00255B7C">
              <w:rPr>
                <w:rFonts w:ascii="Poppins" w:hAnsi="Poppins"/>
                <w:color w:val="auto"/>
                <w:sz w:val="18"/>
                <w:rPrChange w:id="4137" w:author="Stuart McLarnon (NESO)" w:date="2024-11-18T11:41:00Z">
                  <w:rPr>
                    <w:color w:val="auto"/>
                    <w:sz w:val="18"/>
                  </w:rPr>
                </w:rPrChange>
              </w:rPr>
              <w:t xml:space="preserve">. The requirement of the </w:t>
            </w:r>
            <w:r w:rsidRPr="00255B7C">
              <w:rPr>
                <w:rFonts w:ascii="Poppins" w:hAnsi="Poppins"/>
                <w:color w:val="auto"/>
                <w:sz w:val="18"/>
                <w:rPrChange w:id="4138" w:author="Stuart McLarnon (NESO)" w:date="2024-11-18T11:41:00Z">
                  <w:rPr>
                    <w:color w:val="auto"/>
                    <w:sz w:val="18"/>
                  </w:rPr>
                </w:rPrChange>
              </w:rPr>
              <w:lastRenderedPageBreak/>
              <w:t>DRSC would also apply but only when the Demand Response Provider is also a CUSC Party.</w:t>
            </w:r>
          </w:p>
        </w:tc>
        <w:tc>
          <w:tcPr>
            <w:tcW w:w="5103" w:type="dxa"/>
          </w:tcPr>
          <w:p w14:paraId="41AD5C3C" w14:textId="34FBDC31" w:rsidR="00820D3D" w:rsidRPr="00255B7C" w:rsidRDefault="00820D3D" w:rsidP="005B1864">
            <w:pPr>
              <w:rPr>
                <w:rFonts w:ascii="Poppins" w:hAnsi="Poppins"/>
                <w:color w:val="auto"/>
                <w:sz w:val="18"/>
                <w:rPrChange w:id="4139" w:author="Stuart McLarnon (NESO)" w:date="2024-11-18T11:41:00Z">
                  <w:rPr>
                    <w:color w:val="auto"/>
                    <w:sz w:val="18"/>
                  </w:rPr>
                </w:rPrChange>
              </w:rPr>
            </w:pPr>
            <w:r w:rsidRPr="00255B7C">
              <w:rPr>
                <w:rFonts w:ascii="Poppins" w:hAnsi="Poppins"/>
                <w:color w:val="auto"/>
                <w:sz w:val="18"/>
                <w:rPrChange w:id="4140" w:author="Stuart McLarnon (NESO)" w:date="2024-11-18T11:41:00Z">
                  <w:rPr>
                    <w:color w:val="auto"/>
                    <w:sz w:val="18"/>
                  </w:rPr>
                </w:rPrChange>
              </w:rPr>
              <w:lastRenderedPageBreak/>
              <w:t xml:space="preserve">Applicable </w:t>
            </w:r>
            <w:r w:rsidR="00B6672E">
              <w:rPr>
                <w:rFonts w:ascii="Poppins" w:hAnsi="Poppins"/>
                <w:color w:val="auto"/>
                <w:sz w:val="18"/>
                <w:rPrChange w:id="4141" w:author="Stuart McLarnon (NESO)" w:date="2024-11-18T11:41:00Z">
                  <w:rPr>
                    <w:color w:val="auto"/>
                    <w:sz w:val="18"/>
                  </w:rPr>
                </w:rPrChange>
              </w:rPr>
              <w:t>Grid Code</w:t>
            </w:r>
            <w:r w:rsidRPr="00255B7C">
              <w:rPr>
                <w:rFonts w:ascii="Poppins" w:hAnsi="Poppins"/>
                <w:color w:val="auto"/>
                <w:sz w:val="18"/>
                <w:rPrChange w:id="4142" w:author="Stuart McLarnon (NESO)" w:date="2024-11-18T11:41:00Z">
                  <w:rPr>
                    <w:color w:val="auto"/>
                    <w:sz w:val="18"/>
                  </w:rPr>
                </w:rPrChange>
              </w:rPr>
              <w:t xml:space="preserve"> requirements:</w:t>
            </w:r>
          </w:p>
          <w:p w14:paraId="6946D11E" w14:textId="1CBF9547" w:rsidR="00981D30" w:rsidRPr="00255B7C" w:rsidRDefault="00820D3D" w:rsidP="00981D30">
            <w:pPr>
              <w:rPr>
                <w:rFonts w:ascii="Poppins" w:hAnsi="Poppins"/>
                <w:i/>
                <w:color w:val="auto"/>
                <w:sz w:val="18"/>
                <w:rPrChange w:id="4143" w:author="Stuart McLarnon (NESO)" w:date="2024-11-18T11:41:00Z">
                  <w:rPr>
                    <w:i/>
                    <w:color w:val="auto"/>
                    <w:sz w:val="18"/>
                  </w:rPr>
                </w:rPrChange>
              </w:rPr>
            </w:pPr>
            <w:r w:rsidRPr="00255B7C">
              <w:rPr>
                <w:rFonts w:ascii="Poppins" w:hAnsi="Poppins"/>
                <w:i/>
                <w:color w:val="auto"/>
                <w:sz w:val="18"/>
                <w:rPrChange w:id="4144" w:author="Stuart McLarnon (NESO)" w:date="2024-11-18T11:41:00Z">
                  <w:rPr>
                    <w:i/>
                    <w:color w:val="auto"/>
                    <w:sz w:val="18"/>
                  </w:rPr>
                </w:rPrChange>
              </w:rPr>
              <w:t xml:space="preserve">ECC6.1.2, ECC.6.1.4, ECC.6.2.3, ECC.6.4.3, ECC.6.5, </w:t>
            </w:r>
            <w:r w:rsidR="00981D30" w:rsidRPr="00255B7C">
              <w:rPr>
                <w:rFonts w:ascii="Poppins" w:hAnsi="Poppins"/>
                <w:i/>
                <w:color w:val="auto"/>
                <w:sz w:val="18"/>
                <w:rPrChange w:id="4145" w:author="Stuart McLarnon (NESO)" w:date="2024-11-18T11:41:00Z">
                  <w:rPr>
                    <w:i/>
                    <w:color w:val="auto"/>
                    <w:sz w:val="18"/>
                  </w:rPr>
                </w:rPrChange>
              </w:rPr>
              <w:t xml:space="preserve">ECC.7.9, </w:t>
            </w:r>
          </w:p>
          <w:p w14:paraId="32B84D61" w14:textId="5CD16967" w:rsidR="00820D3D" w:rsidRPr="00255B7C" w:rsidRDefault="00820D3D" w:rsidP="005B1864">
            <w:pPr>
              <w:rPr>
                <w:rFonts w:ascii="Poppins" w:hAnsi="Poppins"/>
                <w:i/>
                <w:color w:val="auto"/>
                <w:sz w:val="18"/>
                <w:rPrChange w:id="4146" w:author="Stuart McLarnon (NESO)" w:date="2024-11-18T11:41:00Z">
                  <w:rPr>
                    <w:i/>
                    <w:color w:val="auto"/>
                    <w:sz w:val="18"/>
                  </w:rPr>
                </w:rPrChange>
              </w:rPr>
            </w:pPr>
            <w:r w:rsidRPr="00255B7C">
              <w:rPr>
                <w:rFonts w:ascii="Poppins" w:hAnsi="Poppins"/>
                <w:i/>
                <w:color w:val="auto"/>
                <w:sz w:val="18"/>
                <w:rPrChange w:id="4147" w:author="Stuart McLarnon (NESO)" w:date="2024-11-18T11:41:00Z">
                  <w:rPr>
                    <w:i/>
                    <w:color w:val="auto"/>
                    <w:sz w:val="18"/>
                  </w:rPr>
                </w:rPrChange>
              </w:rPr>
              <w:lastRenderedPageBreak/>
              <w:t>ECC.A.5.</w:t>
            </w:r>
          </w:p>
          <w:p w14:paraId="637D4513" w14:textId="32711F45" w:rsidR="00820D3D" w:rsidRPr="00255B7C" w:rsidRDefault="00820D3D" w:rsidP="005B1864">
            <w:pPr>
              <w:rPr>
                <w:rFonts w:ascii="Poppins" w:hAnsi="Poppins"/>
                <w:i/>
                <w:color w:val="auto"/>
                <w:sz w:val="18"/>
                <w:rPrChange w:id="4148" w:author="Stuart McLarnon (NESO)" w:date="2024-11-18T11:41:00Z">
                  <w:rPr>
                    <w:i/>
                    <w:color w:val="auto"/>
                    <w:sz w:val="18"/>
                  </w:rPr>
                </w:rPrChange>
              </w:rPr>
            </w:pPr>
            <w:r w:rsidRPr="00255B7C">
              <w:rPr>
                <w:rFonts w:ascii="Poppins" w:hAnsi="Poppins"/>
                <w:i/>
                <w:color w:val="auto"/>
                <w:sz w:val="18"/>
                <w:rPrChange w:id="4149" w:author="Stuart McLarnon (NESO)" w:date="2024-11-18T11:41:00Z">
                  <w:rPr>
                    <w:i/>
                    <w:color w:val="auto"/>
                    <w:sz w:val="18"/>
                  </w:rPr>
                </w:rPrChange>
              </w:rPr>
              <w:t>DRSC</w:t>
            </w:r>
          </w:p>
          <w:p w14:paraId="57CFC4A4" w14:textId="2159B503" w:rsidR="00820D3D" w:rsidRPr="00255B7C" w:rsidRDefault="00820D3D" w:rsidP="005B1864">
            <w:pPr>
              <w:rPr>
                <w:rFonts w:ascii="Poppins" w:hAnsi="Poppins"/>
                <w:i/>
                <w:color w:val="auto"/>
                <w:sz w:val="18"/>
                <w:rPrChange w:id="4150" w:author="Stuart McLarnon (NESO)" w:date="2024-11-18T11:41:00Z">
                  <w:rPr>
                    <w:i/>
                    <w:color w:val="auto"/>
                    <w:sz w:val="18"/>
                  </w:rPr>
                </w:rPrChange>
              </w:rPr>
            </w:pPr>
            <w:r w:rsidRPr="00255B7C">
              <w:rPr>
                <w:rFonts w:ascii="Poppins" w:hAnsi="Poppins"/>
                <w:i/>
                <w:color w:val="auto"/>
                <w:sz w:val="18"/>
                <w:rPrChange w:id="4151" w:author="Stuart McLarnon (NESO)" w:date="2024-11-18T11:41:00Z">
                  <w:rPr>
                    <w:i/>
                    <w:color w:val="auto"/>
                    <w:sz w:val="18"/>
                  </w:rPr>
                </w:rPrChange>
              </w:rPr>
              <w:t>ECP.A.8</w:t>
            </w:r>
          </w:p>
          <w:p w14:paraId="58B7A024" w14:textId="576F796A" w:rsidR="00820D3D" w:rsidRPr="00255B7C" w:rsidRDefault="00820D3D" w:rsidP="005B1864">
            <w:pPr>
              <w:rPr>
                <w:rFonts w:ascii="Poppins" w:hAnsi="Poppins"/>
                <w:i/>
                <w:color w:val="auto"/>
                <w:sz w:val="18"/>
                <w:rPrChange w:id="4152" w:author="Stuart McLarnon (NESO)" w:date="2024-11-18T11:41:00Z">
                  <w:rPr>
                    <w:i/>
                    <w:color w:val="auto"/>
                    <w:sz w:val="18"/>
                  </w:rPr>
                </w:rPrChange>
              </w:rPr>
            </w:pPr>
            <w:r w:rsidRPr="00255B7C">
              <w:rPr>
                <w:rFonts w:ascii="Poppins" w:hAnsi="Poppins"/>
                <w:i/>
                <w:color w:val="auto"/>
                <w:sz w:val="18"/>
                <w:rPrChange w:id="4153" w:author="Stuart McLarnon (NESO)" w:date="2024-11-18T11:41:00Z">
                  <w:rPr>
                    <w:i/>
                    <w:color w:val="auto"/>
                    <w:sz w:val="18"/>
                  </w:rPr>
                </w:rPrChange>
              </w:rPr>
              <w:t>OC1</w:t>
            </w:r>
          </w:p>
          <w:p w14:paraId="178779BF" w14:textId="765E062F" w:rsidR="00820D3D" w:rsidRPr="00255B7C" w:rsidRDefault="00820D3D" w:rsidP="005B1864">
            <w:pPr>
              <w:rPr>
                <w:rFonts w:ascii="Poppins" w:hAnsi="Poppins"/>
                <w:i/>
                <w:color w:val="auto"/>
                <w:sz w:val="18"/>
                <w:rPrChange w:id="4154" w:author="Stuart McLarnon (NESO)" w:date="2024-11-18T11:41:00Z">
                  <w:rPr>
                    <w:i/>
                    <w:color w:val="auto"/>
                    <w:sz w:val="18"/>
                  </w:rPr>
                </w:rPrChange>
              </w:rPr>
            </w:pPr>
            <w:r w:rsidRPr="00255B7C">
              <w:rPr>
                <w:rFonts w:ascii="Poppins" w:hAnsi="Poppins"/>
                <w:i/>
                <w:color w:val="auto"/>
                <w:sz w:val="18"/>
                <w:rPrChange w:id="4155" w:author="Stuart McLarnon (NESO)" w:date="2024-11-18T11:41:00Z">
                  <w:rPr>
                    <w:i/>
                    <w:color w:val="auto"/>
                    <w:sz w:val="18"/>
                  </w:rPr>
                </w:rPrChange>
              </w:rPr>
              <w:t xml:space="preserve">OC5.4, OC5.5.4 (only in respect of CUSC Parties who are also Demand Response Providers). </w:t>
            </w:r>
          </w:p>
          <w:p w14:paraId="435640BF" w14:textId="3FD7A3D1" w:rsidR="00820D3D" w:rsidRPr="00255B7C" w:rsidRDefault="00820D3D" w:rsidP="005B1864">
            <w:pPr>
              <w:rPr>
                <w:rFonts w:ascii="Poppins" w:hAnsi="Poppins"/>
                <w:i/>
                <w:color w:val="auto"/>
                <w:sz w:val="18"/>
                <w:rPrChange w:id="4156" w:author="Stuart McLarnon (NESO)" w:date="2024-11-18T11:41:00Z">
                  <w:rPr>
                    <w:i/>
                    <w:color w:val="auto"/>
                    <w:sz w:val="18"/>
                  </w:rPr>
                </w:rPrChange>
              </w:rPr>
            </w:pPr>
            <w:r w:rsidRPr="00255B7C">
              <w:rPr>
                <w:rFonts w:ascii="Poppins" w:hAnsi="Poppins"/>
                <w:i/>
                <w:color w:val="auto"/>
                <w:sz w:val="18"/>
                <w:rPrChange w:id="4157" w:author="Stuart McLarnon (NESO)" w:date="2024-11-18T11:41:00Z">
                  <w:rPr>
                    <w:i/>
                    <w:color w:val="auto"/>
                    <w:sz w:val="18"/>
                  </w:rPr>
                </w:rPrChange>
              </w:rPr>
              <w:t xml:space="preserve">OC6.3, OC.6.5, OC6.6.6, OC6.8 </w:t>
            </w:r>
          </w:p>
          <w:p w14:paraId="5EFEA73E" w14:textId="76D9866B" w:rsidR="00820D3D" w:rsidRPr="00255B7C" w:rsidRDefault="00820D3D" w:rsidP="005B1864">
            <w:pPr>
              <w:rPr>
                <w:rFonts w:ascii="Poppins" w:hAnsi="Poppins"/>
                <w:i/>
                <w:color w:val="auto"/>
                <w:sz w:val="18"/>
                <w:rPrChange w:id="4158" w:author="Stuart McLarnon (NESO)" w:date="2024-11-18T11:41:00Z">
                  <w:rPr>
                    <w:i/>
                    <w:color w:val="auto"/>
                    <w:sz w:val="18"/>
                  </w:rPr>
                </w:rPrChange>
              </w:rPr>
            </w:pPr>
            <w:r w:rsidRPr="00255B7C">
              <w:rPr>
                <w:rFonts w:ascii="Poppins" w:hAnsi="Poppins"/>
                <w:i/>
                <w:color w:val="auto"/>
                <w:sz w:val="18"/>
                <w:rPrChange w:id="4159" w:author="Stuart McLarnon (NESO)" w:date="2024-11-18T11:41:00Z">
                  <w:rPr>
                    <w:i/>
                    <w:color w:val="auto"/>
                    <w:sz w:val="18"/>
                  </w:rPr>
                </w:rPrChange>
              </w:rPr>
              <w:t xml:space="preserve">OC.7.4, OC7.6 (OC7.6 - Scotland and Offshore only) </w:t>
            </w:r>
          </w:p>
          <w:p w14:paraId="6A62D6C7" w14:textId="25E98E3E" w:rsidR="00820D3D" w:rsidRPr="00255B7C" w:rsidRDefault="00820D3D" w:rsidP="005B1864">
            <w:pPr>
              <w:rPr>
                <w:rFonts w:ascii="Poppins" w:hAnsi="Poppins"/>
                <w:i/>
                <w:color w:val="auto"/>
                <w:sz w:val="18"/>
                <w:rPrChange w:id="4160" w:author="Stuart McLarnon (NESO)" w:date="2024-11-18T11:41:00Z">
                  <w:rPr>
                    <w:i/>
                    <w:color w:val="auto"/>
                    <w:sz w:val="18"/>
                  </w:rPr>
                </w:rPrChange>
              </w:rPr>
            </w:pPr>
            <w:r w:rsidRPr="00255B7C">
              <w:rPr>
                <w:rFonts w:ascii="Poppins" w:hAnsi="Poppins"/>
                <w:i/>
                <w:color w:val="auto"/>
                <w:sz w:val="18"/>
                <w:rPrChange w:id="4161" w:author="Stuart McLarnon (NESO)" w:date="2024-11-18T11:41:00Z">
                  <w:rPr>
                    <w:i/>
                    <w:color w:val="auto"/>
                    <w:sz w:val="18"/>
                  </w:rPr>
                </w:rPrChange>
              </w:rPr>
              <w:t>OC10</w:t>
            </w:r>
          </w:p>
          <w:p w14:paraId="6CD687A7" w14:textId="5B05A962" w:rsidR="00820D3D" w:rsidRPr="00255B7C" w:rsidRDefault="00820D3D" w:rsidP="005B1864">
            <w:pPr>
              <w:rPr>
                <w:rFonts w:ascii="Poppins" w:hAnsi="Poppins"/>
                <w:i/>
                <w:color w:val="auto"/>
                <w:sz w:val="18"/>
                <w:rPrChange w:id="4162" w:author="Stuart McLarnon (NESO)" w:date="2024-11-18T11:41:00Z">
                  <w:rPr>
                    <w:i/>
                    <w:color w:val="auto"/>
                    <w:sz w:val="18"/>
                  </w:rPr>
                </w:rPrChange>
              </w:rPr>
            </w:pPr>
            <w:r w:rsidRPr="00255B7C">
              <w:rPr>
                <w:rFonts w:ascii="Poppins" w:hAnsi="Poppins"/>
                <w:i/>
                <w:color w:val="auto"/>
                <w:sz w:val="18"/>
                <w:rPrChange w:id="4163" w:author="Stuart McLarnon (NESO)" w:date="2024-11-18T11:41:00Z">
                  <w:rPr>
                    <w:i/>
                    <w:color w:val="auto"/>
                    <w:sz w:val="18"/>
                  </w:rPr>
                </w:rPrChange>
              </w:rPr>
              <w:t>OC12</w:t>
            </w:r>
          </w:p>
          <w:p w14:paraId="7D1EF911" w14:textId="4B2BE2DD" w:rsidR="00820D3D" w:rsidRPr="00255B7C" w:rsidRDefault="00820D3D" w:rsidP="005B1864">
            <w:pPr>
              <w:rPr>
                <w:rFonts w:ascii="Poppins" w:hAnsi="Poppins"/>
                <w:i/>
                <w:color w:val="auto"/>
                <w:sz w:val="18"/>
                <w:rPrChange w:id="4164" w:author="Stuart McLarnon (NESO)" w:date="2024-11-18T11:41:00Z">
                  <w:rPr>
                    <w:i/>
                    <w:color w:val="auto"/>
                    <w:sz w:val="18"/>
                  </w:rPr>
                </w:rPrChange>
              </w:rPr>
            </w:pPr>
            <w:r w:rsidRPr="00255B7C">
              <w:rPr>
                <w:rFonts w:ascii="Poppins" w:hAnsi="Poppins"/>
                <w:i/>
                <w:color w:val="auto"/>
                <w:sz w:val="18"/>
                <w:rPrChange w:id="4165" w:author="Stuart McLarnon (NESO)" w:date="2024-11-18T11:41:00Z">
                  <w:rPr>
                    <w:i/>
                    <w:color w:val="auto"/>
                    <w:sz w:val="18"/>
                  </w:rPr>
                </w:rPrChange>
              </w:rPr>
              <w:t>BC1.4, BC1.5, BC.1.7, BC</w:t>
            </w:r>
            <w:proofErr w:type="gramStart"/>
            <w:r w:rsidRPr="00255B7C">
              <w:rPr>
                <w:rFonts w:ascii="Poppins" w:hAnsi="Poppins"/>
                <w:i/>
                <w:color w:val="auto"/>
                <w:sz w:val="18"/>
                <w:rPrChange w:id="4166" w:author="Stuart McLarnon (NESO)" w:date="2024-11-18T11:41:00Z">
                  <w:rPr>
                    <w:i/>
                    <w:color w:val="auto"/>
                    <w:sz w:val="18"/>
                  </w:rPr>
                </w:rPrChange>
              </w:rPr>
              <w:t>1.A.</w:t>
            </w:r>
            <w:proofErr w:type="gramEnd"/>
            <w:r w:rsidRPr="00255B7C">
              <w:rPr>
                <w:rFonts w:ascii="Poppins" w:hAnsi="Poppins"/>
                <w:i/>
                <w:color w:val="auto"/>
                <w:sz w:val="18"/>
                <w:rPrChange w:id="4167" w:author="Stuart McLarnon (NESO)" w:date="2024-11-18T11:41:00Z">
                  <w:rPr>
                    <w:i/>
                    <w:color w:val="auto"/>
                    <w:sz w:val="18"/>
                  </w:rPr>
                </w:rPrChange>
              </w:rPr>
              <w:t>1, BC1.A.2.1</w:t>
            </w:r>
          </w:p>
          <w:p w14:paraId="2845F47E" w14:textId="5661E41E" w:rsidR="00820D3D" w:rsidRPr="00255B7C" w:rsidRDefault="00820D3D" w:rsidP="005B1864">
            <w:pPr>
              <w:rPr>
                <w:rFonts w:ascii="Poppins" w:hAnsi="Poppins"/>
                <w:color w:val="auto"/>
                <w:sz w:val="18"/>
                <w:rPrChange w:id="4168" w:author="Stuart McLarnon (NESO)" w:date="2024-11-18T11:41:00Z">
                  <w:rPr>
                    <w:color w:val="auto"/>
                    <w:sz w:val="18"/>
                  </w:rPr>
                </w:rPrChange>
              </w:rPr>
            </w:pPr>
            <w:r w:rsidRPr="00255B7C">
              <w:rPr>
                <w:rFonts w:ascii="Poppins" w:hAnsi="Poppins"/>
                <w:i/>
                <w:color w:val="auto"/>
                <w:sz w:val="18"/>
                <w:rPrChange w:id="4169" w:author="Stuart McLarnon (NESO)" w:date="2024-11-18T11:41:00Z">
                  <w:rPr>
                    <w:i/>
                    <w:color w:val="auto"/>
                    <w:sz w:val="18"/>
                  </w:rPr>
                </w:rPrChange>
              </w:rPr>
              <w:t>BC2 (</w:t>
            </w:r>
            <w:proofErr w:type="gramStart"/>
            <w:r w:rsidRPr="00255B7C">
              <w:rPr>
                <w:rFonts w:ascii="Poppins" w:hAnsi="Poppins"/>
                <w:i/>
                <w:color w:val="auto"/>
                <w:sz w:val="18"/>
                <w:rPrChange w:id="4170" w:author="Stuart McLarnon (NESO)" w:date="2024-11-18T11:41:00Z">
                  <w:rPr>
                    <w:i/>
                    <w:color w:val="auto"/>
                    <w:sz w:val="18"/>
                  </w:rPr>
                </w:rPrChange>
              </w:rPr>
              <w:t>in particular BC</w:t>
            </w:r>
            <w:proofErr w:type="gramEnd"/>
            <w:r w:rsidRPr="00255B7C">
              <w:rPr>
                <w:rFonts w:ascii="Poppins" w:hAnsi="Poppins"/>
                <w:i/>
                <w:color w:val="auto"/>
                <w:sz w:val="18"/>
                <w:rPrChange w:id="4171" w:author="Stuart McLarnon (NESO)" w:date="2024-11-18T11:41:00Z">
                  <w:rPr>
                    <w:i/>
                    <w:color w:val="auto"/>
                    <w:sz w:val="18"/>
                  </w:rPr>
                </w:rPrChange>
              </w:rPr>
              <w:t>.2.9)</w:t>
            </w:r>
          </w:p>
          <w:p w14:paraId="1EC14E3B" w14:textId="1E82BE8C" w:rsidR="00820D3D" w:rsidRPr="00255B7C" w:rsidRDefault="00820D3D" w:rsidP="005B1864">
            <w:pPr>
              <w:rPr>
                <w:rFonts w:ascii="Poppins" w:hAnsi="Poppins"/>
                <w:color w:val="auto"/>
                <w:sz w:val="18"/>
                <w:rPrChange w:id="4172" w:author="Stuart McLarnon (NESO)" w:date="2024-11-18T11:41:00Z">
                  <w:rPr>
                    <w:color w:val="auto"/>
                    <w:sz w:val="18"/>
                  </w:rPr>
                </w:rPrChange>
              </w:rPr>
            </w:pPr>
            <w:r w:rsidRPr="00255B7C">
              <w:rPr>
                <w:rFonts w:ascii="Poppins" w:hAnsi="Poppins"/>
                <w:color w:val="auto"/>
                <w:sz w:val="18"/>
                <w:rPrChange w:id="4173" w:author="Stuart McLarnon (NESO)" w:date="2024-11-18T11:41:00Z">
                  <w:rPr>
                    <w:color w:val="auto"/>
                    <w:sz w:val="18"/>
                  </w:rPr>
                </w:rPrChange>
              </w:rPr>
              <w:t xml:space="preserve">In satisfying the above </w:t>
            </w:r>
            <w:r w:rsidR="00B6672E">
              <w:rPr>
                <w:rFonts w:ascii="Poppins" w:hAnsi="Poppins"/>
                <w:color w:val="auto"/>
                <w:sz w:val="18"/>
                <w:rPrChange w:id="4174" w:author="Stuart McLarnon (NESO)" w:date="2024-11-18T11:41:00Z">
                  <w:rPr>
                    <w:color w:val="auto"/>
                    <w:sz w:val="18"/>
                  </w:rPr>
                </w:rPrChange>
              </w:rPr>
              <w:t>Grid Code</w:t>
            </w:r>
            <w:r w:rsidRPr="00255B7C">
              <w:rPr>
                <w:rFonts w:ascii="Poppins" w:hAnsi="Poppins"/>
                <w:color w:val="auto"/>
                <w:sz w:val="18"/>
                <w:rPrChange w:id="4175" w:author="Stuart McLarnon (NESO)" w:date="2024-11-18T11:41:00Z">
                  <w:rPr>
                    <w:color w:val="auto"/>
                    <w:sz w:val="18"/>
                  </w:rPr>
                </w:rPrChange>
              </w:rPr>
              <w:t xml:space="preserve"> requirements, Non-Embedded Customers would meet one or more of the requirements of the System Defence Plan.  </w:t>
            </w:r>
          </w:p>
          <w:p w14:paraId="78E2F9B5" w14:textId="7ADE42B2" w:rsidR="00820D3D" w:rsidRPr="00255B7C" w:rsidRDefault="00820D3D" w:rsidP="005B1864">
            <w:pPr>
              <w:rPr>
                <w:rFonts w:ascii="Poppins" w:hAnsi="Poppins"/>
                <w:color w:val="auto"/>
                <w:sz w:val="18"/>
                <w:rPrChange w:id="4176" w:author="Stuart McLarnon (NESO)" w:date="2024-11-18T11:41:00Z">
                  <w:rPr>
                    <w:color w:val="auto"/>
                    <w:sz w:val="18"/>
                  </w:rPr>
                </w:rPrChange>
              </w:rPr>
            </w:pPr>
            <w:r w:rsidRPr="00255B7C">
              <w:rPr>
                <w:rFonts w:ascii="Poppins" w:hAnsi="Poppins"/>
                <w:color w:val="auto"/>
                <w:sz w:val="18"/>
                <w:rPrChange w:id="4177" w:author="Stuart McLarnon (NESO)" w:date="2024-11-18T11:41:00Z">
                  <w:rPr>
                    <w:color w:val="auto"/>
                    <w:sz w:val="18"/>
                  </w:rPr>
                </w:rPrChange>
              </w:rPr>
              <w:t>All Transmission Connected Demand Facilities would have to be BM and CUSC Parties and hence satisfy the requirements of the Emergency and Restoration Code.  There is no concept of an Embedded Non-Embedded Customer.</w:t>
            </w:r>
          </w:p>
        </w:tc>
      </w:tr>
      <w:tr w:rsidR="00255B7C" w:rsidRPr="00255B7C" w14:paraId="540E7DE4" w14:textId="292C28FD" w:rsidTr="008D1D03">
        <w:trPr>
          <w:trHeight w:val="270"/>
        </w:trPr>
        <w:tc>
          <w:tcPr>
            <w:tcW w:w="1775" w:type="dxa"/>
            <w:vMerge/>
          </w:tcPr>
          <w:p w14:paraId="2FE512B3" w14:textId="26842531" w:rsidR="00820D3D" w:rsidRPr="00255B7C" w:rsidRDefault="00820D3D" w:rsidP="005B1864">
            <w:pPr>
              <w:rPr>
                <w:rFonts w:ascii="Poppins" w:hAnsi="Poppins"/>
                <w:color w:val="auto"/>
                <w:sz w:val="18"/>
                <w:rPrChange w:id="4178" w:author="Stuart McLarnon (NESO)" w:date="2024-11-18T11:41:00Z">
                  <w:rPr>
                    <w:sz w:val="18"/>
                  </w:rPr>
                </w:rPrChange>
              </w:rPr>
            </w:pPr>
          </w:p>
        </w:tc>
        <w:tc>
          <w:tcPr>
            <w:tcW w:w="994" w:type="dxa"/>
          </w:tcPr>
          <w:p w14:paraId="020B3B24" w14:textId="561E7E6B" w:rsidR="00820D3D" w:rsidRPr="00255B7C" w:rsidRDefault="00820D3D" w:rsidP="005B1864">
            <w:pPr>
              <w:rPr>
                <w:rFonts w:ascii="Poppins" w:hAnsi="Poppins"/>
                <w:color w:val="auto"/>
                <w:sz w:val="18"/>
                <w:rPrChange w:id="4179" w:author="Stuart McLarnon (NESO)" w:date="2024-11-18T11:41:00Z">
                  <w:rPr>
                    <w:color w:val="auto"/>
                    <w:sz w:val="18"/>
                  </w:rPr>
                </w:rPrChange>
              </w:rPr>
            </w:pPr>
            <w:r w:rsidRPr="00255B7C">
              <w:rPr>
                <w:rFonts w:ascii="Poppins" w:hAnsi="Poppins"/>
                <w:color w:val="auto"/>
                <w:sz w:val="18"/>
                <w:rPrChange w:id="4180" w:author="Stuart McLarnon (NESO)" w:date="2024-11-18T11:41:00Z">
                  <w:rPr>
                    <w:color w:val="auto"/>
                    <w:sz w:val="18"/>
                  </w:rPr>
                </w:rPrChange>
              </w:rPr>
              <w:t>Existing</w:t>
            </w:r>
          </w:p>
        </w:tc>
        <w:tc>
          <w:tcPr>
            <w:tcW w:w="5873" w:type="dxa"/>
          </w:tcPr>
          <w:p w14:paraId="03E88CF4" w14:textId="16B2AE5D" w:rsidR="00820D3D" w:rsidRPr="00255B7C" w:rsidRDefault="00820D3D" w:rsidP="005B1864">
            <w:pPr>
              <w:rPr>
                <w:rFonts w:ascii="Poppins" w:hAnsi="Poppins"/>
                <w:color w:val="auto"/>
                <w:sz w:val="18"/>
                <w:rPrChange w:id="4181" w:author="Stuart McLarnon (NESO)" w:date="2024-11-18T11:41:00Z">
                  <w:rPr>
                    <w:color w:val="auto"/>
                    <w:sz w:val="18"/>
                  </w:rPr>
                </w:rPrChange>
              </w:rPr>
            </w:pPr>
            <w:r w:rsidRPr="00255B7C">
              <w:rPr>
                <w:rFonts w:ascii="Poppins" w:hAnsi="Poppins"/>
                <w:color w:val="auto"/>
                <w:sz w:val="18"/>
                <w:rPrChange w:id="4182" w:author="Stuart McLarnon (NESO)" w:date="2024-11-18T11:41:00Z">
                  <w:rPr>
                    <w:color w:val="auto"/>
                    <w:sz w:val="18"/>
                  </w:rPr>
                </w:rPrChange>
              </w:rPr>
              <w:t xml:space="preserve">Any Non-Embedded Customer who is a GB Code User and has a CUSC Contract with </w:t>
            </w:r>
            <w:del w:id="4183" w:author="Stuart McLarnon (NESO)" w:date="2024-11-18T11:41:00Z">
              <w:r w:rsidR="00C8246A" w:rsidRPr="004708A3">
                <w:rPr>
                  <w:color w:val="auto"/>
                  <w:sz w:val="18"/>
                </w:rPr>
                <w:delText>NG</w:delText>
              </w:r>
              <w:r w:rsidRPr="004708A3">
                <w:rPr>
                  <w:color w:val="auto"/>
                  <w:sz w:val="18"/>
                </w:rPr>
                <w:delText>ESO</w:delText>
              </w:r>
            </w:del>
            <w:ins w:id="4184" w:author="Stuart McLarnon (NESO)" w:date="2024-11-18T11:41:00Z">
              <w:r w:rsidR="007B4960">
                <w:rPr>
                  <w:rFonts w:ascii="Poppins" w:hAnsi="Poppins" w:cs="Poppins"/>
                  <w:color w:val="auto"/>
                  <w:sz w:val="18"/>
                </w:rPr>
                <w:t>NESO</w:t>
              </w:r>
            </w:ins>
            <w:ins w:id="4185" w:author="Stuart McLarnon (NESO)" w:date="2025-03-12T10:01:00Z" w16du:dateUtc="2025-03-12T10:01:00Z">
              <w:r w:rsidR="00CD6B51">
                <w:rPr>
                  <w:rFonts w:ascii="Poppins" w:hAnsi="Poppins" w:cs="Poppins"/>
                  <w:color w:val="auto"/>
                  <w:sz w:val="18"/>
                </w:rPr>
                <w:t>.</w:t>
              </w:r>
            </w:ins>
          </w:p>
        </w:tc>
        <w:tc>
          <w:tcPr>
            <w:tcW w:w="5103" w:type="dxa"/>
          </w:tcPr>
          <w:p w14:paraId="0B741AF4" w14:textId="36197641" w:rsidR="00820D3D" w:rsidRPr="00255B7C" w:rsidRDefault="00820D3D" w:rsidP="005B1864">
            <w:pPr>
              <w:rPr>
                <w:rFonts w:ascii="Poppins" w:hAnsi="Poppins"/>
                <w:color w:val="auto"/>
                <w:sz w:val="18"/>
                <w:rPrChange w:id="4186" w:author="Stuart McLarnon (NESO)" w:date="2024-11-18T11:41:00Z">
                  <w:rPr>
                    <w:color w:val="auto"/>
                    <w:sz w:val="18"/>
                  </w:rPr>
                </w:rPrChange>
              </w:rPr>
            </w:pPr>
            <w:r w:rsidRPr="00255B7C">
              <w:rPr>
                <w:rFonts w:ascii="Poppins" w:hAnsi="Poppins"/>
                <w:color w:val="auto"/>
                <w:sz w:val="18"/>
                <w:rPrChange w:id="4187" w:author="Stuart McLarnon (NESO)" w:date="2024-11-18T11:41:00Z">
                  <w:rPr>
                    <w:color w:val="auto"/>
                    <w:sz w:val="18"/>
                  </w:rPr>
                </w:rPrChange>
              </w:rPr>
              <w:t xml:space="preserve">Applicable </w:t>
            </w:r>
            <w:r w:rsidR="00B6672E">
              <w:rPr>
                <w:rFonts w:ascii="Poppins" w:hAnsi="Poppins"/>
                <w:color w:val="auto"/>
                <w:sz w:val="18"/>
                <w:rPrChange w:id="4188" w:author="Stuart McLarnon (NESO)" w:date="2024-11-18T11:41:00Z">
                  <w:rPr>
                    <w:color w:val="auto"/>
                    <w:sz w:val="18"/>
                  </w:rPr>
                </w:rPrChange>
              </w:rPr>
              <w:t>Grid Code</w:t>
            </w:r>
            <w:r w:rsidRPr="00255B7C">
              <w:rPr>
                <w:rFonts w:ascii="Poppins" w:hAnsi="Poppins"/>
                <w:color w:val="auto"/>
                <w:sz w:val="18"/>
                <w:rPrChange w:id="4189" w:author="Stuart McLarnon (NESO)" w:date="2024-11-18T11:41:00Z">
                  <w:rPr>
                    <w:color w:val="auto"/>
                    <w:sz w:val="18"/>
                  </w:rPr>
                </w:rPrChange>
              </w:rPr>
              <w:t xml:space="preserve"> requirements:</w:t>
            </w:r>
          </w:p>
          <w:p w14:paraId="4F5C7EC7" w14:textId="25246F20" w:rsidR="00981D30" w:rsidRPr="00255B7C" w:rsidRDefault="00820D3D" w:rsidP="00981D30">
            <w:pPr>
              <w:rPr>
                <w:rFonts w:ascii="Poppins" w:hAnsi="Poppins"/>
                <w:i/>
                <w:color w:val="auto"/>
                <w:sz w:val="18"/>
                <w:rPrChange w:id="4190" w:author="Stuart McLarnon (NESO)" w:date="2024-11-18T11:41:00Z">
                  <w:rPr>
                    <w:i/>
                    <w:color w:val="auto"/>
                    <w:sz w:val="18"/>
                  </w:rPr>
                </w:rPrChange>
              </w:rPr>
            </w:pPr>
            <w:r w:rsidRPr="00255B7C">
              <w:rPr>
                <w:rFonts w:ascii="Poppins" w:hAnsi="Poppins"/>
                <w:i/>
                <w:color w:val="auto"/>
                <w:sz w:val="18"/>
                <w:rPrChange w:id="4191" w:author="Stuart McLarnon (NESO)" w:date="2024-11-18T11:41:00Z">
                  <w:rPr>
                    <w:i/>
                    <w:color w:val="auto"/>
                    <w:sz w:val="18"/>
                  </w:rPr>
                </w:rPrChange>
              </w:rPr>
              <w:t xml:space="preserve">CC6.1.2, CC.6.1.3, CC.6.1.4, CC.6.2.3, CC.6.4.3, CC.6.5, </w:t>
            </w:r>
            <w:r w:rsidR="00981D30" w:rsidRPr="00255B7C">
              <w:rPr>
                <w:rFonts w:ascii="Poppins" w:hAnsi="Poppins"/>
                <w:i/>
                <w:color w:val="auto"/>
                <w:sz w:val="18"/>
                <w:rPrChange w:id="4192" w:author="Stuart McLarnon (NESO)" w:date="2024-11-18T11:41:00Z">
                  <w:rPr>
                    <w:i/>
                    <w:color w:val="auto"/>
                    <w:sz w:val="18"/>
                  </w:rPr>
                </w:rPrChange>
              </w:rPr>
              <w:t xml:space="preserve">CC.7.9, </w:t>
            </w:r>
          </w:p>
          <w:p w14:paraId="003AB07E" w14:textId="2A788624" w:rsidR="00820D3D" w:rsidRPr="00255B7C" w:rsidRDefault="00820D3D" w:rsidP="005B1864">
            <w:pPr>
              <w:rPr>
                <w:rFonts w:ascii="Poppins" w:hAnsi="Poppins"/>
                <w:i/>
                <w:color w:val="auto"/>
                <w:sz w:val="18"/>
                <w:rPrChange w:id="4193" w:author="Stuart McLarnon (NESO)" w:date="2024-11-18T11:41:00Z">
                  <w:rPr>
                    <w:i/>
                    <w:color w:val="auto"/>
                    <w:sz w:val="18"/>
                  </w:rPr>
                </w:rPrChange>
              </w:rPr>
            </w:pPr>
            <w:r w:rsidRPr="00255B7C">
              <w:rPr>
                <w:rFonts w:ascii="Poppins" w:hAnsi="Poppins"/>
                <w:i/>
                <w:color w:val="auto"/>
                <w:sz w:val="18"/>
                <w:rPrChange w:id="4194" w:author="Stuart McLarnon (NESO)" w:date="2024-11-18T11:41:00Z">
                  <w:rPr>
                    <w:i/>
                    <w:color w:val="auto"/>
                    <w:sz w:val="18"/>
                  </w:rPr>
                </w:rPrChange>
              </w:rPr>
              <w:lastRenderedPageBreak/>
              <w:t>CC.A.5.</w:t>
            </w:r>
          </w:p>
          <w:p w14:paraId="66917C49" w14:textId="795E1DC3" w:rsidR="00820D3D" w:rsidRPr="00255B7C" w:rsidRDefault="00820D3D" w:rsidP="005B1864">
            <w:pPr>
              <w:rPr>
                <w:rFonts w:ascii="Poppins" w:hAnsi="Poppins"/>
                <w:i/>
                <w:color w:val="auto"/>
                <w:sz w:val="18"/>
                <w:rPrChange w:id="4195" w:author="Stuart McLarnon (NESO)" w:date="2024-11-18T11:41:00Z">
                  <w:rPr>
                    <w:i/>
                    <w:color w:val="auto"/>
                    <w:sz w:val="18"/>
                  </w:rPr>
                </w:rPrChange>
              </w:rPr>
            </w:pPr>
            <w:r w:rsidRPr="00255B7C">
              <w:rPr>
                <w:rFonts w:ascii="Poppins" w:hAnsi="Poppins"/>
                <w:i/>
                <w:color w:val="auto"/>
                <w:sz w:val="18"/>
                <w:rPrChange w:id="4196" w:author="Stuart McLarnon (NESO)" w:date="2024-11-18T11:41:00Z">
                  <w:rPr>
                    <w:i/>
                    <w:color w:val="auto"/>
                    <w:sz w:val="18"/>
                  </w:rPr>
                </w:rPrChange>
              </w:rPr>
              <w:t>OC1</w:t>
            </w:r>
          </w:p>
          <w:p w14:paraId="7659DD64" w14:textId="19D08943" w:rsidR="00820D3D" w:rsidRPr="00255B7C" w:rsidRDefault="00820D3D" w:rsidP="005B1864">
            <w:pPr>
              <w:rPr>
                <w:rFonts w:ascii="Poppins" w:hAnsi="Poppins"/>
                <w:color w:val="auto"/>
                <w:sz w:val="18"/>
                <w:rPrChange w:id="4197" w:author="Stuart McLarnon (NESO)" w:date="2024-11-18T11:41:00Z">
                  <w:rPr>
                    <w:color w:val="auto"/>
                    <w:sz w:val="18"/>
                  </w:rPr>
                </w:rPrChange>
              </w:rPr>
            </w:pPr>
            <w:r w:rsidRPr="00255B7C">
              <w:rPr>
                <w:rFonts w:ascii="Poppins" w:hAnsi="Poppins"/>
                <w:i/>
                <w:color w:val="auto"/>
                <w:sz w:val="18"/>
                <w:rPrChange w:id="4198" w:author="Stuart McLarnon (NESO)" w:date="2024-11-18T11:41:00Z">
                  <w:rPr>
                    <w:i/>
                    <w:color w:val="auto"/>
                    <w:sz w:val="18"/>
                  </w:rPr>
                </w:rPrChange>
              </w:rPr>
              <w:t>OC5.4, OC5.5.4</w:t>
            </w:r>
            <w:r w:rsidRPr="00255B7C">
              <w:rPr>
                <w:rFonts w:ascii="Poppins" w:hAnsi="Poppins"/>
                <w:color w:val="auto"/>
                <w:sz w:val="18"/>
                <w:rPrChange w:id="4199" w:author="Stuart McLarnon (NESO)" w:date="2024-11-18T11:41:00Z">
                  <w:rPr>
                    <w:color w:val="auto"/>
                    <w:sz w:val="18"/>
                  </w:rPr>
                </w:rPrChange>
              </w:rPr>
              <w:t xml:space="preserve"> (only in respect of CUSC Parties who are also Demand Response Providers). </w:t>
            </w:r>
          </w:p>
          <w:p w14:paraId="708F3F4F" w14:textId="47BE6B29" w:rsidR="00820D3D" w:rsidRPr="00255B7C" w:rsidRDefault="00820D3D" w:rsidP="005B1864">
            <w:pPr>
              <w:rPr>
                <w:rFonts w:ascii="Poppins" w:hAnsi="Poppins"/>
                <w:i/>
                <w:color w:val="auto"/>
                <w:sz w:val="18"/>
                <w:rPrChange w:id="4200" w:author="Stuart McLarnon (NESO)" w:date="2024-11-18T11:41:00Z">
                  <w:rPr>
                    <w:i/>
                    <w:color w:val="auto"/>
                    <w:sz w:val="18"/>
                  </w:rPr>
                </w:rPrChange>
              </w:rPr>
            </w:pPr>
            <w:r w:rsidRPr="00255B7C">
              <w:rPr>
                <w:rFonts w:ascii="Poppins" w:hAnsi="Poppins"/>
                <w:i/>
                <w:color w:val="auto"/>
                <w:sz w:val="18"/>
                <w:rPrChange w:id="4201" w:author="Stuart McLarnon (NESO)" w:date="2024-11-18T11:41:00Z">
                  <w:rPr>
                    <w:i/>
                    <w:color w:val="auto"/>
                    <w:sz w:val="18"/>
                  </w:rPr>
                </w:rPrChange>
              </w:rPr>
              <w:t xml:space="preserve">OC6.3, OC.6.5, OC6.6.6, OC6.8 </w:t>
            </w:r>
          </w:p>
          <w:p w14:paraId="427CAED0" w14:textId="01CE40C4" w:rsidR="00820D3D" w:rsidRPr="00255B7C" w:rsidRDefault="00820D3D" w:rsidP="005B1864">
            <w:pPr>
              <w:rPr>
                <w:rFonts w:ascii="Poppins" w:hAnsi="Poppins"/>
                <w:i/>
                <w:color w:val="auto"/>
                <w:sz w:val="18"/>
                <w:rPrChange w:id="4202" w:author="Stuart McLarnon (NESO)" w:date="2024-11-18T11:41:00Z">
                  <w:rPr>
                    <w:i/>
                    <w:color w:val="auto"/>
                    <w:sz w:val="18"/>
                  </w:rPr>
                </w:rPrChange>
              </w:rPr>
            </w:pPr>
            <w:r w:rsidRPr="00255B7C">
              <w:rPr>
                <w:rFonts w:ascii="Poppins" w:hAnsi="Poppins"/>
                <w:i/>
                <w:color w:val="auto"/>
                <w:sz w:val="18"/>
                <w:rPrChange w:id="4203" w:author="Stuart McLarnon (NESO)" w:date="2024-11-18T11:41:00Z">
                  <w:rPr>
                    <w:i/>
                    <w:color w:val="auto"/>
                    <w:sz w:val="18"/>
                  </w:rPr>
                </w:rPrChange>
              </w:rPr>
              <w:t xml:space="preserve">OC.7.4, OC7.6 (OC7.6 - Scotland and Offshore only) </w:t>
            </w:r>
          </w:p>
          <w:p w14:paraId="444B37CE" w14:textId="275A39C0" w:rsidR="00820D3D" w:rsidRPr="00255B7C" w:rsidRDefault="00820D3D" w:rsidP="005B1864">
            <w:pPr>
              <w:rPr>
                <w:rFonts w:ascii="Poppins" w:hAnsi="Poppins"/>
                <w:i/>
                <w:color w:val="auto"/>
                <w:sz w:val="18"/>
                <w:rPrChange w:id="4204" w:author="Stuart McLarnon (NESO)" w:date="2024-11-18T11:41:00Z">
                  <w:rPr>
                    <w:i/>
                    <w:color w:val="auto"/>
                    <w:sz w:val="18"/>
                  </w:rPr>
                </w:rPrChange>
              </w:rPr>
            </w:pPr>
            <w:r w:rsidRPr="00255B7C">
              <w:rPr>
                <w:rFonts w:ascii="Poppins" w:hAnsi="Poppins"/>
                <w:i/>
                <w:color w:val="auto"/>
                <w:sz w:val="18"/>
                <w:rPrChange w:id="4205" w:author="Stuart McLarnon (NESO)" w:date="2024-11-18T11:41:00Z">
                  <w:rPr>
                    <w:i/>
                    <w:color w:val="auto"/>
                    <w:sz w:val="18"/>
                  </w:rPr>
                </w:rPrChange>
              </w:rPr>
              <w:t>OC10</w:t>
            </w:r>
          </w:p>
          <w:p w14:paraId="14A8B64D" w14:textId="2D8BF044" w:rsidR="00820D3D" w:rsidRPr="00255B7C" w:rsidRDefault="00820D3D" w:rsidP="005B1864">
            <w:pPr>
              <w:rPr>
                <w:rFonts w:ascii="Poppins" w:hAnsi="Poppins"/>
                <w:i/>
                <w:color w:val="auto"/>
                <w:sz w:val="18"/>
                <w:rPrChange w:id="4206" w:author="Stuart McLarnon (NESO)" w:date="2024-11-18T11:41:00Z">
                  <w:rPr>
                    <w:i/>
                    <w:color w:val="auto"/>
                    <w:sz w:val="18"/>
                  </w:rPr>
                </w:rPrChange>
              </w:rPr>
            </w:pPr>
            <w:r w:rsidRPr="00255B7C">
              <w:rPr>
                <w:rFonts w:ascii="Poppins" w:hAnsi="Poppins"/>
                <w:i/>
                <w:color w:val="auto"/>
                <w:sz w:val="18"/>
                <w:rPrChange w:id="4207" w:author="Stuart McLarnon (NESO)" w:date="2024-11-18T11:41:00Z">
                  <w:rPr>
                    <w:i/>
                    <w:color w:val="auto"/>
                    <w:sz w:val="18"/>
                  </w:rPr>
                </w:rPrChange>
              </w:rPr>
              <w:t>OC12</w:t>
            </w:r>
          </w:p>
          <w:p w14:paraId="276660FF" w14:textId="7D658232" w:rsidR="00820D3D" w:rsidRPr="00255B7C" w:rsidRDefault="00820D3D" w:rsidP="005B1864">
            <w:pPr>
              <w:rPr>
                <w:rFonts w:ascii="Poppins" w:hAnsi="Poppins"/>
                <w:i/>
                <w:color w:val="auto"/>
                <w:sz w:val="18"/>
                <w:rPrChange w:id="4208" w:author="Stuart McLarnon (NESO)" w:date="2024-11-18T11:41:00Z">
                  <w:rPr>
                    <w:i/>
                    <w:color w:val="auto"/>
                    <w:sz w:val="18"/>
                  </w:rPr>
                </w:rPrChange>
              </w:rPr>
            </w:pPr>
            <w:r w:rsidRPr="00255B7C">
              <w:rPr>
                <w:rFonts w:ascii="Poppins" w:hAnsi="Poppins"/>
                <w:i/>
                <w:color w:val="auto"/>
                <w:sz w:val="18"/>
                <w:rPrChange w:id="4209" w:author="Stuart McLarnon (NESO)" w:date="2024-11-18T11:41:00Z">
                  <w:rPr>
                    <w:i/>
                    <w:color w:val="auto"/>
                    <w:sz w:val="18"/>
                  </w:rPr>
                </w:rPrChange>
              </w:rPr>
              <w:t>BC1.4, BC1.5, BC.1.7, BC</w:t>
            </w:r>
            <w:proofErr w:type="gramStart"/>
            <w:r w:rsidRPr="00255B7C">
              <w:rPr>
                <w:rFonts w:ascii="Poppins" w:hAnsi="Poppins"/>
                <w:i/>
                <w:color w:val="auto"/>
                <w:sz w:val="18"/>
                <w:rPrChange w:id="4210" w:author="Stuart McLarnon (NESO)" w:date="2024-11-18T11:41:00Z">
                  <w:rPr>
                    <w:i/>
                    <w:color w:val="auto"/>
                    <w:sz w:val="18"/>
                  </w:rPr>
                </w:rPrChange>
              </w:rPr>
              <w:t>1.A.</w:t>
            </w:r>
            <w:proofErr w:type="gramEnd"/>
            <w:r w:rsidRPr="00255B7C">
              <w:rPr>
                <w:rFonts w:ascii="Poppins" w:hAnsi="Poppins"/>
                <w:i/>
                <w:color w:val="auto"/>
                <w:sz w:val="18"/>
                <w:rPrChange w:id="4211" w:author="Stuart McLarnon (NESO)" w:date="2024-11-18T11:41:00Z">
                  <w:rPr>
                    <w:i/>
                    <w:color w:val="auto"/>
                    <w:sz w:val="18"/>
                  </w:rPr>
                </w:rPrChange>
              </w:rPr>
              <w:t>1, BC1.A.2.1</w:t>
            </w:r>
          </w:p>
          <w:p w14:paraId="1DA3D2E2" w14:textId="5F5E065C" w:rsidR="00820D3D" w:rsidRPr="00255B7C" w:rsidRDefault="00820D3D" w:rsidP="005B1864">
            <w:pPr>
              <w:rPr>
                <w:rFonts w:ascii="Poppins" w:hAnsi="Poppins"/>
                <w:color w:val="auto"/>
                <w:sz w:val="18"/>
                <w:rPrChange w:id="4212" w:author="Stuart McLarnon (NESO)" w:date="2024-11-18T11:41:00Z">
                  <w:rPr>
                    <w:color w:val="auto"/>
                    <w:sz w:val="18"/>
                  </w:rPr>
                </w:rPrChange>
              </w:rPr>
            </w:pPr>
            <w:r w:rsidRPr="00255B7C">
              <w:rPr>
                <w:rFonts w:ascii="Poppins" w:hAnsi="Poppins"/>
                <w:i/>
                <w:color w:val="auto"/>
                <w:sz w:val="18"/>
                <w:rPrChange w:id="4213" w:author="Stuart McLarnon (NESO)" w:date="2024-11-18T11:41:00Z">
                  <w:rPr>
                    <w:i/>
                    <w:color w:val="auto"/>
                    <w:sz w:val="18"/>
                  </w:rPr>
                </w:rPrChange>
              </w:rPr>
              <w:t>BC2 (</w:t>
            </w:r>
            <w:proofErr w:type="gramStart"/>
            <w:r w:rsidRPr="00255B7C">
              <w:rPr>
                <w:rFonts w:ascii="Poppins" w:hAnsi="Poppins"/>
                <w:i/>
                <w:color w:val="auto"/>
                <w:sz w:val="18"/>
                <w:rPrChange w:id="4214" w:author="Stuart McLarnon (NESO)" w:date="2024-11-18T11:41:00Z">
                  <w:rPr>
                    <w:i/>
                    <w:color w:val="auto"/>
                    <w:sz w:val="18"/>
                  </w:rPr>
                </w:rPrChange>
              </w:rPr>
              <w:t>in particular BC</w:t>
            </w:r>
            <w:proofErr w:type="gramEnd"/>
            <w:r w:rsidRPr="00255B7C">
              <w:rPr>
                <w:rFonts w:ascii="Poppins" w:hAnsi="Poppins"/>
                <w:i/>
                <w:color w:val="auto"/>
                <w:sz w:val="18"/>
                <w:rPrChange w:id="4215" w:author="Stuart McLarnon (NESO)" w:date="2024-11-18T11:41:00Z">
                  <w:rPr>
                    <w:i/>
                    <w:color w:val="auto"/>
                    <w:sz w:val="18"/>
                  </w:rPr>
                </w:rPrChange>
              </w:rPr>
              <w:t>.2.9)</w:t>
            </w:r>
          </w:p>
          <w:p w14:paraId="30DDDD14" w14:textId="1DFDE7A0" w:rsidR="00820D3D" w:rsidRPr="00255B7C" w:rsidRDefault="00820D3D" w:rsidP="005B1864">
            <w:pPr>
              <w:rPr>
                <w:rFonts w:ascii="Poppins" w:hAnsi="Poppins"/>
                <w:color w:val="auto"/>
                <w:sz w:val="18"/>
                <w:rPrChange w:id="4216" w:author="Stuart McLarnon (NESO)" w:date="2024-11-18T11:41:00Z">
                  <w:rPr>
                    <w:color w:val="auto"/>
                    <w:sz w:val="18"/>
                  </w:rPr>
                </w:rPrChange>
              </w:rPr>
            </w:pPr>
            <w:r w:rsidRPr="00255B7C">
              <w:rPr>
                <w:rFonts w:ascii="Poppins" w:hAnsi="Poppins"/>
                <w:color w:val="auto"/>
                <w:sz w:val="18"/>
                <w:rPrChange w:id="4217" w:author="Stuart McLarnon (NESO)" w:date="2024-11-18T11:41:00Z">
                  <w:rPr>
                    <w:color w:val="auto"/>
                    <w:sz w:val="18"/>
                  </w:rPr>
                </w:rPrChange>
              </w:rPr>
              <w:t xml:space="preserve">In satisfying the above </w:t>
            </w:r>
            <w:r w:rsidR="00B6672E">
              <w:rPr>
                <w:rFonts w:ascii="Poppins" w:hAnsi="Poppins"/>
                <w:color w:val="auto"/>
                <w:sz w:val="18"/>
                <w:rPrChange w:id="4218" w:author="Stuart McLarnon (NESO)" w:date="2024-11-18T11:41:00Z">
                  <w:rPr>
                    <w:color w:val="auto"/>
                    <w:sz w:val="18"/>
                  </w:rPr>
                </w:rPrChange>
              </w:rPr>
              <w:t>Grid Code</w:t>
            </w:r>
            <w:r w:rsidRPr="00255B7C">
              <w:rPr>
                <w:rFonts w:ascii="Poppins" w:hAnsi="Poppins"/>
                <w:color w:val="auto"/>
                <w:sz w:val="18"/>
                <w:rPrChange w:id="4219" w:author="Stuart McLarnon (NESO)" w:date="2024-11-18T11:41:00Z">
                  <w:rPr>
                    <w:color w:val="auto"/>
                    <w:sz w:val="18"/>
                  </w:rPr>
                </w:rPrChange>
              </w:rPr>
              <w:t xml:space="preserve"> requirements, Non-Embedded Customers would meet one or more of the requirements of the System Defence Plan.  </w:t>
            </w:r>
          </w:p>
          <w:p w14:paraId="4A770BDA" w14:textId="612024AF" w:rsidR="00820D3D" w:rsidRPr="00255B7C" w:rsidRDefault="00820D3D" w:rsidP="005B1864">
            <w:pPr>
              <w:rPr>
                <w:rFonts w:ascii="Poppins" w:hAnsi="Poppins"/>
                <w:color w:val="auto"/>
                <w:sz w:val="18"/>
                <w:rPrChange w:id="4220" w:author="Stuart McLarnon (NESO)" w:date="2024-11-18T11:41:00Z">
                  <w:rPr>
                    <w:color w:val="auto"/>
                    <w:sz w:val="18"/>
                  </w:rPr>
                </w:rPrChange>
              </w:rPr>
            </w:pPr>
            <w:r w:rsidRPr="00255B7C">
              <w:rPr>
                <w:rFonts w:ascii="Poppins" w:hAnsi="Poppins"/>
                <w:color w:val="auto"/>
                <w:sz w:val="18"/>
                <w:rPrChange w:id="4221" w:author="Stuart McLarnon (NESO)" w:date="2024-11-18T11:41:00Z">
                  <w:rPr>
                    <w:color w:val="auto"/>
                    <w:sz w:val="18"/>
                  </w:rPr>
                </w:rPrChange>
              </w:rPr>
              <w:t>All Transmission Connected Demand Facilities would have to be BM and CUSC Parties and hence satisfy the requirements of the Emergency and Restoration Code.  There is no concept of an Embedded Non-Embedded Customer.</w:t>
            </w:r>
          </w:p>
        </w:tc>
      </w:tr>
      <w:tr w:rsidR="00255B7C" w:rsidRPr="00255B7C" w14:paraId="1D36E63E" w14:textId="712410F7" w:rsidTr="008D1D03">
        <w:trPr>
          <w:trHeight w:val="495"/>
        </w:trPr>
        <w:tc>
          <w:tcPr>
            <w:tcW w:w="1775" w:type="dxa"/>
            <w:vMerge w:val="restart"/>
          </w:tcPr>
          <w:p w14:paraId="4B00698C" w14:textId="2B060382" w:rsidR="00820D3D" w:rsidRPr="00255B7C" w:rsidRDefault="00820D3D" w:rsidP="005B1864">
            <w:pPr>
              <w:rPr>
                <w:rFonts w:ascii="Poppins" w:hAnsi="Poppins"/>
                <w:color w:val="auto"/>
                <w:sz w:val="18"/>
                <w:rPrChange w:id="4222" w:author="Stuart McLarnon (NESO)" w:date="2024-11-18T11:41:00Z">
                  <w:rPr>
                    <w:color w:val="auto"/>
                    <w:sz w:val="18"/>
                  </w:rPr>
                </w:rPrChange>
              </w:rPr>
            </w:pPr>
            <w:r w:rsidRPr="00255B7C">
              <w:rPr>
                <w:rFonts w:ascii="Poppins" w:hAnsi="Poppins"/>
                <w:color w:val="auto"/>
                <w:sz w:val="18"/>
                <w:rPrChange w:id="4223" w:author="Stuart McLarnon (NESO)" w:date="2024-11-18T11:41:00Z">
                  <w:rPr>
                    <w:color w:val="auto"/>
                    <w:sz w:val="18"/>
                  </w:rPr>
                </w:rPrChange>
              </w:rPr>
              <w:lastRenderedPageBreak/>
              <w:t xml:space="preserve">Existing and new Transmission Connected Closed </w:t>
            </w:r>
            <w:r w:rsidRPr="00255B7C">
              <w:rPr>
                <w:rFonts w:ascii="Poppins" w:hAnsi="Poppins"/>
                <w:color w:val="auto"/>
                <w:sz w:val="18"/>
                <w:rPrChange w:id="4224" w:author="Stuart McLarnon (NESO)" w:date="2024-11-18T11:41:00Z">
                  <w:rPr>
                    <w:color w:val="auto"/>
                    <w:sz w:val="18"/>
                  </w:rPr>
                </w:rPrChange>
              </w:rPr>
              <w:lastRenderedPageBreak/>
              <w:t>Distribution Systems</w:t>
            </w:r>
            <w:ins w:id="4225" w:author="Stuart McLarnon (NESO)" w:date="2025-03-12T10:03:00Z" w16du:dateUtc="2025-03-12T10:03:00Z">
              <w:r w:rsidR="00CD6B51">
                <w:rPr>
                  <w:rFonts w:ascii="Poppins" w:hAnsi="Poppins"/>
                  <w:color w:val="auto"/>
                  <w:sz w:val="18"/>
                </w:rPr>
                <w:t>.</w:t>
              </w:r>
            </w:ins>
          </w:p>
        </w:tc>
        <w:tc>
          <w:tcPr>
            <w:tcW w:w="994" w:type="dxa"/>
          </w:tcPr>
          <w:p w14:paraId="69DDF1E7" w14:textId="1EADCCFD" w:rsidR="00820D3D" w:rsidRPr="00255B7C" w:rsidRDefault="00820D3D" w:rsidP="005B1864">
            <w:pPr>
              <w:rPr>
                <w:rFonts w:ascii="Poppins" w:hAnsi="Poppins"/>
                <w:color w:val="auto"/>
                <w:sz w:val="18"/>
                <w:rPrChange w:id="4226" w:author="Stuart McLarnon (NESO)" w:date="2024-11-18T11:41:00Z">
                  <w:rPr>
                    <w:color w:val="auto"/>
                    <w:sz w:val="18"/>
                  </w:rPr>
                </w:rPrChange>
              </w:rPr>
            </w:pPr>
            <w:r w:rsidRPr="00255B7C">
              <w:rPr>
                <w:rFonts w:ascii="Poppins" w:hAnsi="Poppins"/>
                <w:color w:val="auto"/>
                <w:sz w:val="18"/>
                <w:rPrChange w:id="4227" w:author="Stuart McLarnon (NESO)" w:date="2024-11-18T11:41:00Z">
                  <w:rPr>
                    <w:color w:val="auto"/>
                    <w:sz w:val="18"/>
                  </w:rPr>
                </w:rPrChange>
              </w:rPr>
              <w:lastRenderedPageBreak/>
              <w:t>New</w:t>
            </w:r>
          </w:p>
        </w:tc>
        <w:tc>
          <w:tcPr>
            <w:tcW w:w="5873" w:type="dxa"/>
          </w:tcPr>
          <w:p w14:paraId="02962727" w14:textId="56E9D632" w:rsidR="00820D3D" w:rsidRPr="00255B7C" w:rsidRDefault="00820D3D" w:rsidP="005B1864">
            <w:pPr>
              <w:rPr>
                <w:rFonts w:ascii="Poppins" w:hAnsi="Poppins"/>
                <w:color w:val="auto"/>
                <w:sz w:val="18"/>
                <w:rPrChange w:id="4228" w:author="Stuart McLarnon (NESO)" w:date="2024-11-18T11:41:00Z">
                  <w:rPr>
                    <w:color w:val="auto"/>
                    <w:sz w:val="18"/>
                  </w:rPr>
                </w:rPrChange>
              </w:rPr>
            </w:pPr>
            <w:r w:rsidRPr="00255B7C">
              <w:rPr>
                <w:rFonts w:ascii="Poppins" w:hAnsi="Poppins"/>
                <w:color w:val="auto"/>
                <w:sz w:val="18"/>
                <w:rPrChange w:id="4229" w:author="Stuart McLarnon (NESO)" w:date="2024-11-18T11:41:00Z">
                  <w:rPr>
                    <w:color w:val="auto"/>
                    <w:sz w:val="18"/>
                  </w:rPr>
                </w:rPrChange>
              </w:rPr>
              <w:t xml:space="preserve">Any Non-Embedded Customer who is an EU Code User and who has a CUSC Contract with </w:t>
            </w:r>
            <w:del w:id="4230" w:author="Stuart McLarnon (NESO)" w:date="2024-11-18T11:41:00Z">
              <w:r w:rsidR="00C8246A" w:rsidRPr="004708A3">
                <w:rPr>
                  <w:color w:val="auto"/>
                  <w:sz w:val="18"/>
                </w:rPr>
                <w:delText>NG</w:delText>
              </w:r>
              <w:r w:rsidRPr="004708A3">
                <w:rPr>
                  <w:color w:val="auto"/>
                  <w:sz w:val="18"/>
                </w:rPr>
                <w:delText>ESO</w:delText>
              </w:r>
            </w:del>
            <w:ins w:id="4231" w:author="Stuart McLarnon (NESO)" w:date="2024-11-18T11:41:00Z">
              <w:r w:rsidR="007B4960">
                <w:rPr>
                  <w:rFonts w:ascii="Poppins" w:hAnsi="Poppins" w:cs="Poppins"/>
                  <w:color w:val="auto"/>
                  <w:sz w:val="18"/>
                </w:rPr>
                <w:t>NESO</w:t>
              </w:r>
            </w:ins>
            <w:ins w:id="4232" w:author="Stuart McLarnon (NESO)" w:date="2025-03-12T10:01:00Z" w16du:dateUtc="2025-03-12T10:01:00Z">
              <w:r w:rsidR="00CD6B51">
                <w:rPr>
                  <w:rFonts w:ascii="Poppins" w:hAnsi="Poppins" w:cs="Poppins"/>
                  <w:color w:val="auto"/>
                  <w:sz w:val="18"/>
                </w:rPr>
                <w:t>.</w:t>
              </w:r>
            </w:ins>
          </w:p>
        </w:tc>
        <w:tc>
          <w:tcPr>
            <w:tcW w:w="5103" w:type="dxa"/>
          </w:tcPr>
          <w:p w14:paraId="5568BCC9" w14:textId="42381B8C" w:rsidR="00820D3D" w:rsidRPr="00255B7C" w:rsidRDefault="00820D3D" w:rsidP="005B1864">
            <w:pPr>
              <w:rPr>
                <w:rFonts w:ascii="Poppins" w:hAnsi="Poppins"/>
                <w:color w:val="auto"/>
                <w:sz w:val="18"/>
                <w:rPrChange w:id="4233" w:author="Stuart McLarnon (NESO)" w:date="2024-11-18T11:41:00Z">
                  <w:rPr>
                    <w:color w:val="auto"/>
                    <w:sz w:val="18"/>
                  </w:rPr>
                </w:rPrChange>
              </w:rPr>
            </w:pPr>
            <w:r w:rsidRPr="00255B7C">
              <w:rPr>
                <w:rFonts w:ascii="Poppins" w:hAnsi="Poppins"/>
                <w:color w:val="auto"/>
                <w:sz w:val="18"/>
                <w:rPrChange w:id="4234" w:author="Stuart McLarnon (NESO)" w:date="2024-11-18T11:41:00Z">
                  <w:rPr>
                    <w:color w:val="auto"/>
                    <w:sz w:val="18"/>
                  </w:rPr>
                </w:rPrChange>
              </w:rPr>
              <w:t xml:space="preserve">Applicable </w:t>
            </w:r>
            <w:r w:rsidR="00B6672E">
              <w:rPr>
                <w:rFonts w:ascii="Poppins" w:hAnsi="Poppins"/>
                <w:color w:val="auto"/>
                <w:sz w:val="18"/>
                <w:rPrChange w:id="4235" w:author="Stuart McLarnon (NESO)" w:date="2024-11-18T11:41:00Z">
                  <w:rPr>
                    <w:color w:val="auto"/>
                    <w:sz w:val="18"/>
                  </w:rPr>
                </w:rPrChange>
              </w:rPr>
              <w:t>Grid Code</w:t>
            </w:r>
            <w:r w:rsidRPr="00255B7C">
              <w:rPr>
                <w:rFonts w:ascii="Poppins" w:hAnsi="Poppins"/>
                <w:color w:val="auto"/>
                <w:sz w:val="18"/>
                <w:rPrChange w:id="4236" w:author="Stuart McLarnon (NESO)" w:date="2024-11-18T11:41:00Z">
                  <w:rPr>
                    <w:color w:val="auto"/>
                    <w:sz w:val="18"/>
                  </w:rPr>
                </w:rPrChange>
              </w:rPr>
              <w:t xml:space="preserve"> requirements:</w:t>
            </w:r>
          </w:p>
          <w:p w14:paraId="7571E072" w14:textId="0149AF82" w:rsidR="00981D30" w:rsidRPr="00255B7C" w:rsidRDefault="00820D3D" w:rsidP="00981D30">
            <w:pPr>
              <w:rPr>
                <w:rFonts w:ascii="Poppins" w:hAnsi="Poppins"/>
                <w:i/>
                <w:color w:val="auto"/>
                <w:sz w:val="18"/>
                <w:rPrChange w:id="4237" w:author="Stuart McLarnon (NESO)" w:date="2024-11-18T11:41:00Z">
                  <w:rPr>
                    <w:i/>
                    <w:color w:val="auto"/>
                    <w:sz w:val="18"/>
                  </w:rPr>
                </w:rPrChange>
              </w:rPr>
            </w:pPr>
            <w:r w:rsidRPr="00255B7C">
              <w:rPr>
                <w:rFonts w:ascii="Poppins" w:hAnsi="Poppins"/>
                <w:i/>
                <w:color w:val="auto"/>
                <w:sz w:val="18"/>
                <w:rPrChange w:id="4238" w:author="Stuart McLarnon (NESO)" w:date="2024-11-18T11:41:00Z">
                  <w:rPr>
                    <w:i/>
                    <w:color w:val="auto"/>
                    <w:sz w:val="18"/>
                  </w:rPr>
                </w:rPrChange>
              </w:rPr>
              <w:t xml:space="preserve">ECC6.1.2, ECC.6.1.4, ECC.6.2.3, ECC.6.4.3, ECC.6.5, </w:t>
            </w:r>
            <w:r w:rsidR="00981D30" w:rsidRPr="00255B7C">
              <w:rPr>
                <w:rFonts w:ascii="Poppins" w:hAnsi="Poppins"/>
                <w:i/>
                <w:color w:val="auto"/>
                <w:sz w:val="18"/>
                <w:rPrChange w:id="4239" w:author="Stuart McLarnon (NESO)" w:date="2024-11-18T11:41:00Z">
                  <w:rPr>
                    <w:i/>
                    <w:color w:val="auto"/>
                    <w:sz w:val="18"/>
                  </w:rPr>
                </w:rPrChange>
              </w:rPr>
              <w:t xml:space="preserve">ECC.7.9, </w:t>
            </w:r>
          </w:p>
          <w:p w14:paraId="2E1F5F03" w14:textId="2CBC7877" w:rsidR="00820D3D" w:rsidRPr="00255B7C" w:rsidRDefault="00820D3D" w:rsidP="005B1864">
            <w:pPr>
              <w:rPr>
                <w:rFonts w:ascii="Poppins" w:hAnsi="Poppins"/>
                <w:i/>
                <w:color w:val="auto"/>
                <w:sz w:val="18"/>
                <w:rPrChange w:id="4240" w:author="Stuart McLarnon (NESO)" w:date="2024-11-18T11:41:00Z">
                  <w:rPr>
                    <w:i/>
                    <w:color w:val="auto"/>
                    <w:sz w:val="18"/>
                  </w:rPr>
                </w:rPrChange>
              </w:rPr>
            </w:pPr>
            <w:r w:rsidRPr="00255B7C">
              <w:rPr>
                <w:rFonts w:ascii="Poppins" w:hAnsi="Poppins"/>
                <w:i/>
                <w:color w:val="auto"/>
                <w:sz w:val="18"/>
                <w:rPrChange w:id="4241" w:author="Stuart McLarnon (NESO)" w:date="2024-11-18T11:41:00Z">
                  <w:rPr>
                    <w:i/>
                    <w:color w:val="auto"/>
                    <w:sz w:val="18"/>
                  </w:rPr>
                </w:rPrChange>
              </w:rPr>
              <w:t>ECC.A.5.</w:t>
            </w:r>
          </w:p>
          <w:p w14:paraId="048CC777" w14:textId="43893A09" w:rsidR="00820D3D" w:rsidRPr="00255B7C" w:rsidRDefault="00820D3D" w:rsidP="005B1864">
            <w:pPr>
              <w:rPr>
                <w:rFonts w:ascii="Poppins" w:hAnsi="Poppins"/>
                <w:i/>
                <w:color w:val="auto"/>
                <w:sz w:val="18"/>
                <w:rPrChange w:id="4242" w:author="Stuart McLarnon (NESO)" w:date="2024-11-18T11:41:00Z">
                  <w:rPr>
                    <w:i/>
                    <w:color w:val="auto"/>
                    <w:sz w:val="18"/>
                  </w:rPr>
                </w:rPrChange>
              </w:rPr>
            </w:pPr>
            <w:r w:rsidRPr="00255B7C">
              <w:rPr>
                <w:rFonts w:ascii="Poppins" w:hAnsi="Poppins"/>
                <w:i/>
                <w:color w:val="auto"/>
                <w:sz w:val="18"/>
                <w:rPrChange w:id="4243" w:author="Stuart McLarnon (NESO)" w:date="2024-11-18T11:41:00Z">
                  <w:rPr>
                    <w:i/>
                    <w:color w:val="auto"/>
                    <w:sz w:val="18"/>
                  </w:rPr>
                </w:rPrChange>
              </w:rPr>
              <w:t>DRSC</w:t>
            </w:r>
          </w:p>
          <w:p w14:paraId="27CCDDC0" w14:textId="298F7B7F" w:rsidR="00820D3D" w:rsidRPr="00255B7C" w:rsidRDefault="00820D3D" w:rsidP="005B1864">
            <w:pPr>
              <w:rPr>
                <w:rFonts w:ascii="Poppins" w:hAnsi="Poppins"/>
                <w:i/>
                <w:color w:val="auto"/>
                <w:sz w:val="18"/>
                <w:rPrChange w:id="4244" w:author="Stuart McLarnon (NESO)" w:date="2024-11-18T11:41:00Z">
                  <w:rPr>
                    <w:i/>
                    <w:color w:val="auto"/>
                    <w:sz w:val="18"/>
                  </w:rPr>
                </w:rPrChange>
              </w:rPr>
            </w:pPr>
            <w:r w:rsidRPr="00255B7C">
              <w:rPr>
                <w:rFonts w:ascii="Poppins" w:hAnsi="Poppins"/>
                <w:i/>
                <w:color w:val="auto"/>
                <w:sz w:val="18"/>
                <w:rPrChange w:id="4245" w:author="Stuart McLarnon (NESO)" w:date="2024-11-18T11:41:00Z">
                  <w:rPr>
                    <w:i/>
                    <w:color w:val="auto"/>
                    <w:sz w:val="18"/>
                  </w:rPr>
                </w:rPrChange>
              </w:rPr>
              <w:lastRenderedPageBreak/>
              <w:t>ECP.A.8</w:t>
            </w:r>
          </w:p>
          <w:p w14:paraId="7963C718" w14:textId="0541F3E5" w:rsidR="00820D3D" w:rsidRPr="00255B7C" w:rsidRDefault="00820D3D" w:rsidP="005B1864">
            <w:pPr>
              <w:rPr>
                <w:rFonts w:ascii="Poppins" w:hAnsi="Poppins"/>
                <w:i/>
                <w:color w:val="auto"/>
                <w:sz w:val="18"/>
                <w:rPrChange w:id="4246" w:author="Stuart McLarnon (NESO)" w:date="2024-11-18T11:41:00Z">
                  <w:rPr>
                    <w:i/>
                    <w:color w:val="auto"/>
                    <w:sz w:val="18"/>
                  </w:rPr>
                </w:rPrChange>
              </w:rPr>
            </w:pPr>
            <w:r w:rsidRPr="00255B7C">
              <w:rPr>
                <w:rFonts w:ascii="Poppins" w:hAnsi="Poppins"/>
                <w:i/>
                <w:color w:val="auto"/>
                <w:sz w:val="18"/>
                <w:rPrChange w:id="4247" w:author="Stuart McLarnon (NESO)" w:date="2024-11-18T11:41:00Z">
                  <w:rPr>
                    <w:i/>
                    <w:color w:val="auto"/>
                    <w:sz w:val="18"/>
                  </w:rPr>
                </w:rPrChange>
              </w:rPr>
              <w:t>OC1</w:t>
            </w:r>
          </w:p>
          <w:p w14:paraId="03D9D457" w14:textId="1654C186" w:rsidR="00820D3D" w:rsidRPr="00255B7C" w:rsidRDefault="00820D3D" w:rsidP="005B1864">
            <w:pPr>
              <w:rPr>
                <w:rFonts w:ascii="Poppins" w:hAnsi="Poppins"/>
                <w:i/>
                <w:color w:val="auto"/>
                <w:sz w:val="18"/>
                <w:rPrChange w:id="4248" w:author="Stuart McLarnon (NESO)" w:date="2024-11-18T11:41:00Z">
                  <w:rPr>
                    <w:i/>
                    <w:color w:val="auto"/>
                    <w:sz w:val="18"/>
                  </w:rPr>
                </w:rPrChange>
              </w:rPr>
            </w:pPr>
            <w:r w:rsidRPr="00255B7C">
              <w:rPr>
                <w:rFonts w:ascii="Poppins" w:hAnsi="Poppins"/>
                <w:i/>
                <w:color w:val="auto"/>
                <w:sz w:val="18"/>
                <w:rPrChange w:id="4249" w:author="Stuart McLarnon (NESO)" w:date="2024-11-18T11:41:00Z">
                  <w:rPr>
                    <w:i/>
                    <w:color w:val="auto"/>
                    <w:sz w:val="18"/>
                  </w:rPr>
                </w:rPrChange>
              </w:rPr>
              <w:t xml:space="preserve">OC5.4, OC5.5.4 (only in respect of CUSC Parties who are also Demand Response Providers). </w:t>
            </w:r>
          </w:p>
          <w:p w14:paraId="56B3C161" w14:textId="6D552578" w:rsidR="00820D3D" w:rsidRPr="00255B7C" w:rsidRDefault="00820D3D" w:rsidP="005B1864">
            <w:pPr>
              <w:rPr>
                <w:rFonts w:ascii="Poppins" w:hAnsi="Poppins"/>
                <w:i/>
                <w:color w:val="auto"/>
                <w:sz w:val="18"/>
                <w:rPrChange w:id="4250" w:author="Stuart McLarnon (NESO)" w:date="2024-11-18T11:41:00Z">
                  <w:rPr>
                    <w:i/>
                    <w:color w:val="auto"/>
                    <w:sz w:val="18"/>
                  </w:rPr>
                </w:rPrChange>
              </w:rPr>
            </w:pPr>
            <w:r w:rsidRPr="00255B7C">
              <w:rPr>
                <w:rFonts w:ascii="Poppins" w:hAnsi="Poppins"/>
                <w:i/>
                <w:color w:val="auto"/>
                <w:sz w:val="18"/>
                <w:rPrChange w:id="4251" w:author="Stuart McLarnon (NESO)" w:date="2024-11-18T11:41:00Z">
                  <w:rPr>
                    <w:i/>
                    <w:color w:val="auto"/>
                    <w:sz w:val="18"/>
                  </w:rPr>
                </w:rPrChange>
              </w:rPr>
              <w:t xml:space="preserve">OC6.3, OC.6.5, OC6.6.6, OC6.8 </w:t>
            </w:r>
          </w:p>
          <w:p w14:paraId="490E93C9" w14:textId="0D16B941" w:rsidR="00820D3D" w:rsidRPr="00255B7C" w:rsidRDefault="00820D3D" w:rsidP="005B1864">
            <w:pPr>
              <w:rPr>
                <w:rFonts w:ascii="Poppins" w:hAnsi="Poppins"/>
                <w:i/>
                <w:color w:val="auto"/>
                <w:sz w:val="18"/>
                <w:rPrChange w:id="4252" w:author="Stuart McLarnon (NESO)" w:date="2024-11-18T11:41:00Z">
                  <w:rPr>
                    <w:i/>
                    <w:color w:val="auto"/>
                    <w:sz w:val="18"/>
                  </w:rPr>
                </w:rPrChange>
              </w:rPr>
            </w:pPr>
            <w:r w:rsidRPr="00255B7C">
              <w:rPr>
                <w:rFonts w:ascii="Poppins" w:hAnsi="Poppins"/>
                <w:i/>
                <w:color w:val="auto"/>
                <w:sz w:val="18"/>
                <w:rPrChange w:id="4253" w:author="Stuart McLarnon (NESO)" w:date="2024-11-18T11:41:00Z">
                  <w:rPr>
                    <w:i/>
                    <w:color w:val="auto"/>
                    <w:sz w:val="18"/>
                  </w:rPr>
                </w:rPrChange>
              </w:rPr>
              <w:t xml:space="preserve">OC.7.4, OC7.6 (OC7.6 - Scotland and Offshore only) </w:t>
            </w:r>
          </w:p>
          <w:p w14:paraId="4F484EED" w14:textId="5E8B8DF2" w:rsidR="00820D3D" w:rsidRPr="00255B7C" w:rsidRDefault="00820D3D" w:rsidP="005B1864">
            <w:pPr>
              <w:rPr>
                <w:rFonts w:ascii="Poppins" w:hAnsi="Poppins"/>
                <w:i/>
                <w:color w:val="auto"/>
                <w:sz w:val="18"/>
                <w:rPrChange w:id="4254" w:author="Stuart McLarnon (NESO)" w:date="2024-11-18T11:41:00Z">
                  <w:rPr>
                    <w:i/>
                    <w:color w:val="auto"/>
                    <w:sz w:val="18"/>
                  </w:rPr>
                </w:rPrChange>
              </w:rPr>
            </w:pPr>
            <w:r w:rsidRPr="00255B7C">
              <w:rPr>
                <w:rFonts w:ascii="Poppins" w:hAnsi="Poppins"/>
                <w:i/>
                <w:color w:val="auto"/>
                <w:sz w:val="18"/>
                <w:rPrChange w:id="4255" w:author="Stuart McLarnon (NESO)" w:date="2024-11-18T11:41:00Z">
                  <w:rPr>
                    <w:i/>
                    <w:color w:val="auto"/>
                    <w:sz w:val="18"/>
                  </w:rPr>
                </w:rPrChange>
              </w:rPr>
              <w:t>OC10</w:t>
            </w:r>
          </w:p>
          <w:p w14:paraId="2408A9D3" w14:textId="3C13DA9F" w:rsidR="00820D3D" w:rsidRPr="00255B7C" w:rsidRDefault="00820D3D" w:rsidP="005B1864">
            <w:pPr>
              <w:rPr>
                <w:rFonts w:ascii="Poppins" w:hAnsi="Poppins"/>
                <w:i/>
                <w:color w:val="auto"/>
                <w:sz w:val="18"/>
                <w:rPrChange w:id="4256" w:author="Stuart McLarnon (NESO)" w:date="2024-11-18T11:41:00Z">
                  <w:rPr>
                    <w:i/>
                    <w:color w:val="auto"/>
                    <w:sz w:val="18"/>
                  </w:rPr>
                </w:rPrChange>
              </w:rPr>
            </w:pPr>
            <w:r w:rsidRPr="00255B7C">
              <w:rPr>
                <w:rFonts w:ascii="Poppins" w:hAnsi="Poppins"/>
                <w:i/>
                <w:color w:val="auto"/>
                <w:sz w:val="18"/>
                <w:rPrChange w:id="4257" w:author="Stuart McLarnon (NESO)" w:date="2024-11-18T11:41:00Z">
                  <w:rPr>
                    <w:i/>
                    <w:color w:val="auto"/>
                    <w:sz w:val="18"/>
                  </w:rPr>
                </w:rPrChange>
              </w:rPr>
              <w:t>OC12</w:t>
            </w:r>
          </w:p>
          <w:p w14:paraId="7B67C151" w14:textId="62CC8731" w:rsidR="00820D3D" w:rsidRPr="00255B7C" w:rsidRDefault="00820D3D" w:rsidP="005B1864">
            <w:pPr>
              <w:rPr>
                <w:rFonts w:ascii="Poppins" w:hAnsi="Poppins"/>
                <w:i/>
                <w:color w:val="auto"/>
                <w:sz w:val="18"/>
                <w:rPrChange w:id="4258" w:author="Stuart McLarnon (NESO)" w:date="2024-11-18T11:41:00Z">
                  <w:rPr>
                    <w:i/>
                    <w:color w:val="auto"/>
                    <w:sz w:val="18"/>
                  </w:rPr>
                </w:rPrChange>
              </w:rPr>
            </w:pPr>
            <w:r w:rsidRPr="00255B7C">
              <w:rPr>
                <w:rFonts w:ascii="Poppins" w:hAnsi="Poppins"/>
                <w:i/>
                <w:color w:val="auto"/>
                <w:sz w:val="18"/>
                <w:rPrChange w:id="4259" w:author="Stuart McLarnon (NESO)" w:date="2024-11-18T11:41:00Z">
                  <w:rPr>
                    <w:i/>
                    <w:color w:val="auto"/>
                    <w:sz w:val="18"/>
                  </w:rPr>
                </w:rPrChange>
              </w:rPr>
              <w:t>BC1.4, BC1.5, BC.1.7, BC</w:t>
            </w:r>
            <w:proofErr w:type="gramStart"/>
            <w:r w:rsidRPr="00255B7C">
              <w:rPr>
                <w:rFonts w:ascii="Poppins" w:hAnsi="Poppins"/>
                <w:i/>
                <w:color w:val="auto"/>
                <w:sz w:val="18"/>
                <w:rPrChange w:id="4260" w:author="Stuart McLarnon (NESO)" w:date="2024-11-18T11:41:00Z">
                  <w:rPr>
                    <w:i/>
                    <w:color w:val="auto"/>
                    <w:sz w:val="18"/>
                  </w:rPr>
                </w:rPrChange>
              </w:rPr>
              <w:t>1.A.</w:t>
            </w:r>
            <w:proofErr w:type="gramEnd"/>
            <w:r w:rsidRPr="00255B7C">
              <w:rPr>
                <w:rFonts w:ascii="Poppins" w:hAnsi="Poppins"/>
                <w:i/>
                <w:color w:val="auto"/>
                <w:sz w:val="18"/>
                <w:rPrChange w:id="4261" w:author="Stuart McLarnon (NESO)" w:date="2024-11-18T11:41:00Z">
                  <w:rPr>
                    <w:i/>
                    <w:color w:val="auto"/>
                    <w:sz w:val="18"/>
                  </w:rPr>
                </w:rPrChange>
              </w:rPr>
              <w:t>1, BC1.A.2.1</w:t>
            </w:r>
          </w:p>
          <w:p w14:paraId="56702D12" w14:textId="40A55BD7" w:rsidR="00820D3D" w:rsidRPr="00255B7C" w:rsidRDefault="00820D3D" w:rsidP="005B1864">
            <w:pPr>
              <w:rPr>
                <w:rFonts w:ascii="Poppins" w:hAnsi="Poppins"/>
                <w:i/>
                <w:color w:val="auto"/>
                <w:sz w:val="18"/>
                <w:rPrChange w:id="4262" w:author="Stuart McLarnon (NESO)" w:date="2024-11-18T11:41:00Z">
                  <w:rPr>
                    <w:i/>
                    <w:color w:val="auto"/>
                    <w:sz w:val="18"/>
                  </w:rPr>
                </w:rPrChange>
              </w:rPr>
            </w:pPr>
            <w:r w:rsidRPr="00255B7C">
              <w:rPr>
                <w:rFonts w:ascii="Poppins" w:hAnsi="Poppins"/>
                <w:i/>
                <w:color w:val="auto"/>
                <w:sz w:val="18"/>
                <w:rPrChange w:id="4263" w:author="Stuart McLarnon (NESO)" w:date="2024-11-18T11:41:00Z">
                  <w:rPr>
                    <w:i/>
                    <w:color w:val="auto"/>
                    <w:sz w:val="18"/>
                  </w:rPr>
                </w:rPrChange>
              </w:rPr>
              <w:t>BC2 (</w:t>
            </w:r>
            <w:proofErr w:type="gramStart"/>
            <w:r w:rsidRPr="00255B7C">
              <w:rPr>
                <w:rFonts w:ascii="Poppins" w:hAnsi="Poppins"/>
                <w:i/>
                <w:color w:val="auto"/>
                <w:sz w:val="18"/>
                <w:rPrChange w:id="4264" w:author="Stuart McLarnon (NESO)" w:date="2024-11-18T11:41:00Z">
                  <w:rPr>
                    <w:i/>
                    <w:color w:val="auto"/>
                    <w:sz w:val="18"/>
                  </w:rPr>
                </w:rPrChange>
              </w:rPr>
              <w:t>in particular BC</w:t>
            </w:r>
            <w:proofErr w:type="gramEnd"/>
            <w:r w:rsidRPr="00255B7C">
              <w:rPr>
                <w:rFonts w:ascii="Poppins" w:hAnsi="Poppins"/>
                <w:i/>
                <w:color w:val="auto"/>
                <w:sz w:val="18"/>
                <w:rPrChange w:id="4265" w:author="Stuart McLarnon (NESO)" w:date="2024-11-18T11:41:00Z">
                  <w:rPr>
                    <w:i/>
                    <w:color w:val="auto"/>
                    <w:sz w:val="18"/>
                  </w:rPr>
                </w:rPrChange>
              </w:rPr>
              <w:t>.2.9)</w:t>
            </w:r>
          </w:p>
          <w:p w14:paraId="287DF411" w14:textId="63EEEE8B" w:rsidR="00820D3D" w:rsidRPr="00255B7C" w:rsidRDefault="00820D3D" w:rsidP="005B1864">
            <w:pPr>
              <w:rPr>
                <w:rFonts w:ascii="Poppins" w:hAnsi="Poppins"/>
                <w:i/>
                <w:color w:val="auto"/>
                <w:sz w:val="18"/>
                <w:rPrChange w:id="4266" w:author="Stuart McLarnon (NESO)" w:date="2024-11-18T11:41:00Z">
                  <w:rPr>
                    <w:i/>
                    <w:color w:val="auto"/>
                    <w:sz w:val="18"/>
                  </w:rPr>
                </w:rPrChange>
              </w:rPr>
            </w:pPr>
            <w:r w:rsidRPr="00255B7C">
              <w:rPr>
                <w:rFonts w:ascii="Poppins" w:hAnsi="Poppins"/>
                <w:i/>
                <w:color w:val="auto"/>
                <w:sz w:val="18"/>
                <w:rPrChange w:id="4267" w:author="Stuart McLarnon (NESO)" w:date="2024-11-18T11:41:00Z">
                  <w:rPr>
                    <w:i/>
                    <w:color w:val="auto"/>
                    <w:sz w:val="18"/>
                  </w:rPr>
                </w:rPrChange>
              </w:rPr>
              <w:t>BC3</w:t>
            </w:r>
          </w:p>
          <w:p w14:paraId="0308F291" w14:textId="0C7289DB" w:rsidR="00820D3D" w:rsidRPr="00255B7C" w:rsidRDefault="00820D3D" w:rsidP="005B1864">
            <w:pPr>
              <w:rPr>
                <w:rFonts w:ascii="Poppins" w:hAnsi="Poppins"/>
                <w:color w:val="auto"/>
                <w:sz w:val="18"/>
                <w:rPrChange w:id="4268" w:author="Stuart McLarnon (NESO)" w:date="2024-11-18T11:41:00Z">
                  <w:rPr>
                    <w:color w:val="auto"/>
                    <w:sz w:val="18"/>
                  </w:rPr>
                </w:rPrChange>
              </w:rPr>
            </w:pPr>
            <w:r w:rsidRPr="00255B7C">
              <w:rPr>
                <w:rFonts w:ascii="Poppins" w:hAnsi="Poppins"/>
                <w:color w:val="auto"/>
                <w:sz w:val="18"/>
                <w:rPrChange w:id="4269" w:author="Stuart McLarnon (NESO)" w:date="2024-11-18T11:41:00Z">
                  <w:rPr>
                    <w:color w:val="auto"/>
                    <w:sz w:val="18"/>
                  </w:rPr>
                </w:rPrChange>
              </w:rPr>
              <w:t xml:space="preserve">In satisfying the above </w:t>
            </w:r>
            <w:r w:rsidR="00B6672E">
              <w:rPr>
                <w:rFonts w:ascii="Poppins" w:hAnsi="Poppins"/>
                <w:color w:val="auto"/>
                <w:sz w:val="18"/>
                <w:rPrChange w:id="4270" w:author="Stuart McLarnon (NESO)" w:date="2024-11-18T11:41:00Z">
                  <w:rPr>
                    <w:color w:val="auto"/>
                    <w:sz w:val="18"/>
                  </w:rPr>
                </w:rPrChange>
              </w:rPr>
              <w:t>Grid Code</w:t>
            </w:r>
            <w:r w:rsidRPr="00255B7C">
              <w:rPr>
                <w:rFonts w:ascii="Poppins" w:hAnsi="Poppins"/>
                <w:color w:val="auto"/>
                <w:sz w:val="18"/>
                <w:rPrChange w:id="4271" w:author="Stuart McLarnon (NESO)" w:date="2024-11-18T11:41:00Z">
                  <w:rPr>
                    <w:color w:val="auto"/>
                    <w:sz w:val="18"/>
                  </w:rPr>
                </w:rPrChange>
              </w:rPr>
              <w:t xml:space="preserve"> requirements, Non-Embedded Customers (which would include a Closed Distribution System), would meet one or more of the requirements of the System Defence Plan.  </w:t>
            </w:r>
          </w:p>
          <w:p w14:paraId="094E559C" w14:textId="5152F2A6" w:rsidR="00820D3D" w:rsidRPr="00255B7C" w:rsidRDefault="00820D3D" w:rsidP="005B1864">
            <w:pPr>
              <w:rPr>
                <w:rFonts w:ascii="Poppins" w:hAnsi="Poppins"/>
                <w:i/>
                <w:color w:val="auto"/>
                <w:sz w:val="18"/>
                <w:rPrChange w:id="4272" w:author="Stuart McLarnon (NESO)" w:date="2024-11-18T11:41:00Z">
                  <w:rPr>
                    <w:i/>
                    <w:color w:val="auto"/>
                    <w:sz w:val="18"/>
                  </w:rPr>
                </w:rPrChange>
              </w:rPr>
            </w:pPr>
            <w:r w:rsidRPr="00255B7C">
              <w:rPr>
                <w:rFonts w:ascii="Poppins" w:hAnsi="Poppins"/>
                <w:color w:val="auto"/>
                <w:sz w:val="18"/>
                <w:rPrChange w:id="4273" w:author="Stuart McLarnon (NESO)" w:date="2024-11-18T11:41:00Z">
                  <w:rPr>
                    <w:color w:val="auto"/>
                    <w:sz w:val="18"/>
                  </w:rPr>
                </w:rPrChange>
              </w:rPr>
              <w:t>All Transmission Connected Closed Distribution Systems would have to be BM and CUSC Parties and hence satisfy the requirements of the Emergency and Restoration Code.  There is no concept of a Transmission Connected Non CUSC Party</w:t>
            </w:r>
            <w:ins w:id="4274" w:author="Stuart McLarnon (NESO)" w:date="2025-03-12T10:02:00Z" w16du:dateUtc="2025-03-12T10:02:00Z">
              <w:r w:rsidR="00CD6B51">
                <w:rPr>
                  <w:rFonts w:ascii="Poppins" w:hAnsi="Poppins"/>
                  <w:color w:val="auto"/>
                  <w:sz w:val="18"/>
                </w:rPr>
                <w:t>.</w:t>
              </w:r>
            </w:ins>
            <w:del w:id="4275" w:author="Stuart McLarnon (NESO)" w:date="2025-03-12T10:02:00Z" w16du:dateUtc="2025-03-12T10:02:00Z">
              <w:r w:rsidRPr="00255B7C" w:rsidDel="00CD6B51">
                <w:rPr>
                  <w:rFonts w:ascii="Poppins" w:hAnsi="Poppins"/>
                  <w:color w:val="auto"/>
                  <w:sz w:val="18"/>
                  <w:rPrChange w:id="4276" w:author="Stuart McLarnon (NESO)" w:date="2024-11-18T11:41:00Z">
                    <w:rPr>
                      <w:color w:val="auto"/>
                      <w:sz w:val="18"/>
                    </w:rPr>
                  </w:rPrChange>
                </w:rPr>
                <w:delText xml:space="preserve"> </w:delText>
              </w:r>
            </w:del>
          </w:p>
        </w:tc>
      </w:tr>
      <w:tr w:rsidR="00255B7C" w:rsidRPr="00255B7C" w14:paraId="7B907E33" w14:textId="03D5F20C" w:rsidTr="008D1D03">
        <w:trPr>
          <w:trHeight w:val="570"/>
        </w:trPr>
        <w:tc>
          <w:tcPr>
            <w:tcW w:w="1775" w:type="dxa"/>
            <w:vMerge/>
          </w:tcPr>
          <w:p w14:paraId="5E2B9534" w14:textId="0FABD788" w:rsidR="00820D3D" w:rsidRPr="00255B7C" w:rsidRDefault="00820D3D" w:rsidP="005B1864">
            <w:pPr>
              <w:rPr>
                <w:rFonts w:ascii="Poppins" w:hAnsi="Poppins"/>
                <w:color w:val="auto"/>
                <w:sz w:val="18"/>
                <w:rPrChange w:id="4277" w:author="Stuart McLarnon (NESO)" w:date="2024-11-18T11:41:00Z">
                  <w:rPr>
                    <w:sz w:val="18"/>
                  </w:rPr>
                </w:rPrChange>
              </w:rPr>
            </w:pPr>
          </w:p>
        </w:tc>
        <w:tc>
          <w:tcPr>
            <w:tcW w:w="994" w:type="dxa"/>
          </w:tcPr>
          <w:p w14:paraId="4907E1CA" w14:textId="76BD2125" w:rsidR="00820D3D" w:rsidRPr="00255B7C" w:rsidRDefault="00820D3D" w:rsidP="005B1864">
            <w:pPr>
              <w:rPr>
                <w:rFonts w:ascii="Poppins" w:hAnsi="Poppins"/>
                <w:color w:val="auto"/>
                <w:sz w:val="18"/>
                <w:rPrChange w:id="4278" w:author="Stuart McLarnon (NESO)" w:date="2024-11-18T11:41:00Z">
                  <w:rPr>
                    <w:color w:val="auto"/>
                    <w:sz w:val="18"/>
                  </w:rPr>
                </w:rPrChange>
              </w:rPr>
            </w:pPr>
            <w:r w:rsidRPr="00255B7C">
              <w:rPr>
                <w:rFonts w:ascii="Poppins" w:hAnsi="Poppins"/>
                <w:color w:val="auto"/>
                <w:sz w:val="18"/>
                <w:rPrChange w:id="4279" w:author="Stuart McLarnon (NESO)" w:date="2024-11-18T11:41:00Z">
                  <w:rPr>
                    <w:color w:val="auto"/>
                    <w:sz w:val="18"/>
                  </w:rPr>
                </w:rPrChange>
              </w:rPr>
              <w:t>Existing</w:t>
            </w:r>
          </w:p>
        </w:tc>
        <w:tc>
          <w:tcPr>
            <w:tcW w:w="5873" w:type="dxa"/>
          </w:tcPr>
          <w:p w14:paraId="4E6DE823" w14:textId="589550F4" w:rsidR="00820D3D" w:rsidRPr="00255B7C" w:rsidRDefault="00820D3D" w:rsidP="005B1864">
            <w:pPr>
              <w:rPr>
                <w:rFonts w:ascii="Poppins" w:hAnsi="Poppins"/>
                <w:color w:val="auto"/>
                <w:sz w:val="18"/>
                <w:rPrChange w:id="4280" w:author="Stuart McLarnon (NESO)" w:date="2024-11-18T11:41:00Z">
                  <w:rPr>
                    <w:color w:val="auto"/>
                    <w:sz w:val="18"/>
                  </w:rPr>
                </w:rPrChange>
              </w:rPr>
            </w:pPr>
            <w:r w:rsidRPr="00255B7C">
              <w:rPr>
                <w:rFonts w:ascii="Poppins" w:hAnsi="Poppins"/>
                <w:color w:val="auto"/>
                <w:sz w:val="18"/>
                <w:rPrChange w:id="4281" w:author="Stuart McLarnon (NESO)" w:date="2024-11-18T11:41:00Z">
                  <w:rPr>
                    <w:color w:val="auto"/>
                    <w:sz w:val="18"/>
                  </w:rPr>
                </w:rPrChange>
              </w:rPr>
              <w:t xml:space="preserve">Any Non-Embedded Customer who is a GB Code User and which has a CUSC Contract with </w:t>
            </w:r>
            <w:del w:id="4282" w:author="Stuart McLarnon (NESO)" w:date="2024-11-18T11:41:00Z">
              <w:r w:rsidR="00C8246A" w:rsidRPr="004708A3">
                <w:rPr>
                  <w:color w:val="auto"/>
                  <w:sz w:val="18"/>
                </w:rPr>
                <w:delText>NG</w:delText>
              </w:r>
              <w:r w:rsidRPr="004708A3">
                <w:rPr>
                  <w:color w:val="auto"/>
                  <w:sz w:val="18"/>
                </w:rPr>
                <w:delText>ESO</w:delText>
              </w:r>
            </w:del>
            <w:ins w:id="4283" w:author="Stuart McLarnon (NESO)" w:date="2024-11-18T11:41:00Z">
              <w:r w:rsidR="007B4960">
                <w:rPr>
                  <w:rFonts w:ascii="Poppins" w:hAnsi="Poppins" w:cs="Poppins"/>
                  <w:color w:val="auto"/>
                  <w:sz w:val="18"/>
                </w:rPr>
                <w:t>NESO</w:t>
              </w:r>
            </w:ins>
            <w:ins w:id="4284" w:author="Stuart McLarnon (NESO)" w:date="2025-03-12T10:01:00Z" w16du:dateUtc="2025-03-12T10:01:00Z">
              <w:r w:rsidR="00CD6B51">
                <w:rPr>
                  <w:rFonts w:ascii="Poppins" w:hAnsi="Poppins" w:cs="Poppins"/>
                  <w:color w:val="auto"/>
                  <w:sz w:val="18"/>
                </w:rPr>
                <w:t>.</w:t>
              </w:r>
            </w:ins>
          </w:p>
        </w:tc>
        <w:tc>
          <w:tcPr>
            <w:tcW w:w="5103" w:type="dxa"/>
          </w:tcPr>
          <w:p w14:paraId="696F53D0" w14:textId="49598214" w:rsidR="00820D3D" w:rsidRPr="00255B7C" w:rsidRDefault="00820D3D" w:rsidP="005B1864">
            <w:pPr>
              <w:rPr>
                <w:rFonts w:ascii="Poppins" w:hAnsi="Poppins"/>
                <w:color w:val="auto"/>
                <w:sz w:val="18"/>
                <w:rPrChange w:id="4285" w:author="Stuart McLarnon (NESO)" w:date="2024-11-18T11:41:00Z">
                  <w:rPr>
                    <w:color w:val="auto"/>
                    <w:sz w:val="18"/>
                  </w:rPr>
                </w:rPrChange>
              </w:rPr>
            </w:pPr>
            <w:r w:rsidRPr="00255B7C">
              <w:rPr>
                <w:rFonts w:ascii="Poppins" w:hAnsi="Poppins"/>
                <w:color w:val="auto"/>
                <w:sz w:val="18"/>
                <w:rPrChange w:id="4286" w:author="Stuart McLarnon (NESO)" w:date="2024-11-18T11:41:00Z">
                  <w:rPr>
                    <w:color w:val="auto"/>
                    <w:sz w:val="18"/>
                  </w:rPr>
                </w:rPrChange>
              </w:rPr>
              <w:t xml:space="preserve">Applicable </w:t>
            </w:r>
            <w:r w:rsidR="00B6672E">
              <w:rPr>
                <w:rFonts w:ascii="Poppins" w:hAnsi="Poppins"/>
                <w:color w:val="auto"/>
                <w:sz w:val="18"/>
                <w:rPrChange w:id="4287" w:author="Stuart McLarnon (NESO)" w:date="2024-11-18T11:41:00Z">
                  <w:rPr>
                    <w:color w:val="auto"/>
                    <w:sz w:val="18"/>
                  </w:rPr>
                </w:rPrChange>
              </w:rPr>
              <w:t>Grid Code</w:t>
            </w:r>
            <w:r w:rsidRPr="00255B7C">
              <w:rPr>
                <w:rFonts w:ascii="Poppins" w:hAnsi="Poppins"/>
                <w:color w:val="auto"/>
                <w:sz w:val="18"/>
                <w:rPrChange w:id="4288" w:author="Stuart McLarnon (NESO)" w:date="2024-11-18T11:41:00Z">
                  <w:rPr>
                    <w:color w:val="auto"/>
                    <w:sz w:val="18"/>
                  </w:rPr>
                </w:rPrChange>
              </w:rPr>
              <w:t xml:space="preserve"> requirements:</w:t>
            </w:r>
          </w:p>
          <w:p w14:paraId="1B8B3278" w14:textId="30F7678F" w:rsidR="00981D30" w:rsidRPr="00255B7C" w:rsidRDefault="00820D3D" w:rsidP="00981D30">
            <w:pPr>
              <w:rPr>
                <w:rFonts w:ascii="Poppins" w:hAnsi="Poppins"/>
                <w:i/>
                <w:color w:val="auto"/>
                <w:sz w:val="18"/>
                <w:rPrChange w:id="4289" w:author="Stuart McLarnon (NESO)" w:date="2024-11-18T11:41:00Z">
                  <w:rPr>
                    <w:i/>
                    <w:color w:val="auto"/>
                    <w:sz w:val="18"/>
                  </w:rPr>
                </w:rPrChange>
              </w:rPr>
            </w:pPr>
            <w:r w:rsidRPr="00255B7C">
              <w:rPr>
                <w:rFonts w:ascii="Poppins" w:hAnsi="Poppins"/>
                <w:i/>
                <w:color w:val="auto"/>
                <w:sz w:val="18"/>
                <w:rPrChange w:id="4290" w:author="Stuart McLarnon (NESO)" w:date="2024-11-18T11:41:00Z">
                  <w:rPr>
                    <w:i/>
                    <w:color w:val="auto"/>
                    <w:sz w:val="18"/>
                  </w:rPr>
                </w:rPrChange>
              </w:rPr>
              <w:t xml:space="preserve">CC6.1.2, CC.6.1.3, CC.6.1.4, CC.6.2.3, CC.6.4.3, CC.6.5, </w:t>
            </w:r>
            <w:r w:rsidR="00981D30" w:rsidRPr="00255B7C">
              <w:rPr>
                <w:rFonts w:ascii="Poppins" w:hAnsi="Poppins"/>
                <w:i/>
                <w:color w:val="auto"/>
                <w:sz w:val="18"/>
                <w:rPrChange w:id="4291" w:author="Stuart McLarnon (NESO)" w:date="2024-11-18T11:41:00Z">
                  <w:rPr>
                    <w:i/>
                    <w:color w:val="auto"/>
                    <w:sz w:val="18"/>
                  </w:rPr>
                </w:rPrChange>
              </w:rPr>
              <w:t xml:space="preserve">CC.7.9, </w:t>
            </w:r>
          </w:p>
          <w:p w14:paraId="6EEF4F3E" w14:textId="461BF372" w:rsidR="00820D3D" w:rsidRPr="00255B7C" w:rsidRDefault="00820D3D" w:rsidP="005B1864">
            <w:pPr>
              <w:rPr>
                <w:rFonts w:ascii="Poppins" w:hAnsi="Poppins"/>
                <w:i/>
                <w:color w:val="auto"/>
                <w:sz w:val="18"/>
                <w:rPrChange w:id="4292" w:author="Stuart McLarnon (NESO)" w:date="2024-11-18T11:41:00Z">
                  <w:rPr>
                    <w:i/>
                    <w:color w:val="auto"/>
                    <w:sz w:val="18"/>
                  </w:rPr>
                </w:rPrChange>
              </w:rPr>
            </w:pPr>
            <w:r w:rsidRPr="00255B7C">
              <w:rPr>
                <w:rFonts w:ascii="Poppins" w:hAnsi="Poppins"/>
                <w:i/>
                <w:color w:val="auto"/>
                <w:sz w:val="18"/>
                <w:rPrChange w:id="4293" w:author="Stuart McLarnon (NESO)" w:date="2024-11-18T11:41:00Z">
                  <w:rPr>
                    <w:i/>
                    <w:color w:val="auto"/>
                    <w:sz w:val="18"/>
                  </w:rPr>
                </w:rPrChange>
              </w:rPr>
              <w:lastRenderedPageBreak/>
              <w:t>CC.A.5.</w:t>
            </w:r>
          </w:p>
          <w:p w14:paraId="6DBFE0F3" w14:textId="03FE078C" w:rsidR="00820D3D" w:rsidRPr="00255B7C" w:rsidRDefault="00820D3D" w:rsidP="005B1864">
            <w:pPr>
              <w:rPr>
                <w:rFonts w:ascii="Poppins" w:hAnsi="Poppins"/>
                <w:i/>
                <w:color w:val="auto"/>
                <w:sz w:val="18"/>
                <w:rPrChange w:id="4294" w:author="Stuart McLarnon (NESO)" w:date="2024-11-18T11:41:00Z">
                  <w:rPr>
                    <w:i/>
                    <w:color w:val="auto"/>
                    <w:sz w:val="18"/>
                  </w:rPr>
                </w:rPrChange>
              </w:rPr>
            </w:pPr>
            <w:r w:rsidRPr="00255B7C">
              <w:rPr>
                <w:rFonts w:ascii="Poppins" w:hAnsi="Poppins"/>
                <w:i/>
                <w:color w:val="auto"/>
                <w:sz w:val="18"/>
                <w:rPrChange w:id="4295" w:author="Stuart McLarnon (NESO)" w:date="2024-11-18T11:41:00Z">
                  <w:rPr>
                    <w:i/>
                    <w:color w:val="auto"/>
                    <w:sz w:val="18"/>
                  </w:rPr>
                </w:rPrChange>
              </w:rPr>
              <w:t>OC1</w:t>
            </w:r>
          </w:p>
          <w:p w14:paraId="7525CBFA" w14:textId="59D482EB" w:rsidR="00820D3D" w:rsidRPr="00255B7C" w:rsidRDefault="00820D3D" w:rsidP="005B1864">
            <w:pPr>
              <w:rPr>
                <w:rFonts w:ascii="Poppins" w:hAnsi="Poppins"/>
                <w:i/>
                <w:color w:val="auto"/>
                <w:sz w:val="18"/>
                <w:rPrChange w:id="4296" w:author="Stuart McLarnon (NESO)" w:date="2024-11-18T11:41:00Z">
                  <w:rPr>
                    <w:i/>
                    <w:color w:val="auto"/>
                    <w:sz w:val="18"/>
                  </w:rPr>
                </w:rPrChange>
              </w:rPr>
            </w:pPr>
            <w:r w:rsidRPr="00255B7C">
              <w:rPr>
                <w:rFonts w:ascii="Poppins" w:hAnsi="Poppins"/>
                <w:i/>
                <w:color w:val="auto"/>
                <w:sz w:val="18"/>
                <w:rPrChange w:id="4297" w:author="Stuart McLarnon (NESO)" w:date="2024-11-18T11:41:00Z">
                  <w:rPr>
                    <w:i/>
                    <w:color w:val="auto"/>
                    <w:sz w:val="18"/>
                  </w:rPr>
                </w:rPrChange>
              </w:rPr>
              <w:t xml:space="preserve">OC5.4, OC5.5.4 (only in respect of CUSC Parties who are also Demand Response Providers). </w:t>
            </w:r>
          </w:p>
          <w:p w14:paraId="460F1FD8" w14:textId="0B604034" w:rsidR="00820D3D" w:rsidRPr="00255B7C" w:rsidRDefault="00820D3D" w:rsidP="005B1864">
            <w:pPr>
              <w:rPr>
                <w:rFonts w:ascii="Poppins" w:hAnsi="Poppins"/>
                <w:i/>
                <w:color w:val="auto"/>
                <w:sz w:val="18"/>
                <w:rPrChange w:id="4298" w:author="Stuart McLarnon (NESO)" w:date="2024-11-18T11:41:00Z">
                  <w:rPr>
                    <w:i/>
                    <w:color w:val="auto"/>
                    <w:sz w:val="18"/>
                  </w:rPr>
                </w:rPrChange>
              </w:rPr>
            </w:pPr>
            <w:r w:rsidRPr="00255B7C">
              <w:rPr>
                <w:rFonts w:ascii="Poppins" w:hAnsi="Poppins"/>
                <w:i/>
                <w:color w:val="auto"/>
                <w:sz w:val="18"/>
                <w:rPrChange w:id="4299" w:author="Stuart McLarnon (NESO)" w:date="2024-11-18T11:41:00Z">
                  <w:rPr>
                    <w:i/>
                    <w:color w:val="auto"/>
                    <w:sz w:val="18"/>
                  </w:rPr>
                </w:rPrChange>
              </w:rPr>
              <w:t xml:space="preserve">OC6.3, OC.6.5, OC6.6.6, OC6.8 </w:t>
            </w:r>
          </w:p>
          <w:p w14:paraId="4D457C35" w14:textId="17383C2D" w:rsidR="00820D3D" w:rsidRPr="00255B7C" w:rsidRDefault="00820D3D" w:rsidP="005B1864">
            <w:pPr>
              <w:rPr>
                <w:rFonts w:ascii="Poppins" w:hAnsi="Poppins"/>
                <w:i/>
                <w:color w:val="auto"/>
                <w:sz w:val="18"/>
                <w:rPrChange w:id="4300" w:author="Stuart McLarnon (NESO)" w:date="2024-11-18T11:41:00Z">
                  <w:rPr>
                    <w:i/>
                    <w:color w:val="auto"/>
                    <w:sz w:val="18"/>
                  </w:rPr>
                </w:rPrChange>
              </w:rPr>
            </w:pPr>
            <w:r w:rsidRPr="00255B7C">
              <w:rPr>
                <w:rFonts w:ascii="Poppins" w:hAnsi="Poppins"/>
                <w:i/>
                <w:color w:val="auto"/>
                <w:sz w:val="18"/>
                <w:rPrChange w:id="4301" w:author="Stuart McLarnon (NESO)" w:date="2024-11-18T11:41:00Z">
                  <w:rPr>
                    <w:i/>
                    <w:color w:val="auto"/>
                    <w:sz w:val="18"/>
                  </w:rPr>
                </w:rPrChange>
              </w:rPr>
              <w:t xml:space="preserve">OC.7.4, OC7.6 (OC7.6 - Scotland and Offshore only) </w:t>
            </w:r>
          </w:p>
          <w:p w14:paraId="7DBAD5D1" w14:textId="583BF066" w:rsidR="00820D3D" w:rsidRPr="00255B7C" w:rsidRDefault="00820D3D" w:rsidP="005B1864">
            <w:pPr>
              <w:rPr>
                <w:rFonts w:ascii="Poppins" w:hAnsi="Poppins"/>
                <w:i/>
                <w:color w:val="auto"/>
                <w:sz w:val="18"/>
                <w:rPrChange w:id="4302" w:author="Stuart McLarnon (NESO)" w:date="2024-11-18T11:41:00Z">
                  <w:rPr>
                    <w:i/>
                    <w:color w:val="auto"/>
                    <w:sz w:val="18"/>
                  </w:rPr>
                </w:rPrChange>
              </w:rPr>
            </w:pPr>
            <w:r w:rsidRPr="00255B7C">
              <w:rPr>
                <w:rFonts w:ascii="Poppins" w:hAnsi="Poppins"/>
                <w:i/>
                <w:color w:val="auto"/>
                <w:sz w:val="18"/>
                <w:rPrChange w:id="4303" w:author="Stuart McLarnon (NESO)" w:date="2024-11-18T11:41:00Z">
                  <w:rPr>
                    <w:i/>
                    <w:color w:val="auto"/>
                    <w:sz w:val="18"/>
                  </w:rPr>
                </w:rPrChange>
              </w:rPr>
              <w:t>OC10</w:t>
            </w:r>
          </w:p>
          <w:p w14:paraId="03A9A798" w14:textId="3C02E6B6" w:rsidR="00820D3D" w:rsidRPr="00255B7C" w:rsidRDefault="00820D3D" w:rsidP="005B1864">
            <w:pPr>
              <w:rPr>
                <w:rFonts w:ascii="Poppins" w:hAnsi="Poppins"/>
                <w:i/>
                <w:color w:val="auto"/>
                <w:sz w:val="18"/>
                <w:rPrChange w:id="4304" w:author="Stuart McLarnon (NESO)" w:date="2024-11-18T11:41:00Z">
                  <w:rPr>
                    <w:i/>
                    <w:color w:val="auto"/>
                    <w:sz w:val="18"/>
                  </w:rPr>
                </w:rPrChange>
              </w:rPr>
            </w:pPr>
            <w:r w:rsidRPr="00255B7C">
              <w:rPr>
                <w:rFonts w:ascii="Poppins" w:hAnsi="Poppins"/>
                <w:i/>
                <w:color w:val="auto"/>
                <w:sz w:val="18"/>
                <w:rPrChange w:id="4305" w:author="Stuart McLarnon (NESO)" w:date="2024-11-18T11:41:00Z">
                  <w:rPr>
                    <w:i/>
                    <w:color w:val="auto"/>
                    <w:sz w:val="18"/>
                  </w:rPr>
                </w:rPrChange>
              </w:rPr>
              <w:t>OC12</w:t>
            </w:r>
          </w:p>
          <w:p w14:paraId="1E8F1EA7" w14:textId="4B2B2DE3" w:rsidR="00820D3D" w:rsidRPr="00255B7C" w:rsidRDefault="00820D3D" w:rsidP="005B1864">
            <w:pPr>
              <w:rPr>
                <w:rFonts w:ascii="Poppins" w:hAnsi="Poppins"/>
                <w:i/>
                <w:color w:val="auto"/>
                <w:sz w:val="18"/>
                <w:rPrChange w:id="4306" w:author="Stuart McLarnon (NESO)" w:date="2024-11-18T11:41:00Z">
                  <w:rPr>
                    <w:i/>
                    <w:color w:val="auto"/>
                    <w:sz w:val="18"/>
                  </w:rPr>
                </w:rPrChange>
              </w:rPr>
            </w:pPr>
            <w:r w:rsidRPr="00255B7C">
              <w:rPr>
                <w:rFonts w:ascii="Poppins" w:hAnsi="Poppins"/>
                <w:i/>
                <w:color w:val="auto"/>
                <w:sz w:val="18"/>
                <w:rPrChange w:id="4307" w:author="Stuart McLarnon (NESO)" w:date="2024-11-18T11:41:00Z">
                  <w:rPr>
                    <w:i/>
                    <w:color w:val="auto"/>
                    <w:sz w:val="18"/>
                  </w:rPr>
                </w:rPrChange>
              </w:rPr>
              <w:t>BC1.4, BC1.5, BC.1.7, BC</w:t>
            </w:r>
            <w:proofErr w:type="gramStart"/>
            <w:r w:rsidRPr="00255B7C">
              <w:rPr>
                <w:rFonts w:ascii="Poppins" w:hAnsi="Poppins"/>
                <w:i/>
                <w:color w:val="auto"/>
                <w:sz w:val="18"/>
                <w:rPrChange w:id="4308" w:author="Stuart McLarnon (NESO)" w:date="2024-11-18T11:41:00Z">
                  <w:rPr>
                    <w:i/>
                    <w:color w:val="auto"/>
                    <w:sz w:val="18"/>
                  </w:rPr>
                </w:rPrChange>
              </w:rPr>
              <w:t>1.A.</w:t>
            </w:r>
            <w:proofErr w:type="gramEnd"/>
            <w:r w:rsidRPr="00255B7C">
              <w:rPr>
                <w:rFonts w:ascii="Poppins" w:hAnsi="Poppins"/>
                <w:i/>
                <w:color w:val="auto"/>
                <w:sz w:val="18"/>
                <w:rPrChange w:id="4309" w:author="Stuart McLarnon (NESO)" w:date="2024-11-18T11:41:00Z">
                  <w:rPr>
                    <w:i/>
                    <w:color w:val="auto"/>
                    <w:sz w:val="18"/>
                  </w:rPr>
                </w:rPrChange>
              </w:rPr>
              <w:t>1, BC1.A.2.1</w:t>
            </w:r>
          </w:p>
          <w:p w14:paraId="7397BB7D" w14:textId="6B5FF868" w:rsidR="00820D3D" w:rsidRPr="00255B7C" w:rsidRDefault="00820D3D" w:rsidP="005B1864">
            <w:pPr>
              <w:rPr>
                <w:rFonts w:ascii="Poppins" w:hAnsi="Poppins"/>
                <w:i/>
                <w:color w:val="auto"/>
                <w:sz w:val="18"/>
                <w:rPrChange w:id="4310" w:author="Stuart McLarnon (NESO)" w:date="2024-11-18T11:41:00Z">
                  <w:rPr>
                    <w:i/>
                    <w:color w:val="auto"/>
                    <w:sz w:val="18"/>
                  </w:rPr>
                </w:rPrChange>
              </w:rPr>
            </w:pPr>
            <w:r w:rsidRPr="00255B7C">
              <w:rPr>
                <w:rFonts w:ascii="Poppins" w:hAnsi="Poppins"/>
                <w:i/>
                <w:color w:val="auto"/>
                <w:sz w:val="18"/>
                <w:rPrChange w:id="4311" w:author="Stuart McLarnon (NESO)" w:date="2024-11-18T11:41:00Z">
                  <w:rPr>
                    <w:i/>
                    <w:color w:val="auto"/>
                    <w:sz w:val="18"/>
                  </w:rPr>
                </w:rPrChange>
              </w:rPr>
              <w:t>BC2 (</w:t>
            </w:r>
            <w:proofErr w:type="gramStart"/>
            <w:r w:rsidRPr="00255B7C">
              <w:rPr>
                <w:rFonts w:ascii="Poppins" w:hAnsi="Poppins"/>
                <w:i/>
                <w:color w:val="auto"/>
                <w:sz w:val="18"/>
                <w:rPrChange w:id="4312" w:author="Stuart McLarnon (NESO)" w:date="2024-11-18T11:41:00Z">
                  <w:rPr>
                    <w:i/>
                    <w:color w:val="auto"/>
                    <w:sz w:val="18"/>
                  </w:rPr>
                </w:rPrChange>
              </w:rPr>
              <w:t>in particular BC</w:t>
            </w:r>
            <w:proofErr w:type="gramEnd"/>
            <w:r w:rsidRPr="00255B7C">
              <w:rPr>
                <w:rFonts w:ascii="Poppins" w:hAnsi="Poppins"/>
                <w:i/>
                <w:color w:val="auto"/>
                <w:sz w:val="18"/>
                <w:rPrChange w:id="4313" w:author="Stuart McLarnon (NESO)" w:date="2024-11-18T11:41:00Z">
                  <w:rPr>
                    <w:i/>
                    <w:color w:val="auto"/>
                    <w:sz w:val="18"/>
                  </w:rPr>
                </w:rPrChange>
              </w:rPr>
              <w:t>.2.9)</w:t>
            </w:r>
          </w:p>
          <w:p w14:paraId="1F00ADE9" w14:textId="741606CE" w:rsidR="00820D3D" w:rsidRPr="00255B7C" w:rsidRDefault="00820D3D" w:rsidP="005B1864">
            <w:pPr>
              <w:rPr>
                <w:rFonts w:ascii="Poppins" w:hAnsi="Poppins"/>
                <w:color w:val="auto"/>
                <w:sz w:val="18"/>
                <w:rPrChange w:id="4314" w:author="Stuart McLarnon (NESO)" w:date="2024-11-18T11:41:00Z">
                  <w:rPr>
                    <w:color w:val="auto"/>
                    <w:sz w:val="18"/>
                  </w:rPr>
                </w:rPrChange>
              </w:rPr>
            </w:pPr>
            <w:r w:rsidRPr="00255B7C">
              <w:rPr>
                <w:rFonts w:ascii="Poppins" w:hAnsi="Poppins"/>
                <w:color w:val="auto"/>
                <w:sz w:val="18"/>
                <w:rPrChange w:id="4315" w:author="Stuart McLarnon (NESO)" w:date="2024-11-18T11:41:00Z">
                  <w:rPr>
                    <w:color w:val="auto"/>
                    <w:sz w:val="18"/>
                  </w:rPr>
                </w:rPrChange>
              </w:rPr>
              <w:t xml:space="preserve">In satisfying the above </w:t>
            </w:r>
            <w:r w:rsidR="00B6672E">
              <w:rPr>
                <w:rFonts w:ascii="Poppins" w:hAnsi="Poppins"/>
                <w:color w:val="auto"/>
                <w:sz w:val="18"/>
                <w:rPrChange w:id="4316" w:author="Stuart McLarnon (NESO)" w:date="2024-11-18T11:41:00Z">
                  <w:rPr>
                    <w:color w:val="auto"/>
                    <w:sz w:val="18"/>
                  </w:rPr>
                </w:rPrChange>
              </w:rPr>
              <w:t>Grid Code</w:t>
            </w:r>
            <w:r w:rsidRPr="00255B7C">
              <w:rPr>
                <w:rFonts w:ascii="Poppins" w:hAnsi="Poppins"/>
                <w:color w:val="auto"/>
                <w:sz w:val="18"/>
                <w:rPrChange w:id="4317" w:author="Stuart McLarnon (NESO)" w:date="2024-11-18T11:41:00Z">
                  <w:rPr>
                    <w:color w:val="auto"/>
                    <w:sz w:val="18"/>
                  </w:rPr>
                </w:rPrChange>
              </w:rPr>
              <w:t xml:space="preserve"> requirements, Non-Embedded Customers would meet one or more of the requirements of the System Defence Plan.  </w:t>
            </w:r>
          </w:p>
          <w:p w14:paraId="781C9517" w14:textId="05AAF00E" w:rsidR="00820D3D" w:rsidRPr="00255B7C" w:rsidRDefault="00820D3D" w:rsidP="005B1864">
            <w:pPr>
              <w:rPr>
                <w:rFonts w:ascii="Poppins" w:hAnsi="Poppins"/>
                <w:color w:val="auto"/>
                <w:sz w:val="18"/>
                <w:rPrChange w:id="4318" w:author="Stuart McLarnon (NESO)" w:date="2024-11-18T11:41:00Z">
                  <w:rPr>
                    <w:color w:val="auto"/>
                    <w:sz w:val="18"/>
                  </w:rPr>
                </w:rPrChange>
              </w:rPr>
            </w:pPr>
            <w:r w:rsidRPr="00255B7C">
              <w:rPr>
                <w:rFonts w:ascii="Poppins" w:hAnsi="Poppins"/>
                <w:color w:val="auto"/>
                <w:sz w:val="18"/>
                <w:rPrChange w:id="4319" w:author="Stuart McLarnon (NESO)" w:date="2024-11-18T11:41:00Z">
                  <w:rPr>
                    <w:color w:val="auto"/>
                    <w:sz w:val="18"/>
                  </w:rPr>
                </w:rPrChange>
              </w:rPr>
              <w:t>All Transmission Connected Demand Facilities would have to be BM and CUSC Parties</w:t>
            </w:r>
            <w:r w:rsidR="00455752" w:rsidRPr="00255B7C">
              <w:rPr>
                <w:rFonts w:ascii="Poppins" w:hAnsi="Poppins"/>
                <w:color w:val="auto"/>
                <w:sz w:val="18"/>
                <w:rPrChange w:id="4320" w:author="Stuart McLarnon (NESO)" w:date="2024-11-18T11:41:00Z">
                  <w:rPr>
                    <w:color w:val="auto"/>
                    <w:sz w:val="18"/>
                  </w:rPr>
                </w:rPrChange>
              </w:rPr>
              <w:t xml:space="preserve"> </w:t>
            </w:r>
            <w:r w:rsidRPr="00255B7C">
              <w:rPr>
                <w:rFonts w:ascii="Poppins" w:hAnsi="Poppins"/>
                <w:color w:val="auto"/>
                <w:sz w:val="18"/>
                <w:rPrChange w:id="4321" w:author="Stuart McLarnon (NESO)" w:date="2024-11-18T11:41:00Z">
                  <w:rPr>
                    <w:color w:val="auto"/>
                    <w:sz w:val="18"/>
                  </w:rPr>
                </w:rPrChange>
              </w:rPr>
              <w:t>(which would include Closed Distribution Systems)</w:t>
            </w:r>
            <w:del w:id="4322" w:author="Stuart McLarnon (NESO)" w:date="2025-01-22T13:31:00Z" w16du:dateUtc="2025-01-22T13:31:00Z">
              <w:r w:rsidRPr="00255B7C" w:rsidDel="008B56F0">
                <w:rPr>
                  <w:rFonts w:ascii="Poppins" w:hAnsi="Poppins"/>
                  <w:color w:val="auto"/>
                  <w:sz w:val="18"/>
                  <w:rPrChange w:id="4323" w:author="Stuart McLarnon (NESO)" w:date="2024-11-18T11:41:00Z">
                    <w:rPr>
                      <w:color w:val="auto"/>
                      <w:sz w:val="18"/>
                    </w:rPr>
                  </w:rPrChange>
                </w:rPr>
                <w:delText xml:space="preserve"> </w:delText>
              </w:r>
            </w:del>
            <w:r w:rsidRPr="00255B7C">
              <w:rPr>
                <w:rFonts w:ascii="Poppins" w:hAnsi="Poppins"/>
                <w:color w:val="auto"/>
                <w:sz w:val="18"/>
                <w:rPrChange w:id="4324" w:author="Stuart McLarnon (NESO)" w:date="2024-11-18T11:41:00Z">
                  <w:rPr>
                    <w:color w:val="auto"/>
                    <w:sz w:val="18"/>
                  </w:rPr>
                </w:rPrChange>
              </w:rPr>
              <w:t xml:space="preserve"> and hence satisfy the requirements of the Emergency and Restoration Code.  There is no concept of an Embedded Non-Embedded Customer.</w:t>
            </w:r>
          </w:p>
        </w:tc>
      </w:tr>
      <w:tr w:rsidR="00255B7C" w:rsidRPr="00255B7C" w14:paraId="23E8623B" w14:textId="6AA244F5" w:rsidTr="008D1D03">
        <w:trPr>
          <w:trHeight w:val="2965"/>
        </w:trPr>
        <w:tc>
          <w:tcPr>
            <w:tcW w:w="1775" w:type="dxa"/>
          </w:tcPr>
          <w:p w14:paraId="71466BA0" w14:textId="210C213C" w:rsidR="00820D3D" w:rsidRPr="00255B7C" w:rsidRDefault="00820D3D" w:rsidP="005B1864">
            <w:pPr>
              <w:rPr>
                <w:rFonts w:ascii="Poppins" w:hAnsi="Poppins"/>
                <w:color w:val="auto"/>
                <w:sz w:val="18"/>
                <w:rPrChange w:id="4325" w:author="Stuart McLarnon (NESO)" w:date="2024-11-18T11:41:00Z">
                  <w:rPr>
                    <w:color w:val="auto"/>
                    <w:sz w:val="18"/>
                  </w:rPr>
                </w:rPrChange>
              </w:rPr>
            </w:pPr>
            <w:r w:rsidRPr="00255B7C">
              <w:rPr>
                <w:rFonts w:ascii="Poppins" w:hAnsi="Poppins"/>
                <w:color w:val="auto"/>
                <w:sz w:val="18"/>
                <w:rPrChange w:id="4326" w:author="Stuart McLarnon (NESO)" w:date="2024-11-18T11:41:00Z">
                  <w:rPr>
                    <w:color w:val="auto"/>
                    <w:sz w:val="18"/>
                  </w:rPr>
                </w:rPrChange>
              </w:rPr>
              <w:lastRenderedPageBreak/>
              <w:t xml:space="preserve">Providers of </w:t>
            </w:r>
            <w:proofErr w:type="spellStart"/>
            <w:r w:rsidRPr="00255B7C">
              <w:rPr>
                <w:rFonts w:ascii="Poppins" w:hAnsi="Poppins"/>
                <w:color w:val="auto"/>
                <w:sz w:val="18"/>
                <w:rPrChange w:id="4327" w:author="Stuart McLarnon (NESO)" w:date="2024-11-18T11:41:00Z">
                  <w:rPr>
                    <w:color w:val="auto"/>
                    <w:sz w:val="18"/>
                  </w:rPr>
                </w:rPrChange>
              </w:rPr>
              <w:t>redispatching</w:t>
            </w:r>
            <w:proofErr w:type="spellEnd"/>
            <w:r w:rsidRPr="00255B7C">
              <w:rPr>
                <w:rFonts w:ascii="Poppins" w:hAnsi="Poppins"/>
                <w:color w:val="auto"/>
                <w:sz w:val="18"/>
                <w:rPrChange w:id="4328" w:author="Stuart McLarnon (NESO)" w:date="2024-11-18T11:41:00Z">
                  <w:rPr>
                    <w:color w:val="auto"/>
                    <w:sz w:val="18"/>
                  </w:rPr>
                </w:rPrChange>
              </w:rPr>
              <w:t xml:space="preserve"> of power generating modules or demand facilities by means of aggregation and providers of active power reserve in accordance with Title 8 of Regulation 2017/1485</w:t>
            </w:r>
            <w:ins w:id="4329" w:author="Stuart McLarnon (NESO)" w:date="2025-03-12T10:03:00Z" w16du:dateUtc="2025-03-12T10:03:00Z">
              <w:r w:rsidR="00CD6B51">
                <w:rPr>
                  <w:rFonts w:ascii="Poppins" w:hAnsi="Poppins"/>
                  <w:color w:val="auto"/>
                  <w:sz w:val="18"/>
                </w:rPr>
                <w:t>.</w:t>
              </w:r>
            </w:ins>
          </w:p>
        </w:tc>
        <w:tc>
          <w:tcPr>
            <w:tcW w:w="994" w:type="dxa"/>
          </w:tcPr>
          <w:p w14:paraId="359BD821" w14:textId="14CF7EE7" w:rsidR="00820D3D" w:rsidRPr="00255B7C" w:rsidRDefault="00820D3D" w:rsidP="005B1864">
            <w:pPr>
              <w:rPr>
                <w:rFonts w:ascii="Poppins" w:hAnsi="Poppins"/>
                <w:color w:val="auto"/>
                <w:sz w:val="18"/>
                <w:rPrChange w:id="4330" w:author="Stuart McLarnon (NESO)" w:date="2024-11-18T11:41:00Z">
                  <w:rPr>
                    <w:color w:val="auto"/>
                    <w:sz w:val="18"/>
                  </w:rPr>
                </w:rPrChange>
              </w:rPr>
            </w:pPr>
            <w:r w:rsidRPr="00255B7C">
              <w:rPr>
                <w:rFonts w:ascii="Poppins" w:hAnsi="Poppins"/>
                <w:color w:val="auto"/>
                <w:sz w:val="18"/>
                <w:rPrChange w:id="4331" w:author="Stuart McLarnon (NESO)" w:date="2024-11-18T11:41:00Z">
                  <w:rPr>
                    <w:color w:val="auto"/>
                    <w:sz w:val="18"/>
                  </w:rPr>
                </w:rPrChange>
              </w:rPr>
              <w:t>New &amp; Existing</w:t>
            </w:r>
          </w:p>
        </w:tc>
        <w:tc>
          <w:tcPr>
            <w:tcW w:w="5873" w:type="dxa"/>
          </w:tcPr>
          <w:p w14:paraId="36BF3F55" w14:textId="49CE5D1C" w:rsidR="00820D3D" w:rsidRPr="00255B7C" w:rsidRDefault="00820D3D" w:rsidP="005B1864">
            <w:pPr>
              <w:rPr>
                <w:rFonts w:ascii="Poppins" w:hAnsi="Poppins"/>
                <w:color w:val="auto"/>
                <w:sz w:val="18"/>
                <w:highlight w:val="yellow"/>
                <w:rPrChange w:id="4332" w:author="Stuart McLarnon (NESO)" w:date="2024-11-18T11:41:00Z">
                  <w:rPr>
                    <w:color w:val="auto"/>
                    <w:sz w:val="18"/>
                    <w:highlight w:val="yellow"/>
                  </w:rPr>
                </w:rPrChange>
              </w:rPr>
            </w:pPr>
            <w:r w:rsidRPr="00255B7C">
              <w:rPr>
                <w:rFonts w:ascii="Poppins" w:hAnsi="Poppins"/>
                <w:color w:val="auto"/>
                <w:sz w:val="18"/>
                <w:rPrChange w:id="4333" w:author="Stuart McLarnon (NESO)" w:date="2024-11-18T11:41:00Z">
                  <w:rPr>
                    <w:color w:val="auto"/>
                    <w:sz w:val="18"/>
                  </w:rPr>
                </w:rPrChange>
              </w:rPr>
              <w:t xml:space="preserve">BM Participants including Virtual Lead Parties. </w:t>
            </w:r>
          </w:p>
        </w:tc>
        <w:tc>
          <w:tcPr>
            <w:tcW w:w="5103" w:type="dxa"/>
          </w:tcPr>
          <w:p w14:paraId="61ED7572" w14:textId="152D63E7" w:rsidR="00820D3D" w:rsidRPr="00255B7C" w:rsidRDefault="00820D3D" w:rsidP="005B1864">
            <w:pPr>
              <w:rPr>
                <w:rFonts w:ascii="Poppins" w:hAnsi="Poppins"/>
                <w:i/>
                <w:color w:val="auto"/>
                <w:sz w:val="18"/>
                <w:rPrChange w:id="4334" w:author="Stuart McLarnon (NESO)" w:date="2024-11-18T11:41:00Z">
                  <w:rPr>
                    <w:i/>
                    <w:color w:val="auto"/>
                    <w:sz w:val="18"/>
                  </w:rPr>
                </w:rPrChange>
              </w:rPr>
            </w:pPr>
            <w:r w:rsidRPr="00255B7C">
              <w:rPr>
                <w:rFonts w:ascii="Poppins" w:hAnsi="Poppins"/>
                <w:color w:val="auto"/>
                <w:sz w:val="18"/>
                <w:rPrChange w:id="4335" w:author="Stuart McLarnon (NESO)" w:date="2024-11-18T11:41:00Z">
                  <w:rPr>
                    <w:color w:val="auto"/>
                    <w:sz w:val="18"/>
                  </w:rPr>
                </w:rPrChange>
              </w:rPr>
              <w:t>(</w:t>
            </w:r>
            <w:r w:rsidRPr="00255B7C">
              <w:rPr>
                <w:rFonts w:ascii="Poppins" w:hAnsi="Poppins"/>
                <w:i/>
                <w:color w:val="auto"/>
                <w:sz w:val="18"/>
                <w:rPrChange w:id="4336" w:author="Stuart McLarnon (NESO)" w:date="2024-11-18T11:41:00Z">
                  <w:rPr>
                    <w:i/>
                    <w:color w:val="auto"/>
                    <w:sz w:val="18"/>
                  </w:rPr>
                </w:rPrChange>
              </w:rPr>
              <w:t>ECC/CC 6.5</w:t>
            </w:r>
            <w:r w:rsidR="001A7449" w:rsidRPr="00255B7C">
              <w:rPr>
                <w:rFonts w:ascii="Poppins" w:hAnsi="Poppins"/>
                <w:i/>
                <w:color w:val="auto"/>
                <w:sz w:val="18"/>
                <w:rPrChange w:id="4337" w:author="Stuart McLarnon (NESO)" w:date="2024-11-18T11:41:00Z">
                  <w:rPr>
                    <w:i/>
                    <w:color w:val="auto"/>
                    <w:sz w:val="18"/>
                  </w:rPr>
                </w:rPrChange>
              </w:rPr>
              <w:t xml:space="preserve"> ECC/CC.7.9</w:t>
            </w:r>
            <w:r w:rsidRPr="00255B7C">
              <w:rPr>
                <w:rFonts w:ascii="Poppins" w:hAnsi="Poppins"/>
                <w:i/>
                <w:color w:val="auto"/>
                <w:sz w:val="18"/>
                <w:rPrChange w:id="4338" w:author="Stuart McLarnon (NESO)" w:date="2024-11-18T11:41:00Z">
                  <w:rPr>
                    <w:i/>
                    <w:color w:val="auto"/>
                    <w:sz w:val="18"/>
                  </w:rPr>
                </w:rPrChange>
              </w:rPr>
              <w:t xml:space="preserve"> only</w:t>
            </w:r>
            <w:r w:rsidRPr="00255B7C">
              <w:rPr>
                <w:rFonts w:ascii="Poppins" w:hAnsi="Poppins"/>
                <w:color w:val="auto"/>
                <w:sz w:val="18"/>
                <w:rPrChange w:id="4339" w:author="Stuart McLarnon (NESO)" w:date="2024-11-18T11:41:00Z">
                  <w:rPr>
                    <w:color w:val="auto"/>
                    <w:sz w:val="18"/>
                  </w:rPr>
                </w:rPrChange>
              </w:rPr>
              <w:t xml:space="preserve">) </w:t>
            </w:r>
          </w:p>
          <w:p w14:paraId="6DBF80E2" w14:textId="3D374301" w:rsidR="00820D3D" w:rsidRPr="00255B7C" w:rsidRDefault="00820D3D" w:rsidP="005B1864">
            <w:pPr>
              <w:rPr>
                <w:rFonts w:ascii="Poppins" w:hAnsi="Poppins"/>
                <w:color w:val="auto"/>
                <w:sz w:val="18"/>
                <w:rPrChange w:id="4340" w:author="Stuart McLarnon (NESO)" w:date="2024-11-18T11:41:00Z">
                  <w:rPr>
                    <w:color w:val="auto"/>
                    <w:sz w:val="18"/>
                  </w:rPr>
                </w:rPrChange>
              </w:rPr>
            </w:pPr>
            <w:r w:rsidRPr="00255B7C">
              <w:rPr>
                <w:rFonts w:ascii="Poppins" w:hAnsi="Poppins"/>
                <w:color w:val="auto"/>
                <w:sz w:val="18"/>
                <w:rPrChange w:id="4341" w:author="Stuart McLarnon (NESO)" w:date="2024-11-18T11:41:00Z">
                  <w:rPr>
                    <w:color w:val="auto"/>
                    <w:sz w:val="18"/>
                  </w:rPr>
                </w:rPrChange>
              </w:rPr>
              <w:t xml:space="preserve">DRSC if they are also providing Demand Response </w:t>
            </w:r>
            <w:proofErr w:type="gramStart"/>
            <w:r w:rsidRPr="00255B7C">
              <w:rPr>
                <w:rFonts w:ascii="Poppins" w:hAnsi="Poppins"/>
                <w:color w:val="auto"/>
                <w:sz w:val="18"/>
                <w:rPrChange w:id="4342" w:author="Stuart McLarnon (NESO)" w:date="2024-11-18T11:41:00Z">
                  <w:rPr>
                    <w:color w:val="auto"/>
                    <w:sz w:val="18"/>
                  </w:rPr>
                </w:rPrChange>
              </w:rPr>
              <w:t>Services</w:t>
            </w:r>
            <w:proofErr w:type="gramEnd"/>
            <w:r w:rsidRPr="00255B7C">
              <w:rPr>
                <w:rFonts w:ascii="Poppins" w:hAnsi="Poppins"/>
                <w:color w:val="auto"/>
                <w:sz w:val="18"/>
                <w:rPrChange w:id="4343" w:author="Stuart McLarnon (NESO)" w:date="2024-11-18T11:41:00Z">
                  <w:rPr>
                    <w:color w:val="auto"/>
                    <w:sz w:val="18"/>
                  </w:rPr>
                </w:rPrChange>
              </w:rPr>
              <w:t xml:space="preserve"> and their equipment was purchased on or after 7 September 201</w:t>
            </w:r>
            <w:r w:rsidR="005E1CE0" w:rsidRPr="00255B7C">
              <w:rPr>
                <w:rFonts w:ascii="Poppins" w:hAnsi="Poppins"/>
                <w:color w:val="auto"/>
                <w:sz w:val="18"/>
                <w:rPrChange w:id="4344" w:author="Stuart McLarnon (NESO)" w:date="2024-11-18T11:41:00Z">
                  <w:rPr>
                    <w:color w:val="auto"/>
                    <w:sz w:val="18"/>
                  </w:rPr>
                </w:rPrChange>
              </w:rPr>
              <w:t>8</w:t>
            </w:r>
            <w:r w:rsidRPr="00255B7C">
              <w:rPr>
                <w:rFonts w:ascii="Poppins" w:hAnsi="Poppins"/>
                <w:color w:val="auto"/>
                <w:sz w:val="18"/>
                <w:rPrChange w:id="4345" w:author="Stuart McLarnon (NESO)" w:date="2024-11-18T11:41:00Z">
                  <w:rPr>
                    <w:color w:val="auto"/>
                    <w:sz w:val="18"/>
                  </w:rPr>
                </w:rPrChange>
              </w:rPr>
              <w:t xml:space="preserve"> and connected to the System on or after 18 August 2019.</w:t>
            </w:r>
          </w:p>
          <w:p w14:paraId="66C06293" w14:textId="3363BD33" w:rsidR="00820D3D" w:rsidRPr="00255B7C" w:rsidRDefault="00820D3D" w:rsidP="005B1864">
            <w:pPr>
              <w:rPr>
                <w:rFonts w:ascii="Poppins" w:hAnsi="Poppins"/>
                <w:i/>
                <w:color w:val="auto"/>
                <w:sz w:val="18"/>
                <w:rPrChange w:id="4346" w:author="Stuart McLarnon (NESO)" w:date="2024-11-18T11:41:00Z">
                  <w:rPr>
                    <w:i/>
                    <w:color w:val="auto"/>
                    <w:sz w:val="18"/>
                  </w:rPr>
                </w:rPrChange>
              </w:rPr>
            </w:pPr>
            <w:r w:rsidRPr="00255B7C">
              <w:rPr>
                <w:rFonts w:ascii="Poppins" w:hAnsi="Poppins"/>
                <w:i/>
                <w:color w:val="auto"/>
                <w:sz w:val="18"/>
                <w:rPrChange w:id="4347" w:author="Stuart McLarnon (NESO)" w:date="2024-11-18T11:41:00Z">
                  <w:rPr>
                    <w:i/>
                    <w:color w:val="auto"/>
                    <w:sz w:val="18"/>
                  </w:rPr>
                </w:rPrChange>
              </w:rPr>
              <w:t>BC1.4, BC1.5, BC.1.7, BC</w:t>
            </w:r>
            <w:proofErr w:type="gramStart"/>
            <w:r w:rsidRPr="00255B7C">
              <w:rPr>
                <w:rFonts w:ascii="Poppins" w:hAnsi="Poppins"/>
                <w:i/>
                <w:color w:val="auto"/>
                <w:sz w:val="18"/>
                <w:rPrChange w:id="4348" w:author="Stuart McLarnon (NESO)" w:date="2024-11-18T11:41:00Z">
                  <w:rPr>
                    <w:i/>
                    <w:color w:val="auto"/>
                    <w:sz w:val="18"/>
                  </w:rPr>
                </w:rPrChange>
              </w:rPr>
              <w:t>1.A.</w:t>
            </w:r>
            <w:proofErr w:type="gramEnd"/>
            <w:r w:rsidRPr="00255B7C">
              <w:rPr>
                <w:rFonts w:ascii="Poppins" w:hAnsi="Poppins"/>
                <w:i/>
                <w:color w:val="auto"/>
                <w:sz w:val="18"/>
                <w:rPrChange w:id="4349" w:author="Stuart McLarnon (NESO)" w:date="2024-11-18T11:41:00Z">
                  <w:rPr>
                    <w:i/>
                    <w:color w:val="auto"/>
                    <w:sz w:val="18"/>
                  </w:rPr>
                </w:rPrChange>
              </w:rPr>
              <w:t>1, BC1.A.2.1</w:t>
            </w:r>
          </w:p>
          <w:p w14:paraId="7D9280A2" w14:textId="76C6649C" w:rsidR="00820D3D" w:rsidRPr="00255B7C" w:rsidRDefault="00820D3D" w:rsidP="005B1864">
            <w:pPr>
              <w:rPr>
                <w:rFonts w:ascii="Poppins" w:hAnsi="Poppins"/>
                <w:i/>
                <w:color w:val="auto"/>
                <w:sz w:val="18"/>
                <w:rPrChange w:id="4350" w:author="Stuart McLarnon (NESO)" w:date="2024-11-18T11:41:00Z">
                  <w:rPr>
                    <w:i/>
                    <w:color w:val="auto"/>
                    <w:sz w:val="18"/>
                  </w:rPr>
                </w:rPrChange>
              </w:rPr>
            </w:pPr>
            <w:r w:rsidRPr="00255B7C">
              <w:rPr>
                <w:rFonts w:ascii="Poppins" w:hAnsi="Poppins"/>
                <w:i/>
                <w:color w:val="auto"/>
                <w:sz w:val="18"/>
                <w:rPrChange w:id="4351" w:author="Stuart McLarnon (NESO)" w:date="2024-11-18T11:41:00Z">
                  <w:rPr>
                    <w:i/>
                    <w:color w:val="auto"/>
                    <w:sz w:val="18"/>
                  </w:rPr>
                </w:rPrChange>
              </w:rPr>
              <w:t>BC2 (</w:t>
            </w:r>
            <w:proofErr w:type="gramStart"/>
            <w:r w:rsidRPr="00255B7C">
              <w:rPr>
                <w:rFonts w:ascii="Poppins" w:hAnsi="Poppins"/>
                <w:i/>
                <w:color w:val="auto"/>
                <w:sz w:val="18"/>
                <w:rPrChange w:id="4352" w:author="Stuart McLarnon (NESO)" w:date="2024-11-18T11:41:00Z">
                  <w:rPr>
                    <w:i/>
                    <w:color w:val="auto"/>
                    <w:sz w:val="18"/>
                  </w:rPr>
                </w:rPrChange>
              </w:rPr>
              <w:t>in particular BC</w:t>
            </w:r>
            <w:proofErr w:type="gramEnd"/>
            <w:r w:rsidRPr="00255B7C">
              <w:rPr>
                <w:rFonts w:ascii="Poppins" w:hAnsi="Poppins"/>
                <w:i/>
                <w:color w:val="auto"/>
                <w:sz w:val="18"/>
                <w:rPrChange w:id="4353" w:author="Stuart McLarnon (NESO)" w:date="2024-11-18T11:41:00Z">
                  <w:rPr>
                    <w:i/>
                    <w:color w:val="auto"/>
                    <w:sz w:val="18"/>
                  </w:rPr>
                </w:rPrChange>
              </w:rPr>
              <w:t>.2.9)</w:t>
            </w:r>
          </w:p>
          <w:p w14:paraId="785DC1E1" w14:textId="15E55F61" w:rsidR="00820D3D" w:rsidRPr="00255B7C" w:rsidRDefault="00820D3D" w:rsidP="005B1864">
            <w:pPr>
              <w:rPr>
                <w:rFonts w:ascii="Poppins" w:hAnsi="Poppins"/>
                <w:color w:val="auto"/>
                <w:sz w:val="18"/>
                <w:rPrChange w:id="4354" w:author="Stuart McLarnon (NESO)" w:date="2024-11-18T11:41:00Z">
                  <w:rPr>
                    <w:color w:val="auto"/>
                    <w:sz w:val="18"/>
                  </w:rPr>
                </w:rPrChange>
              </w:rPr>
            </w:pPr>
            <w:r w:rsidRPr="00255B7C">
              <w:rPr>
                <w:rFonts w:ascii="Poppins" w:hAnsi="Poppins"/>
                <w:i/>
                <w:color w:val="auto"/>
                <w:sz w:val="18"/>
                <w:rPrChange w:id="4355" w:author="Stuart McLarnon (NESO)" w:date="2024-11-18T11:41:00Z">
                  <w:rPr>
                    <w:i/>
                    <w:color w:val="auto"/>
                    <w:sz w:val="18"/>
                  </w:rPr>
                </w:rPrChange>
              </w:rPr>
              <w:t>BC3.3, BC3.4, BC3.5, BC.3.6, BC.3.7</w:t>
            </w:r>
            <w:r w:rsidRPr="00255B7C">
              <w:rPr>
                <w:rFonts w:ascii="Poppins" w:hAnsi="Poppins"/>
                <w:color w:val="auto"/>
                <w:sz w:val="18"/>
                <w:rPrChange w:id="4356" w:author="Stuart McLarnon (NESO)" w:date="2024-11-18T11:41:00Z">
                  <w:rPr>
                    <w:color w:val="auto"/>
                    <w:sz w:val="18"/>
                  </w:rPr>
                </w:rPrChange>
              </w:rPr>
              <w:t xml:space="preserve"> (As applicable but biased towards Generator who are registered as Gensets).</w:t>
            </w:r>
          </w:p>
          <w:p w14:paraId="3FE3DED5" w14:textId="1B88D00D" w:rsidR="00820D3D" w:rsidRPr="00255B7C" w:rsidRDefault="00820D3D" w:rsidP="005B1864">
            <w:pPr>
              <w:rPr>
                <w:rFonts w:ascii="Poppins" w:hAnsi="Poppins"/>
                <w:color w:val="auto"/>
                <w:sz w:val="18"/>
                <w:rPrChange w:id="4357" w:author="Stuart McLarnon (NESO)" w:date="2024-11-18T11:41:00Z">
                  <w:rPr>
                    <w:color w:val="auto"/>
                    <w:sz w:val="18"/>
                  </w:rPr>
                </w:rPrChange>
              </w:rPr>
            </w:pPr>
          </w:p>
        </w:tc>
      </w:tr>
      <w:tr w:rsidR="00255B7C" w:rsidRPr="00255B7C" w14:paraId="6825BB09" w14:textId="0D09FD46" w:rsidTr="008D1D03">
        <w:trPr>
          <w:trHeight w:val="1185"/>
        </w:trPr>
        <w:tc>
          <w:tcPr>
            <w:tcW w:w="1775" w:type="dxa"/>
            <w:vMerge w:val="restart"/>
          </w:tcPr>
          <w:p w14:paraId="250D2489" w14:textId="4098FD46" w:rsidR="00820D3D" w:rsidRPr="00255B7C" w:rsidRDefault="00820D3D" w:rsidP="005B1864">
            <w:pPr>
              <w:rPr>
                <w:rFonts w:ascii="Poppins" w:hAnsi="Poppins"/>
                <w:color w:val="auto"/>
                <w:sz w:val="18"/>
                <w:rPrChange w:id="4358" w:author="Stuart McLarnon (NESO)" w:date="2024-11-18T11:41:00Z">
                  <w:rPr>
                    <w:color w:val="auto"/>
                    <w:sz w:val="18"/>
                  </w:rPr>
                </w:rPrChange>
              </w:rPr>
            </w:pPr>
            <w:r w:rsidRPr="00255B7C">
              <w:rPr>
                <w:rFonts w:ascii="Poppins" w:hAnsi="Poppins"/>
                <w:color w:val="auto"/>
                <w:sz w:val="18"/>
                <w:rPrChange w:id="4359" w:author="Stuart McLarnon (NESO)" w:date="2024-11-18T11:41:00Z">
                  <w:rPr>
                    <w:color w:val="auto"/>
                    <w:sz w:val="18"/>
                  </w:rPr>
                </w:rPrChange>
              </w:rPr>
              <w:t xml:space="preserve">Existing and new high voltage direct current (HVDC) Systems and direct current connected </w:t>
            </w:r>
            <w:r w:rsidRPr="00255B7C">
              <w:rPr>
                <w:rFonts w:ascii="Poppins" w:hAnsi="Poppins"/>
                <w:color w:val="auto"/>
                <w:sz w:val="18"/>
                <w:rPrChange w:id="4360" w:author="Stuart McLarnon (NESO)" w:date="2024-11-18T11:41:00Z">
                  <w:rPr>
                    <w:color w:val="auto"/>
                    <w:sz w:val="18"/>
                  </w:rPr>
                </w:rPrChange>
              </w:rPr>
              <w:lastRenderedPageBreak/>
              <w:t>Power Park Modules in accordance with the criteria set out in Article 4(1) of commission Regulation (EU) 2016/1447</w:t>
            </w:r>
            <w:ins w:id="4361" w:author="Stuart McLarnon (NESO)" w:date="2025-03-12T10:03:00Z" w16du:dateUtc="2025-03-12T10:03:00Z">
              <w:r w:rsidR="00CD6B51">
                <w:rPr>
                  <w:rFonts w:ascii="Poppins" w:hAnsi="Poppins"/>
                  <w:color w:val="auto"/>
                  <w:sz w:val="18"/>
                </w:rPr>
                <w:t>.</w:t>
              </w:r>
            </w:ins>
          </w:p>
        </w:tc>
        <w:tc>
          <w:tcPr>
            <w:tcW w:w="994" w:type="dxa"/>
            <w:vMerge w:val="restart"/>
          </w:tcPr>
          <w:p w14:paraId="043F70F8" w14:textId="343C8EC5" w:rsidR="00820D3D" w:rsidRPr="00255B7C" w:rsidRDefault="00820D3D" w:rsidP="005B1864">
            <w:pPr>
              <w:rPr>
                <w:rFonts w:ascii="Poppins" w:hAnsi="Poppins"/>
                <w:color w:val="auto"/>
                <w:sz w:val="18"/>
                <w:rPrChange w:id="4362" w:author="Stuart McLarnon (NESO)" w:date="2024-11-18T11:41:00Z">
                  <w:rPr>
                    <w:color w:val="auto"/>
                    <w:sz w:val="18"/>
                  </w:rPr>
                </w:rPrChange>
              </w:rPr>
            </w:pPr>
            <w:r w:rsidRPr="00255B7C">
              <w:rPr>
                <w:rFonts w:ascii="Poppins" w:hAnsi="Poppins"/>
                <w:color w:val="auto"/>
                <w:sz w:val="18"/>
                <w:rPrChange w:id="4363" w:author="Stuart McLarnon (NESO)" w:date="2024-11-18T11:41:00Z">
                  <w:rPr>
                    <w:color w:val="auto"/>
                    <w:sz w:val="18"/>
                  </w:rPr>
                </w:rPrChange>
              </w:rPr>
              <w:lastRenderedPageBreak/>
              <w:t>New</w:t>
            </w:r>
          </w:p>
        </w:tc>
        <w:tc>
          <w:tcPr>
            <w:tcW w:w="5873" w:type="dxa"/>
          </w:tcPr>
          <w:p w14:paraId="10DD7B5D" w14:textId="059D87A2" w:rsidR="00820D3D" w:rsidRPr="00255B7C" w:rsidRDefault="00820D3D" w:rsidP="005B1864">
            <w:pPr>
              <w:rPr>
                <w:rFonts w:ascii="Poppins" w:hAnsi="Poppins"/>
                <w:color w:val="auto"/>
                <w:sz w:val="18"/>
                <w:rPrChange w:id="4364" w:author="Stuart McLarnon (NESO)" w:date="2024-11-18T11:41:00Z">
                  <w:rPr>
                    <w:color w:val="auto"/>
                    <w:sz w:val="18"/>
                  </w:rPr>
                </w:rPrChange>
              </w:rPr>
            </w:pPr>
            <w:r w:rsidRPr="00255B7C">
              <w:rPr>
                <w:rFonts w:ascii="Poppins" w:hAnsi="Poppins"/>
                <w:color w:val="auto"/>
                <w:sz w:val="18"/>
                <w:rPrChange w:id="4365" w:author="Stuart McLarnon (NESO)" w:date="2024-11-18T11:41:00Z">
                  <w:rPr>
                    <w:color w:val="auto"/>
                    <w:sz w:val="18"/>
                  </w:rPr>
                </w:rPrChange>
              </w:rPr>
              <w:t xml:space="preserve">HVDC System Owners and Generators in respect of Transmission DC Converters and/or DC Connected Power Park Modules who are EU Code Users and have a CUSC Contract with </w:t>
            </w:r>
            <w:del w:id="4366" w:author="Stuart McLarnon (NESO)" w:date="2024-11-18T11:41:00Z">
              <w:r w:rsidR="00C8246A" w:rsidRPr="000805F7">
                <w:rPr>
                  <w:color w:val="auto"/>
                  <w:sz w:val="18"/>
                </w:rPr>
                <w:delText>NG</w:delText>
              </w:r>
              <w:r w:rsidRPr="000805F7">
                <w:rPr>
                  <w:color w:val="auto"/>
                  <w:sz w:val="18"/>
                </w:rPr>
                <w:delText>ESO</w:delText>
              </w:r>
            </w:del>
            <w:ins w:id="4367" w:author="Stuart McLarnon (NESO)" w:date="2024-11-18T11:41:00Z">
              <w:r w:rsidR="007B4960">
                <w:rPr>
                  <w:rFonts w:ascii="Poppins" w:hAnsi="Poppins" w:cs="Poppins"/>
                  <w:color w:val="auto"/>
                  <w:sz w:val="18"/>
                </w:rPr>
                <w:t>NESO</w:t>
              </w:r>
            </w:ins>
            <w:ins w:id="4368" w:author="Stuart McLarnon (NESO)" w:date="2025-03-12T10:01:00Z" w16du:dateUtc="2025-03-12T10:01:00Z">
              <w:r w:rsidR="00CD6B51">
                <w:rPr>
                  <w:rFonts w:ascii="Poppins" w:hAnsi="Poppins" w:cs="Poppins"/>
                  <w:color w:val="auto"/>
                  <w:sz w:val="18"/>
                </w:rPr>
                <w:t>.</w:t>
              </w:r>
            </w:ins>
          </w:p>
        </w:tc>
        <w:tc>
          <w:tcPr>
            <w:tcW w:w="5103" w:type="dxa"/>
          </w:tcPr>
          <w:p w14:paraId="1BD26B24" w14:textId="5E5E0F8D" w:rsidR="00820D3D" w:rsidRPr="00255B7C" w:rsidRDefault="00820D3D" w:rsidP="005B1864">
            <w:pPr>
              <w:rPr>
                <w:rFonts w:ascii="Poppins" w:hAnsi="Poppins"/>
                <w:color w:val="auto"/>
                <w:sz w:val="18"/>
                <w:rPrChange w:id="4369" w:author="Stuart McLarnon (NESO)" w:date="2024-11-18T11:41:00Z">
                  <w:rPr>
                    <w:color w:val="auto"/>
                    <w:sz w:val="18"/>
                  </w:rPr>
                </w:rPrChange>
              </w:rPr>
            </w:pPr>
            <w:r w:rsidRPr="00255B7C">
              <w:rPr>
                <w:rFonts w:ascii="Poppins" w:hAnsi="Poppins"/>
                <w:color w:val="auto"/>
                <w:sz w:val="18"/>
                <w:rPrChange w:id="4370" w:author="Stuart McLarnon (NESO)" w:date="2024-11-18T11:41:00Z">
                  <w:rPr>
                    <w:color w:val="auto"/>
                    <w:sz w:val="18"/>
                  </w:rPr>
                </w:rPrChange>
              </w:rPr>
              <w:t xml:space="preserve">Applicable </w:t>
            </w:r>
            <w:r w:rsidR="00B6672E">
              <w:rPr>
                <w:rFonts w:ascii="Poppins" w:hAnsi="Poppins"/>
                <w:color w:val="auto"/>
                <w:sz w:val="18"/>
                <w:rPrChange w:id="4371" w:author="Stuart McLarnon (NESO)" w:date="2024-11-18T11:41:00Z">
                  <w:rPr>
                    <w:color w:val="auto"/>
                    <w:sz w:val="18"/>
                  </w:rPr>
                </w:rPrChange>
              </w:rPr>
              <w:t>Grid Code</w:t>
            </w:r>
            <w:r w:rsidRPr="00255B7C">
              <w:rPr>
                <w:rFonts w:ascii="Poppins" w:hAnsi="Poppins"/>
                <w:color w:val="auto"/>
                <w:sz w:val="18"/>
                <w:rPrChange w:id="4372" w:author="Stuart McLarnon (NESO)" w:date="2024-11-18T11:41:00Z">
                  <w:rPr>
                    <w:color w:val="auto"/>
                    <w:sz w:val="18"/>
                  </w:rPr>
                </w:rPrChange>
              </w:rPr>
              <w:t xml:space="preserve"> requirements:</w:t>
            </w:r>
          </w:p>
          <w:p w14:paraId="127C2C5A" w14:textId="2776913E" w:rsidR="001A7449" w:rsidRPr="00255B7C" w:rsidRDefault="00820D3D" w:rsidP="001A7449">
            <w:pPr>
              <w:rPr>
                <w:rFonts w:ascii="Poppins" w:hAnsi="Poppins"/>
                <w:i/>
                <w:color w:val="auto"/>
                <w:sz w:val="18"/>
                <w:rPrChange w:id="4373" w:author="Stuart McLarnon (NESO)" w:date="2024-11-18T11:41:00Z">
                  <w:rPr>
                    <w:i/>
                    <w:color w:val="auto"/>
                    <w:sz w:val="18"/>
                  </w:rPr>
                </w:rPrChange>
              </w:rPr>
            </w:pPr>
            <w:r w:rsidRPr="00255B7C">
              <w:rPr>
                <w:rFonts w:ascii="Poppins" w:hAnsi="Poppins"/>
                <w:i/>
                <w:color w:val="auto"/>
                <w:sz w:val="18"/>
                <w:rPrChange w:id="4374" w:author="Stuart McLarnon (NESO)" w:date="2024-11-18T11:41:00Z">
                  <w:rPr>
                    <w:i/>
                    <w:color w:val="auto"/>
                    <w:sz w:val="18"/>
                  </w:rPr>
                </w:rPrChange>
              </w:rPr>
              <w:t>ECC6.1.2, ECC.6.1.4, ECC.6.2.2.2, ECC.6.3, ECC.6.5,</w:t>
            </w:r>
            <w:r w:rsidR="001A7449" w:rsidRPr="00255B7C">
              <w:rPr>
                <w:rFonts w:ascii="Poppins" w:hAnsi="Poppins"/>
                <w:i/>
                <w:color w:val="auto"/>
                <w:sz w:val="18"/>
                <w:rPrChange w:id="4375" w:author="Stuart McLarnon (NESO)" w:date="2024-11-18T11:41:00Z">
                  <w:rPr>
                    <w:i/>
                    <w:color w:val="auto"/>
                    <w:sz w:val="18"/>
                  </w:rPr>
                </w:rPrChange>
              </w:rPr>
              <w:t xml:space="preserve"> ECC.7.9, </w:t>
            </w:r>
          </w:p>
          <w:p w14:paraId="7264FB13" w14:textId="24D4A46B" w:rsidR="00820D3D" w:rsidRPr="00255B7C" w:rsidRDefault="00820D3D" w:rsidP="005B1864">
            <w:pPr>
              <w:rPr>
                <w:rFonts w:ascii="Poppins" w:hAnsi="Poppins"/>
                <w:i/>
                <w:color w:val="auto"/>
                <w:sz w:val="18"/>
                <w:rPrChange w:id="4376" w:author="Stuart McLarnon (NESO)" w:date="2024-11-18T11:41:00Z">
                  <w:rPr>
                    <w:i/>
                    <w:color w:val="auto"/>
                    <w:sz w:val="18"/>
                  </w:rPr>
                </w:rPrChange>
              </w:rPr>
            </w:pPr>
            <w:r w:rsidRPr="00255B7C">
              <w:rPr>
                <w:rFonts w:ascii="Poppins" w:hAnsi="Poppins"/>
                <w:i/>
                <w:color w:val="auto"/>
                <w:sz w:val="18"/>
                <w:rPrChange w:id="4377" w:author="Stuart McLarnon (NESO)" w:date="2024-11-18T11:41:00Z">
                  <w:rPr>
                    <w:i/>
                    <w:color w:val="auto"/>
                    <w:sz w:val="18"/>
                  </w:rPr>
                </w:rPrChange>
              </w:rPr>
              <w:t>ECC.8, ECC.A.3, ECC.A.4, ECC.A.6, ECC.A.7, ECC.A.8</w:t>
            </w:r>
          </w:p>
          <w:p w14:paraId="2700EE2E" w14:textId="559AD523" w:rsidR="00820D3D" w:rsidRPr="00255B7C" w:rsidRDefault="00820D3D" w:rsidP="005B1864">
            <w:pPr>
              <w:rPr>
                <w:rFonts w:ascii="Poppins" w:hAnsi="Poppins"/>
                <w:i/>
                <w:color w:val="auto"/>
                <w:sz w:val="18"/>
                <w:rPrChange w:id="4378" w:author="Stuart McLarnon (NESO)" w:date="2024-11-18T11:41:00Z">
                  <w:rPr>
                    <w:i/>
                    <w:color w:val="auto"/>
                    <w:sz w:val="18"/>
                  </w:rPr>
                </w:rPrChange>
              </w:rPr>
            </w:pPr>
            <w:r w:rsidRPr="00255B7C">
              <w:rPr>
                <w:rFonts w:ascii="Poppins" w:hAnsi="Poppins"/>
                <w:i/>
                <w:color w:val="auto"/>
                <w:sz w:val="18"/>
                <w:rPrChange w:id="4379" w:author="Stuart McLarnon (NESO)" w:date="2024-11-18T11:41:00Z">
                  <w:rPr>
                    <w:i/>
                    <w:color w:val="auto"/>
                    <w:sz w:val="18"/>
                  </w:rPr>
                </w:rPrChange>
              </w:rPr>
              <w:t>ECP.A.3, ECP.A.7</w:t>
            </w:r>
          </w:p>
          <w:p w14:paraId="69BE324D" w14:textId="13DD0E51" w:rsidR="00820D3D" w:rsidRPr="00255B7C" w:rsidRDefault="00820D3D" w:rsidP="005B1864">
            <w:pPr>
              <w:rPr>
                <w:rFonts w:ascii="Poppins" w:hAnsi="Poppins"/>
                <w:i/>
                <w:color w:val="auto"/>
                <w:sz w:val="18"/>
                <w:rPrChange w:id="4380" w:author="Stuart McLarnon (NESO)" w:date="2024-11-18T11:41:00Z">
                  <w:rPr>
                    <w:i/>
                    <w:color w:val="auto"/>
                    <w:sz w:val="18"/>
                  </w:rPr>
                </w:rPrChange>
              </w:rPr>
            </w:pPr>
            <w:r w:rsidRPr="00255B7C">
              <w:rPr>
                <w:rFonts w:ascii="Poppins" w:hAnsi="Poppins"/>
                <w:i/>
                <w:color w:val="auto"/>
                <w:sz w:val="18"/>
                <w:rPrChange w:id="4381" w:author="Stuart McLarnon (NESO)" w:date="2024-11-18T11:41:00Z">
                  <w:rPr>
                    <w:i/>
                    <w:color w:val="auto"/>
                    <w:sz w:val="18"/>
                  </w:rPr>
                </w:rPrChange>
              </w:rPr>
              <w:t>OC5.4, OC5.5</w:t>
            </w:r>
          </w:p>
          <w:p w14:paraId="409C9AC6" w14:textId="637CED74" w:rsidR="00820D3D" w:rsidRPr="00255B7C" w:rsidRDefault="00820D3D" w:rsidP="005B1864">
            <w:pPr>
              <w:rPr>
                <w:rFonts w:ascii="Poppins" w:hAnsi="Poppins"/>
                <w:i/>
                <w:color w:val="auto"/>
                <w:sz w:val="18"/>
                <w:rPrChange w:id="4382" w:author="Stuart McLarnon (NESO)" w:date="2024-11-18T11:41:00Z">
                  <w:rPr>
                    <w:i/>
                    <w:color w:val="auto"/>
                    <w:sz w:val="18"/>
                  </w:rPr>
                </w:rPrChange>
              </w:rPr>
            </w:pPr>
            <w:r w:rsidRPr="00255B7C">
              <w:rPr>
                <w:rFonts w:ascii="Poppins" w:hAnsi="Poppins"/>
                <w:i/>
                <w:color w:val="auto"/>
                <w:sz w:val="18"/>
                <w:rPrChange w:id="4383" w:author="Stuart McLarnon (NESO)" w:date="2024-11-18T11:41:00Z">
                  <w:rPr>
                    <w:i/>
                    <w:color w:val="auto"/>
                    <w:sz w:val="18"/>
                  </w:rPr>
                </w:rPrChange>
              </w:rPr>
              <w:t>OC.7.4, OC7.6 (OC7.6 - Scotland and Offshore only)</w:t>
            </w:r>
          </w:p>
          <w:p w14:paraId="52EA7FDC" w14:textId="2282535C" w:rsidR="00820D3D" w:rsidRPr="00255B7C" w:rsidRDefault="00820D3D" w:rsidP="005B1864">
            <w:pPr>
              <w:rPr>
                <w:rFonts w:ascii="Poppins" w:hAnsi="Poppins"/>
                <w:i/>
                <w:color w:val="auto"/>
                <w:sz w:val="18"/>
                <w:rPrChange w:id="4384" w:author="Stuart McLarnon (NESO)" w:date="2024-11-18T11:41:00Z">
                  <w:rPr>
                    <w:i/>
                    <w:color w:val="auto"/>
                    <w:sz w:val="18"/>
                  </w:rPr>
                </w:rPrChange>
              </w:rPr>
            </w:pPr>
            <w:r w:rsidRPr="00255B7C">
              <w:rPr>
                <w:rFonts w:ascii="Poppins" w:hAnsi="Poppins"/>
                <w:i/>
                <w:color w:val="auto"/>
                <w:sz w:val="18"/>
                <w:rPrChange w:id="4385" w:author="Stuart McLarnon (NESO)" w:date="2024-11-18T11:41:00Z">
                  <w:rPr>
                    <w:i/>
                    <w:color w:val="auto"/>
                    <w:sz w:val="18"/>
                  </w:rPr>
                </w:rPrChange>
              </w:rPr>
              <w:lastRenderedPageBreak/>
              <w:t>OC10</w:t>
            </w:r>
          </w:p>
          <w:p w14:paraId="09380446" w14:textId="2037D010" w:rsidR="00820D3D" w:rsidRPr="00255B7C" w:rsidRDefault="00820D3D" w:rsidP="005B1864">
            <w:pPr>
              <w:rPr>
                <w:rFonts w:ascii="Poppins" w:hAnsi="Poppins"/>
                <w:i/>
                <w:color w:val="auto"/>
                <w:sz w:val="18"/>
                <w:rPrChange w:id="4386" w:author="Stuart McLarnon (NESO)" w:date="2024-11-18T11:41:00Z">
                  <w:rPr>
                    <w:i/>
                    <w:color w:val="auto"/>
                    <w:sz w:val="18"/>
                  </w:rPr>
                </w:rPrChange>
              </w:rPr>
            </w:pPr>
            <w:r w:rsidRPr="00255B7C">
              <w:rPr>
                <w:rFonts w:ascii="Poppins" w:hAnsi="Poppins"/>
                <w:i/>
                <w:color w:val="auto"/>
                <w:sz w:val="18"/>
                <w:rPrChange w:id="4387" w:author="Stuart McLarnon (NESO)" w:date="2024-11-18T11:41:00Z">
                  <w:rPr>
                    <w:i/>
                    <w:color w:val="auto"/>
                    <w:sz w:val="18"/>
                  </w:rPr>
                </w:rPrChange>
              </w:rPr>
              <w:t>OC12</w:t>
            </w:r>
          </w:p>
          <w:p w14:paraId="4508B3BE" w14:textId="60E8284F" w:rsidR="00820D3D" w:rsidRPr="00255B7C" w:rsidRDefault="00820D3D" w:rsidP="005B1864">
            <w:pPr>
              <w:rPr>
                <w:rFonts w:ascii="Poppins" w:hAnsi="Poppins"/>
                <w:i/>
                <w:color w:val="auto"/>
                <w:sz w:val="18"/>
                <w:rPrChange w:id="4388" w:author="Stuart McLarnon (NESO)" w:date="2024-11-18T11:41:00Z">
                  <w:rPr>
                    <w:i/>
                    <w:color w:val="auto"/>
                    <w:sz w:val="18"/>
                  </w:rPr>
                </w:rPrChange>
              </w:rPr>
            </w:pPr>
            <w:r w:rsidRPr="00255B7C">
              <w:rPr>
                <w:rFonts w:ascii="Poppins" w:hAnsi="Poppins"/>
                <w:i/>
                <w:color w:val="auto"/>
                <w:sz w:val="18"/>
                <w:rPrChange w:id="4389" w:author="Stuart McLarnon (NESO)" w:date="2024-11-18T11:41:00Z">
                  <w:rPr>
                    <w:i/>
                    <w:color w:val="auto"/>
                    <w:sz w:val="18"/>
                  </w:rPr>
                </w:rPrChange>
              </w:rPr>
              <w:t>BC1.4, BC1.5, BC.1.7, BC</w:t>
            </w:r>
            <w:proofErr w:type="gramStart"/>
            <w:r w:rsidRPr="00255B7C">
              <w:rPr>
                <w:rFonts w:ascii="Poppins" w:hAnsi="Poppins"/>
                <w:i/>
                <w:color w:val="auto"/>
                <w:sz w:val="18"/>
                <w:rPrChange w:id="4390" w:author="Stuart McLarnon (NESO)" w:date="2024-11-18T11:41:00Z">
                  <w:rPr>
                    <w:i/>
                    <w:color w:val="auto"/>
                    <w:sz w:val="18"/>
                  </w:rPr>
                </w:rPrChange>
              </w:rPr>
              <w:t>1.A.</w:t>
            </w:r>
            <w:proofErr w:type="gramEnd"/>
            <w:r w:rsidRPr="00255B7C">
              <w:rPr>
                <w:rFonts w:ascii="Poppins" w:hAnsi="Poppins"/>
                <w:i/>
                <w:color w:val="auto"/>
                <w:sz w:val="18"/>
                <w:rPrChange w:id="4391" w:author="Stuart McLarnon (NESO)" w:date="2024-11-18T11:41:00Z">
                  <w:rPr>
                    <w:i/>
                    <w:color w:val="auto"/>
                    <w:sz w:val="18"/>
                  </w:rPr>
                </w:rPrChange>
              </w:rPr>
              <w:t>1, BC1.A.2.1</w:t>
            </w:r>
          </w:p>
          <w:p w14:paraId="79E45058" w14:textId="71539471" w:rsidR="00820D3D" w:rsidRPr="00255B7C" w:rsidRDefault="00820D3D" w:rsidP="005B1864">
            <w:pPr>
              <w:rPr>
                <w:rFonts w:ascii="Poppins" w:hAnsi="Poppins"/>
                <w:i/>
                <w:color w:val="auto"/>
                <w:sz w:val="18"/>
                <w:rPrChange w:id="4392" w:author="Stuart McLarnon (NESO)" w:date="2024-11-18T11:41:00Z">
                  <w:rPr>
                    <w:i/>
                    <w:color w:val="auto"/>
                    <w:sz w:val="18"/>
                  </w:rPr>
                </w:rPrChange>
              </w:rPr>
            </w:pPr>
            <w:r w:rsidRPr="00255B7C">
              <w:rPr>
                <w:rFonts w:ascii="Poppins" w:hAnsi="Poppins"/>
                <w:i/>
                <w:color w:val="auto"/>
                <w:sz w:val="18"/>
                <w:rPrChange w:id="4393" w:author="Stuart McLarnon (NESO)" w:date="2024-11-18T11:41:00Z">
                  <w:rPr>
                    <w:i/>
                    <w:color w:val="auto"/>
                    <w:sz w:val="18"/>
                  </w:rPr>
                </w:rPrChange>
              </w:rPr>
              <w:t>BC2 (</w:t>
            </w:r>
            <w:proofErr w:type="gramStart"/>
            <w:r w:rsidRPr="00255B7C">
              <w:rPr>
                <w:rFonts w:ascii="Poppins" w:hAnsi="Poppins"/>
                <w:i/>
                <w:color w:val="auto"/>
                <w:sz w:val="18"/>
                <w:rPrChange w:id="4394" w:author="Stuart McLarnon (NESO)" w:date="2024-11-18T11:41:00Z">
                  <w:rPr>
                    <w:i/>
                    <w:color w:val="auto"/>
                    <w:sz w:val="18"/>
                  </w:rPr>
                </w:rPrChange>
              </w:rPr>
              <w:t>in particular BC</w:t>
            </w:r>
            <w:proofErr w:type="gramEnd"/>
            <w:r w:rsidRPr="00255B7C">
              <w:rPr>
                <w:rFonts w:ascii="Poppins" w:hAnsi="Poppins"/>
                <w:i/>
                <w:color w:val="auto"/>
                <w:sz w:val="18"/>
                <w:rPrChange w:id="4395" w:author="Stuart McLarnon (NESO)" w:date="2024-11-18T11:41:00Z">
                  <w:rPr>
                    <w:i/>
                    <w:color w:val="auto"/>
                    <w:sz w:val="18"/>
                  </w:rPr>
                </w:rPrChange>
              </w:rPr>
              <w:t>.2.9)</w:t>
            </w:r>
          </w:p>
          <w:p w14:paraId="46EB3562" w14:textId="7CB34BA4" w:rsidR="00820D3D" w:rsidRPr="00255B7C" w:rsidRDefault="00820D3D" w:rsidP="005B1864">
            <w:pPr>
              <w:rPr>
                <w:rFonts w:ascii="Poppins" w:hAnsi="Poppins"/>
                <w:i/>
                <w:color w:val="auto"/>
                <w:sz w:val="18"/>
                <w:rPrChange w:id="4396" w:author="Stuart McLarnon (NESO)" w:date="2024-11-18T11:41:00Z">
                  <w:rPr>
                    <w:i/>
                    <w:color w:val="auto"/>
                    <w:sz w:val="18"/>
                  </w:rPr>
                </w:rPrChange>
              </w:rPr>
            </w:pPr>
            <w:r w:rsidRPr="00255B7C">
              <w:rPr>
                <w:rFonts w:ascii="Poppins" w:hAnsi="Poppins"/>
                <w:i/>
                <w:color w:val="auto"/>
                <w:sz w:val="18"/>
                <w:rPrChange w:id="4397" w:author="Stuart McLarnon (NESO)" w:date="2024-11-18T11:41:00Z">
                  <w:rPr>
                    <w:i/>
                    <w:color w:val="auto"/>
                    <w:sz w:val="18"/>
                  </w:rPr>
                </w:rPrChange>
              </w:rPr>
              <w:t xml:space="preserve">BC3.3, BC3.4, BC3.5, BC.3.6, BC.3.7,  </w:t>
            </w:r>
          </w:p>
          <w:p w14:paraId="486BBC5B" w14:textId="6F3DC25F" w:rsidR="00820D3D" w:rsidRPr="00255B7C" w:rsidRDefault="00820D3D" w:rsidP="005B1864">
            <w:pPr>
              <w:rPr>
                <w:rFonts w:ascii="Poppins" w:hAnsi="Poppins"/>
                <w:color w:val="auto"/>
                <w:sz w:val="18"/>
                <w:rPrChange w:id="4398" w:author="Stuart McLarnon (NESO)" w:date="2024-11-18T11:41:00Z">
                  <w:rPr>
                    <w:color w:val="auto"/>
                    <w:sz w:val="18"/>
                  </w:rPr>
                </w:rPrChange>
              </w:rPr>
            </w:pPr>
            <w:r w:rsidRPr="00255B7C">
              <w:rPr>
                <w:rFonts w:ascii="Poppins" w:hAnsi="Poppins"/>
                <w:color w:val="auto"/>
                <w:sz w:val="18"/>
                <w:rPrChange w:id="4399" w:author="Stuart McLarnon (NESO)" w:date="2024-11-18T11:41:00Z">
                  <w:rPr>
                    <w:color w:val="auto"/>
                    <w:sz w:val="18"/>
                  </w:rPr>
                </w:rPrChange>
              </w:rPr>
              <w:t xml:space="preserve">In satisfying the above </w:t>
            </w:r>
            <w:r w:rsidR="00B6672E">
              <w:rPr>
                <w:rFonts w:ascii="Poppins" w:hAnsi="Poppins"/>
                <w:color w:val="auto"/>
                <w:sz w:val="18"/>
                <w:rPrChange w:id="4400" w:author="Stuart McLarnon (NESO)" w:date="2024-11-18T11:41:00Z">
                  <w:rPr>
                    <w:color w:val="auto"/>
                    <w:sz w:val="18"/>
                  </w:rPr>
                </w:rPrChange>
              </w:rPr>
              <w:t>Grid Code</w:t>
            </w:r>
            <w:r w:rsidRPr="00255B7C">
              <w:rPr>
                <w:rFonts w:ascii="Poppins" w:hAnsi="Poppins"/>
                <w:color w:val="auto"/>
                <w:sz w:val="18"/>
                <w:rPrChange w:id="4401" w:author="Stuart McLarnon (NESO)" w:date="2024-11-18T11:41:00Z">
                  <w:rPr>
                    <w:color w:val="auto"/>
                    <w:sz w:val="18"/>
                  </w:rPr>
                </w:rPrChange>
              </w:rPr>
              <w:t xml:space="preserve"> requirements, HVDC System Owners with a CUSC Contract who own or operate an HVDC System.  DC Power Park Modules would need to satisfy the same </w:t>
            </w:r>
            <w:r w:rsidR="00B6672E">
              <w:rPr>
                <w:rFonts w:ascii="Poppins" w:hAnsi="Poppins"/>
                <w:color w:val="auto"/>
                <w:sz w:val="18"/>
                <w:rPrChange w:id="4402" w:author="Stuart McLarnon (NESO)" w:date="2024-11-18T11:41:00Z">
                  <w:rPr>
                    <w:color w:val="auto"/>
                    <w:sz w:val="18"/>
                  </w:rPr>
                </w:rPrChange>
              </w:rPr>
              <w:t>Grid Code</w:t>
            </w:r>
            <w:r w:rsidRPr="00255B7C">
              <w:rPr>
                <w:rFonts w:ascii="Poppins" w:hAnsi="Poppins"/>
                <w:color w:val="auto"/>
                <w:sz w:val="18"/>
                <w:rPrChange w:id="4403" w:author="Stuart McLarnon (NESO)" w:date="2024-11-18T11:41:00Z">
                  <w:rPr>
                    <w:color w:val="auto"/>
                    <w:sz w:val="18"/>
                  </w:rPr>
                </w:rPrChange>
              </w:rPr>
              <w:t xml:space="preserve"> requirements as those applicable to new Type C and Type D Power Generating Modules listed in the first row of this table.   </w:t>
            </w:r>
          </w:p>
        </w:tc>
      </w:tr>
      <w:tr w:rsidR="00255B7C" w:rsidRPr="00255B7C" w14:paraId="403DAA22" w14:textId="5C563930" w:rsidTr="008D1D03">
        <w:trPr>
          <w:trHeight w:val="1185"/>
        </w:trPr>
        <w:tc>
          <w:tcPr>
            <w:tcW w:w="1775" w:type="dxa"/>
            <w:vMerge/>
          </w:tcPr>
          <w:p w14:paraId="0A852928" w14:textId="53461350" w:rsidR="00820D3D" w:rsidRPr="00255B7C" w:rsidRDefault="00820D3D" w:rsidP="005B1864">
            <w:pPr>
              <w:rPr>
                <w:rFonts w:ascii="Poppins" w:hAnsi="Poppins"/>
                <w:color w:val="auto"/>
                <w:sz w:val="18"/>
                <w:rPrChange w:id="4404" w:author="Stuart McLarnon (NESO)" w:date="2024-11-18T11:41:00Z">
                  <w:rPr>
                    <w:sz w:val="18"/>
                  </w:rPr>
                </w:rPrChange>
              </w:rPr>
            </w:pPr>
          </w:p>
        </w:tc>
        <w:tc>
          <w:tcPr>
            <w:tcW w:w="994" w:type="dxa"/>
            <w:vMerge/>
          </w:tcPr>
          <w:p w14:paraId="318891B0" w14:textId="425FB655" w:rsidR="00820D3D" w:rsidRPr="00255B7C" w:rsidRDefault="00820D3D" w:rsidP="005B1864">
            <w:pPr>
              <w:rPr>
                <w:rFonts w:ascii="Poppins" w:hAnsi="Poppins"/>
                <w:color w:val="auto"/>
                <w:sz w:val="18"/>
                <w:rPrChange w:id="4405" w:author="Stuart McLarnon (NESO)" w:date="2024-11-18T11:41:00Z">
                  <w:rPr>
                    <w:sz w:val="18"/>
                  </w:rPr>
                </w:rPrChange>
              </w:rPr>
            </w:pPr>
          </w:p>
        </w:tc>
        <w:tc>
          <w:tcPr>
            <w:tcW w:w="5873" w:type="dxa"/>
          </w:tcPr>
          <w:p w14:paraId="5F49E294" w14:textId="52C56B4A" w:rsidR="00820D3D" w:rsidRPr="00255B7C" w:rsidRDefault="00820D3D" w:rsidP="005B1864">
            <w:pPr>
              <w:rPr>
                <w:rFonts w:ascii="Poppins" w:hAnsi="Poppins"/>
                <w:color w:val="auto"/>
                <w:sz w:val="18"/>
                <w:rPrChange w:id="4406" w:author="Stuart McLarnon (NESO)" w:date="2024-11-18T11:41:00Z">
                  <w:rPr>
                    <w:color w:val="auto"/>
                    <w:sz w:val="18"/>
                  </w:rPr>
                </w:rPrChange>
              </w:rPr>
            </w:pPr>
            <w:r w:rsidRPr="00255B7C">
              <w:rPr>
                <w:rFonts w:ascii="Poppins" w:hAnsi="Poppins"/>
                <w:color w:val="auto"/>
                <w:sz w:val="18"/>
                <w:rPrChange w:id="4407" w:author="Stuart McLarnon (NESO)" w:date="2024-11-18T11:41:00Z">
                  <w:rPr>
                    <w:color w:val="auto"/>
                    <w:sz w:val="18"/>
                  </w:rPr>
                </w:rPrChange>
              </w:rPr>
              <w:t>Any HVDC System Owner who does not have a CUSC Contract would not be required to satisfy the requirements of the EU Emergency and Restoration Code.</w:t>
            </w:r>
          </w:p>
        </w:tc>
        <w:tc>
          <w:tcPr>
            <w:tcW w:w="5103" w:type="dxa"/>
          </w:tcPr>
          <w:p w14:paraId="30863935" w14:textId="27265003" w:rsidR="00820D3D" w:rsidRPr="00255B7C" w:rsidDel="00CD6B51" w:rsidRDefault="00820D3D" w:rsidP="005B1864">
            <w:pPr>
              <w:rPr>
                <w:del w:id="4408" w:author="Stuart McLarnon (NESO)" w:date="2025-03-12T10:02:00Z" w16du:dateUtc="2025-03-12T10:02:00Z"/>
                <w:rFonts w:ascii="Poppins" w:hAnsi="Poppins"/>
                <w:color w:val="auto"/>
                <w:sz w:val="18"/>
                <w:rPrChange w:id="4409" w:author="Stuart McLarnon (NESO)" w:date="2024-11-18T11:41:00Z">
                  <w:rPr>
                    <w:del w:id="4410" w:author="Stuart McLarnon (NESO)" w:date="2025-03-12T10:02:00Z" w16du:dateUtc="2025-03-12T10:02:00Z"/>
                    <w:color w:val="auto"/>
                    <w:sz w:val="18"/>
                  </w:rPr>
                </w:rPrChange>
              </w:rPr>
            </w:pPr>
            <w:r w:rsidRPr="00255B7C">
              <w:rPr>
                <w:rFonts w:ascii="Poppins" w:hAnsi="Poppins"/>
                <w:color w:val="auto"/>
                <w:sz w:val="18"/>
                <w:rPrChange w:id="4411" w:author="Stuart McLarnon (NESO)" w:date="2024-11-18T11:41:00Z">
                  <w:rPr>
                    <w:color w:val="auto"/>
                    <w:sz w:val="18"/>
                  </w:rPr>
                </w:rPrChange>
              </w:rPr>
              <w:t>Not applicable</w:t>
            </w:r>
            <w:r w:rsidR="00CD0BA6" w:rsidRPr="00255B7C">
              <w:rPr>
                <w:rFonts w:ascii="Poppins" w:hAnsi="Poppins"/>
                <w:color w:val="auto"/>
                <w:sz w:val="18"/>
                <w:rPrChange w:id="4412" w:author="Stuart McLarnon (NESO)" w:date="2024-11-18T11:41:00Z">
                  <w:rPr>
                    <w:color w:val="auto"/>
                    <w:sz w:val="18"/>
                  </w:rPr>
                </w:rPrChange>
              </w:rPr>
              <w:t xml:space="preserve"> unless that HVDC System Owner has a contract with </w:t>
            </w:r>
            <w:del w:id="4413" w:author="Stuart McLarnon (NESO)" w:date="2024-11-18T11:41:00Z">
              <w:r w:rsidR="00CD0BA6" w:rsidRPr="00524AA2">
                <w:rPr>
                  <w:color w:val="auto"/>
                  <w:sz w:val="18"/>
                </w:rPr>
                <w:delText>NGESO</w:delText>
              </w:r>
            </w:del>
            <w:ins w:id="4414" w:author="Stuart McLarnon (NESO)" w:date="2024-11-18T11:41:00Z">
              <w:r w:rsidR="007B4960">
                <w:rPr>
                  <w:rFonts w:ascii="Poppins" w:hAnsi="Poppins" w:cs="Poppins"/>
                  <w:color w:val="auto"/>
                  <w:sz w:val="18"/>
                </w:rPr>
                <w:t>NESO</w:t>
              </w:r>
            </w:ins>
            <w:r w:rsidR="00CD0BA6" w:rsidRPr="00255B7C">
              <w:rPr>
                <w:rFonts w:ascii="Poppins" w:hAnsi="Poppins"/>
                <w:color w:val="auto"/>
                <w:sz w:val="18"/>
                <w:rPrChange w:id="4415" w:author="Stuart McLarnon (NESO)" w:date="2024-11-18T11:41:00Z">
                  <w:rPr>
                    <w:color w:val="auto"/>
                    <w:sz w:val="18"/>
                  </w:rPr>
                </w:rPrChange>
              </w:rPr>
              <w:t xml:space="preserve"> to provide a Defence Service</w:t>
            </w:r>
            <w:ins w:id="4416" w:author="Stuart McLarnon (NESO)" w:date="2025-03-12T10:02:00Z" w16du:dateUtc="2025-03-12T10:02:00Z">
              <w:r w:rsidR="00CD6B51">
                <w:rPr>
                  <w:rFonts w:ascii="Poppins" w:hAnsi="Poppins"/>
                  <w:color w:val="auto"/>
                  <w:sz w:val="18"/>
                </w:rPr>
                <w:t>.</w:t>
              </w:r>
            </w:ins>
          </w:p>
          <w:p w14:paraId="284D803F" w14:textId="0FED5E8C" w:rsidR="00820D3D" w:rsidRPr="00255B7C" w:rsidRDefault="00820D3D" w:rsidP="005B1864">
            <w:pPr>
              <w:rPr>
                <w:rFonts w:ascii="Poppins" w:hAnsi="Poppins"/>
                <w:color w:val="auto"/>
                <w:sz w:val="18"/>
                <w:rPrChange w:id="4417" w:author="Stuart McLarnon (NESO)" w:date="2024-11-18T11:41:00Z">
                  <w:rPr>
                    <w:color w:val="auto"/>
                    <w:sz w:val="18"/>
                  </w:rPr>
                </w:rPrChange>
              </w:rPr>
            </w:pPr>
          </w:p>
        </w:tc>
      </w:tr>
      <w:tr w:rsidR="00255B7C" w:rsidRPr="00255B7C" w14:paraId="707A09E3" w14:textId="2BC272EB" w:rsidTr="008D1D03">
        <w:trPr>
          <w:trHeight w:val="1230"/>
        </w:trPr>
        <w:tc>
          <w:tcPr>
            <w:tcW w:w="1775" w:type="dxa"/>
            <w:vMerge/>
          </w:tcPr>
          <w:p w14:paraId="18B4AB80" w14:textId="72DCDBC6" w:rsidR="00820D3D" w:rsidRPr="00255B7C" w:rsidRDefault="00820D3D" w:rsidP="005B1864">
            <w:pPr>
              <w:rPr>
                <w:rFonts w:ascii="Poppins" w:hAnsi="Poppins"/>
                <w:color w:val="auto"/>
                <w:sz w:val="18"/>
                <w:rPrChange w:id="4418" w:author="Stuart McLarnon (NESO)" w:date="2024-11-18T11:41:00Z">
                  <w:rPr>
                    <w:sz w:val="18"/>
                  </w:rPr>
                </w:rPrChange>
              </w:rPr>
            </w:pPr>
          </w:p>
        </w:tc>
        <w:tc>
          <w:tcPr>
            <w:tcW w:w="994" w:type="dxa"/>
          </w:tcPr>
          <w:p w14:paraId="66241C79" w14:textId="6E06BD91" w:rsidR="00820D3D" w:rsidRPr="00255B7C" w:rsidRDefault="00820D3D" w:rsidP="005B1864">
            <w:pPr>
              <w:rPr>
                <w:rFonts w:ascii="Poppins" w:hAnsi="Poppins"/>
                <w:color w:val="auto"/>
                <w:sz w:val="18"/>
                <w:rPrChange w:id="4419" w:author="Stuart McLarnon (NESO)" w:date="2024-11-18T11:41:00Z">
                  <w:rPr>
                    <w:color w:val="auto"/>
                    <w:sz w:val="18"/>
                  </w:rPr>
                </w:rPrChange>
              </w:rPr>
            </w:pPr>
            <w:r w:rsidRPr="00255B7C">
              <w:rPr>
                <w:rFonts w:ascii="Poppins" w:hAnsi="Poppins"/>
                <w:color w:val="auto"/>
                <w:sz w:val="18"/>
                <w:rPrChange w:id="4420" w:author="Stuart McLarnon (NESO)" w:date="2024-11-18T11:41:00Z">
                  <w:rPr>
                    <w:color w:val="auto"/>
                    <w:sz w:val="18"/>
                  </w:rPr>
                </w:rPrChange>
              </w:rPr>
              <w:t>Existing</w:t>
            </w:r>
          </w:p>
        </w:tc>
        <w:tc>
          <w:tcPr>
            <w:tcW w:w="5873" w:type="dxa"/>
          </w:tcPr>
          <w:p w14:paraId="12653908" w14:textId="3DD537AF" w:rsidR="00820D3D" w:rsidRPr="00255B7C" w:rsidRDefault="00820D3D" w:rsidP="005B1864">
            <w:pPr>
              <w:rPr>
                <w:rFonts w:ascii="Poppins" w:hAnsi="Poppins"/>
                <w:color w:val="auto"/>
                <w:sz w:val="18"/>
                <w:rPrChange w:id="4421" w:author="Stuart McLarnon (NESO)" w:date="2024-11-18T11:41:00Z">
                  <w:rPr>
                    <w:color w:val="auto"/>
                    <w:sz w:val="18"/>
                  </w:rPr>
                </w:rPrChange>
              </w:rPr>
            </w:pPr>
            <w:r w:rsidRPr="00255B7C">
              <w:rPr>
                <w:rFonts w:ascii="Poppins" w:hAnsi="Poppins"/>
                <w:color w:val="auto"/>
                <w:sz w:val="18"/>
                <w:rPrChange w:id="4422" w:author="Stuart McLarnon (NESO)" w:date="2024-11-18T11:41:00Z">
                  <w:rPr>
                    <w:color w:val="auto"/>
                    <w:sz w:val="18"/>
                  </w:rPr>
                </w:rPrChange>
              </w:rPr>
              <w:t xml:space="preserve">DC Converter Station Owners and Generators in respect of Transmission DC Converters who are GB Code Users and have a CUSC Contract with </w:t>
            </w:r>
            <w:del w:id="4423" w:author="Stuart McLarnon (NESO)" w:date="2024-11-18T11:41:00Z">
              <w:r w:rsidR="00C8246A" w:rsidRPr="00524AA2">
                <w:rPr>
                  <w:color w:val="auto"/>
                  <w:sz w:val="18"/>
                </w:rPr>
                <w:delText>NG</w:delText>
              </w:r>
              <w:r w:rsidRPr="00524AA2">
                <w:rPr>
                  <w:color w:val="auto"/>
                  <w:sz w:val="18"/>
                </w:rPr>
                <w:delText>ESO</w:delText>
              </w:r>
            </w:del>
            <w:ins w:id="4424" w:author="Stuart McLarnon (NESO)" w:date="2024-11-18T11:41:00Z">
              <w:r w:rsidR="007B4960">
                <w:rPr>
                  <w:rFonts w:ascii="Poppins" w:hAnsi="Poppins" w:cs="Poppins"/>
                  <w:color w:val="auto"/>
                  <w:sz w:val="18"/>
                </w:rPr>
                <w:t>NESO</w:t>
              </w:r>
            </w:ins>
            <w:ins w:id="4425" w:author="Stuart McLarnon (NESO)" w:date="2025-01-22T13:32:00Z" w16du:dateUtc="2025-01-22T13:32:00Z">
              <w:r w:rsidR="00770BF1">
                <w:rPr>
                  <w:rFonts w:ascii="Poppins" w:hAnsi="Poppins" w:cs="Poppins"/>
                  <w:color w:val="auto"/>
                  <w:sz w:val="18"/>
                </w:rPr>
                <w:t>.</w:t>
              </w:r>
            </w:ins>
          </w:p>
        </w:tc>
        <w:tc>
          <w:tcPr>
            <w:tcW w:w="5103" w:type="dxa"/>
          </w:tcPr>
          <w:p w14:paraId="5049B109" w14:textId="2AEBF067" w:rsidR="00820D3D" w:rsidRPr="00255B7C" w:rsidRDefault="00820D3D" w:rsidP="005B1864">
            <w:pPr>
              <w:rPr>
                <w:rFonts w:ascii="Poppins" w:hAnsi="Poppins"/>
                <w:color w:val="auto"/>
                <w:sz w:val="18"/>
                <w:rPrChange w:id="4426" w:author="Stuart McLarnon (NESO)" w:date="2024-11-18T11:41:00Z">
                  <w:rPr>
                    <w:color w:val="auto"/>
                    <w:sz w:val="18"/>
                  </w:rPr>
                </w:rPrChange>
              </w:rPr>
            </w:pPr>
            <w:r w:rsidRPr="00255B7C">
              <w:rPr>
                <w:rFonts w:ascii="Poppins" w:hAnsi="Poppins"/>
                <w:color w:val="auto"/>
                <w:sz w:val="18"/>
                <w:rPrChange w:id="4427" w:author="Stuart McLarnon (NESO)" w:date="2024-11-18T11:41:00Z">
                  <w:rPr>
                    <w:color w:val="auto"/>
                    <w:sz w:val="18"/>
                  </w:rPr>
                </w:rPrChange>
              </w:rPr>
              <w:t xml:space="preserve">Applicable </w:t>
            </w:r>
            <w:r w:rsidR="00B6672E">
              <w:rPr>
                <w:rFonts w:ascii="Poppins" w:hAnsi="Poppins"/>
                <w:color w:val="auto"/>
                <w:sz w:val="18"/>
                <w:rPrChange w:id="4428" w:author="Stuart McLarnon (NESO)" w:date="2024-11-18T11:41:00Z">
                  <w:rPr>
                    <w:color w:val="auto"/>
                    <w:sz w:val="18"/>
                  </w:rPr>
                </w:rPrChange>
              </w:rPr>
              <w:t>Grid Code</w:t>
            </w:r>
            <w:r w:rsidRPr="00255B7C">
              <w:rPr>
                <w:rFonts w:ascii="Poppins" w:hAnsi="Poppins"/>
                <w:color w:val="auto"/>
                <w:sz w:val="18"/>
                <w:rPrChange w:id="4429" w:author="Stuart McLarnon (NESO)" w:date="2024-11-18T11:41:00Z">
                  <w:rPr>
                    <w:color w:val="auto"/>
                    <w:sz w:val="18"/>
                  </w:rPr>
                </w:rPrChange>
              </w:rPr>
              <w:t xml:space="preserve"> requirements:</w:t>
            </w:r>
          </w:p>
          <w:p w14:paraId="21641E37" w14:textId="37E48383" w:rsidR="001A7449" w:rsidRPr="00255B7C" w:rsidRDefault="00820D3D" w:rsidP="001A7449">
            <w:pPr>
              <w:rPr>
                <w:rFonts w:ascii="Poppins" w:hAnsi="Poppins"/>
                <w:i/>
                <w:color w:val="auto"/>
                <w:sz w:val="18"/>
                <w:rPrChange w:id="4430" w:author="Stuart McLarnon (NESO)" w:date="2024-11-18T11:41:00Z">
                  <w:rPr>
                    <w:i/>
                    <w:color w:val="auto"/>
                    <w:sz w:val="18"/>
                  </w:rPr>
                </w:rPrChange>
              </w:rPr>
            </w:pPr>
            <w:r w:rsidRPr="00255B7C">
              <w:rPr>
                <w:rFonts w:ascii="Poppins" w:hAnsi="Poppins"/>
                <w:i/>
                <w:color w:val="auto"/>
                <w:sz w:val="18"/>
                <w:rPrChange w:id="4431" w:author="Stuart McLarnon (NESO)" w:date="2024-11-18T11:41:00Z">
                  <w:rPr>
                    <w:i/>
                    <w:color w:val="auto"/>
                    <w:sz w:val="18"/>
                  </w:rPr>
                </w:rPrChange>
              </w:rPr>
              <w:t>CC6.1.2, CC.6.1.3, CC.6.1.4, CC.6.2.2.2, CC.6.3, CC.6.5,</w:t>
            </w:r>
            <w:r w:rsidR="006F27EE" w:rsidRPr="00255B7C">
              <w:rPr>
                <w:rFonts w:ascii="Poppins" w:hAnsi="Poppins"/>
                <w:i/>
                <w:color w:val="auto"/>
                <w:sz w:val="18"/>
                <w:rPrChange w:id="4432" w:author="Stuart McLarnon (NESO)" w:date="2024-11-18T11:41:00Z">
                  <w:rPr>
                    <w:i/>
                    <w:color w:val="auto"/>
                    <w:sz w:val="18"/>
                  </w:rPr>
                </w:rPrChange>
              </w:rPr>
              <w:t xml:space="preserve"> </w:t>
            </w:r>
            <w:r w:rsidR="001A7449" w:rsidRPr="00255B7C">
              <w:rPr>
                <w:rFonts w:ascii="Poppins" w:hAnsi="Poppins"/>
                <w:i/>
                <w:color w:val="auto"/>
                <w:sz w:val="18"/>
                <w:rPrChange w:id="4433" w:author="Stuart McLarnon (NESO)" w:date="2024-11-18T11:41:00Z">
                  <w:rPr>
                    <w:i/>
                    <w:color w:val="auto"/>
                    <w:sz w:val="18"/>
                  </w:rPr>
                </w:rPrChange>
              </w:rPr>
              <w:t xml:space="preserve">CC.7.9, </w:t>
            </w:r>
          </w:p>
          <w:p w14:paraId="36198AE6" w14:textId="18E7DDAE" w:rsidR="00820D3D" w:rsidRPr="00255B7C" w:rsidRDefault="00820D3D" w:rsidP="005B1864">
            <w:pPr>
              <w:rPr>
                <w:rFonts w:ascii="Poppins" w:hAnsi="Poppins"/>
                <w:i/>
                <w:color w:val="auto"/>
                <w:sz w:val="18"/>
                <w:rPrChange w:id="4434" w:author="Stuart McLarnon (NESO)" w:date="2024-11-18T11:41:00Z">
                  <w:rPr>
                    <w:i/>
                    <w:color w:val="auto"/>
                    <w:sz w:val="18"/>
                  </w:rPr>
                </w:rPrChange>
              </w:rPr>
            </w:pPr>
            <w:r w:rsidRPr="00255B7C">
              <w:rPr>
                <w:rFonts w:ascii="Poppins" w:hAnsi="Poppins"/>
                <w:i/>
                <w:color w:val="auto"/>
                <w:sz w:val="18"/>
                <w:rPrChange w:id="4435" w:author="Stuart McLarnon (NESO)" w:date="2024-11-18T11:41:00Z">
                  <w:rPr>
                    <w:i/>
                    <w:color w:val="auto"/>
                    <w:sz w:val="18"/>
                  </w:rPr>
                </w:rPrChange>
              </w:rPr>
              <w:t xml:space="preserve"> CC.8, CC.A.3, ECC.A.4, CC.A.6, CC.A.7, CC.A.8</w:t>
            </w:r>
          </w:p>
          <w:p w14:paraId="0CF27139" w14:textId="21049248" w:rsidR="00820D3D" w:rsidRPr="00255B7C" w:rsidRDefault="00820D3D" w:rsidP="005B1864">
            <w:pPr>
              <w:rPr>
                <w:rFonts w:ascii="Poppins" w:hAnsi="Poppins"/>
                <w:i/>
                <w:color w:val="auto"/>
                <w:sz w:val="18"/>
                <w:rPrChange w:id="4436" w:author="Stuart McLarnon (NESO)" w:date="2024-11-18T11:41:00Z">
                  <w:rPr>
                    <w:i/>
                    <w:color w:val="auto"/>
                    <w:sz w:val="18"/>
                  </w:rPr>
                </w:rPrChange>
              </w:rPr>
            </w:pPr>
            <w:r w:rsidRPr="00255B7C">
              <w:rPr>
                <w:rFonts w:ascii="Poppins" w:hAnsi="Poppins"/>
                <w:i/>
                <w:color w:val="auto"/>
                <w:sz w:val="18"/>
                <w:rPrChange w:id="4437" w:author="Stuart McLarnon (NESO)" w:date="2024-11-18T11:41:00Z">
                  <w:rPr>
                    <w:i/>
                    <w:color w:val="auto"/>
                    <w:sz w:val="18"/>
                  </w:rPr>
                </w:rPrChange>
              </w:rPr>
              <w:t>CP.A.3</w:t>
            </w:r>
          </w:p>
          <w:p w14:paraId="4BEE5F1D" w14:textId="2DAB16C4" w:rsidR="00820D3D" w:rsidRPr="00255B7C" w:rsidRDefault="00820D3D" w:rsidP="005B1864">
            <w:pPr>
              <w:rPr>
                <w:rFonts w:ascii="Poppins" w:hAnsi="Poppins"/>
                <w:i/>
                <w:color w:val="auto"/>
                <w:sz w:val="18"/>
                <w:rPrChange w:id="4438" w:author="Stuart McLarnon (NESO)" w:date="2024-11-18T11:41:00Z">
                  <w:rPr>
                    <w:i/>
                    <w:color w:val="auto"/>
                    <w:sz w:val="18"/>
                  </w:rPr>
                </w:rPrChange>
              </w:rPr>
            </w:pPr>
            <w:r w:rsidRPr="00255B7C">
              <w:rPr>
                <w:rFonts w:ascii="Poppins" w:hAnsi="Poppins"/>
                <w:i/>
                <w:color w:val="auto"/>
                <w:sz w:val="18"/>
                <w:rPrChange w:id="4439" w:author="Stuart McLarnon (NESO)" w:date="2024-11-18T11:41:00Z">
                  <w:rPr>
                    <w:i/>
                    <w:color w:val="auto"/>
                    <w:sz w:val="18"/>
                  </w:rPr>
                </w:rPrChange>
              </w:rPr>
              <w:t>OC5.4, OC5.5, OC</w:t>
            </w:r>
            <w:proofErr w:type="gramStart"/>
            <w:r w:rsidRPr="00255B7C">
              <w:rPr>
                <w:rFonts w:ascii="Poppins" w:hAnsi="Poppins"/>
                <w:i/>
                <w:color w:val="auto"/>
                <w:sz w:val="18"/>
                <w:rPrChange w:id="4440" w:author="Stuart McLarnon (NESO)" w:date="2024-11-18T11:41:00Z">
                  <w:rPr>
                    <w:i/>
                    <w:color w:val="auto"/>
                    <w:sz w:val="18"/>
                  </w:rPr>
                </w:rPrChange>
              </w:rPr>
              <w:t>5.A.</w:t>
            </w:r>
            <w:proofErr w:type="gramEnd"/>
            <w:r w:rsidRPr="00255B7C">
              <w:rPr>
                <w:rFonts w:ascii="Poppins" w:hAnsi="Poppins"/>
                <w:i/>
                <w:color w:val="auto"/>
                <w:sz w:val="18"/>
                <w:rPrChange w:id="4441" w:author="Stuart McLarnon (NESO)" w:date="2024-11-18T11:41:00Z">
                  <w:rPr>
                    <w:i/>
                    <w:color w:val="auto"/>
                    <w:sz w:val="18"/>
                  </w:rPr>
                </w:rPrChange>
              </w:rPr>
              <w:t>4</w:t>
            </w:r>
          </w:p>
          <w:p w14:paraId="12C3B959" w14:textId="4BB5C667" w:rsidR="00820D3D" w:rsidRPr="00255B7C" w:rsidRDefault="00820D3D" w:rsidP="005B1864">
            <w:pPr>
              <w:rPr>
                <w:rFonts w:ascii="Poppins" w:hAnsi="Poppins"/>
                <w:i/>
                <w:color w:val="auto"/>
                <w:sz w:val="18"/>
                <w:rPrChange w:id="4442" w:author="Stuart McLarnon (NESO)" w:date="2024-11-18T11:41:00Z">
                  <w:rPr>
                    <w:i/>
                    <w:color w:val="auto"/>
                    <w:sz w:val="18"/>
                  </w:rPr>
                </w:rPrChange>
              </w:rPr>
            </w:pPr>
            <w:r w:rsidRPr="00255B7C">
              <w:rPr>
                <w:rFonts w:ascii="Poppins" w:hAnsi="Poppins"/>
                <w:i/>
                <w:color w:val="auto"/>
                <w:sz w:val="18"/>
                <w:rPrChange w:id="4443" w:author="Stuart McLarnon (NESO)" w:date="2024-11-18T11:41:00Z">
                  <w:rPr>
                    <w:i/>
                    <w:color w:val="auto"/>
                    <w:sz w:val="18"/>
                  </w:rPr>
                </w:rPrChange>
              </w:rPr>
              <w:t>OC.7.4, OC7.6 (OC7.6 - Scotland and Offshore only)</w:t>
            </w:r>
          </w:p>
          <w:p w14:paraId="79AA4EB0" w14:textId="08025AAB" w:rsidR="00820D3D" w:rsidRPr="00255B7C" w:rsidRDefault="00820D3D" w:rsidP="005B1864">
            <w:pPr>
              <w:rPr>
                <w:rFonts w:ascii="Poppins" w:hAnsi="Poppins"/>
                <w:i/>
                <w:color w:val="auto"/>
                <w:sz w:val="18"/>
                <w:rPrChange w:id="4444" w:author="Stuart McLarnon (NESO)" w:date="2024-11-18T11:41:00Z">
                  <w:rPr>
                    <w:i/>
                    <w:color w:val="auto"/>
                    <w:sz w:val="18"/>
                  </w:rPr>
                </w:rPrChange>
              </w:rPr>
            </w:pPr>
            <w:r w:rsidRPr="00255B7C">
              <w:rPr>
                <w:rFonts w:ascii="Poppins" w:hAnsi="Poppins"/>
                <w:i/>
                <w:color w:val="auto"/>
                <w:sz w:val="18"/>
                <w:rPrChange w:id="4445" w:author="Stuart McLarnon (NESO)" w:date="2024-11-18T11:41:00Z">
                  <w:rPr>
                    <w:i/>
                    <w:color w:val="auto"/>
                    <w:sz w:val="18"/>
                  </w:rPr>
                </w:rPrChange>
              </w:rPr>
              <w:lastRenderedPageBreak/>
              <w:t>OC10</w:t>
            </w:r>
          </w:p>
          <w:p w14:paraId="1599C175" w14:textId="531A225C" w:rsidR="00820D3D" w:rsidRPr="00255B7C" w:rsidRDefault="00820D3D" w:rsidP="005B1864">
            <w:pPr>
              <w:rPr>
                <w:rFonts w:ascii="Poppins" w:hAnsi="Poppins"/>
                <w:i/>
                <w:color w:val="auto"/>
                <w:sz w:val="18"/>
                <w:rPrChange w:id="4446" w:author="Stuart McLarnon (NESO)" w:date="2024-11-18T11:41:00Z">
                  <w:rPr>
                    <w:i/>
                    <w:color w:val="auto"/>
                    <w:sz w:val="18"/>
                  </w:rPr>
                </w:rPrChange>
              </w:rPr>
            </w:pPr>
            <w:r w:rsidRPr="00255B7C">
              <w:rPr>
                <w:rFonts w:ascii="Poppins" w:hAnsi="Poppins"/>
                <w:i/>
                <w:color w:val="auto"/>
                <w:sz w:val="18"/>
                <w:rPrChange w:id="4447" w:author="Stuart McLarnon (NESO)" w:date="2024-11-18T11:41:00Z">
                  <w:rPr>
                    <w:i/>
                    <w:color w:val="auto"/>
                    <w:sz w:val="18"/>
                  </w:rPr>
                </w:rPrChange>
              </w:rPr>
              <w:t>OC12</w:t>
            </w:r>
          </w:p>
          <w:p w14:paraId="469F615F" w14:textId="50BD0333" w:rsidR="00820D3D" w:rsidRPr="00255B7C" w:rsidRDefault="00820D3D" w:rsidP="005B1864">
            <w:pPr>
              <w:rPr>
                <w:rFonts w:ascii="Poppins" w:hAnsi="Poppins"/>
                <w:i/>
                <w:color w:val="auto"/>
                <w:sz w:val="18"/>
                <w:rPrChange w:id="4448" w:author="Stuart McLarnon (NESO)" w:date="2024-11-18T11:41:00Z">
                  <w:rPr>
                    <w:i/>
                    <w:color w:val="auto"/>
                    <w:sz w:val="18"/>
                  </w:rPr>
                </w:rPrChange>
              </w:rPr>
            </w:pPr>
            <w:r w:rsidRPr="00255B7C">
              <w:rPr>
                <w:rFonts w:ascii="Poppins" w:hAnsi="Poppins"/>
                <w:i/>
                <w:color w:val="auto"/>
                <w:sz w:val="18"/>
                <w:rPrChange w:id="4449" w:author="Stuart McLarnon (NESO)" w:date="2024-11-18T11:41:00Z">
                  <w:rPr>
                    <w:i/>
                    <w:color w:val="auto"/>
                    <w:sz w:val="18"/>
                  </w:rPr>
                </w:rPrChange>
              </w:rPr>
              <w:t>BC1.4, BC1.5, BC.1.7, BC</w:t>
            </w:r>
            <w:proofErr w:type="gramStart"/>
            <w:r w:rsidRPr="00255B7C">
              <w:rPr>
                <w:rFonts w:ascii="Poppins" w:hAnsi="Poppins"/>
                <w:i/>
                <w:color w:val="auto"/>
                <w:sz w:val="18"/>
                <w:rPrChange w:id="4450" w:author="Stuart McLarnon (NESO)" w:date="2024-11-18T11:41:00Z">
                  <w:rPr>
                    <w:i/>
                    <w:color w:val="auto"/>
                    <w:sz w:val="18"/>
                  </w:rPr>
                </w:rPrChange>
              </w:rPr>
              <w:t>1.A.</w:t>
            </w:r>
            <w:proofErr w:type="gramEnd"/>
            <w:r w:rsidRPr="00255B7C">
              <w:rPr>
                <w:rFonts w:ascii="Poppins" w:hAnsi="Poppins"/>
                <w:i/>
                <w:color w:val="auto"/>
                <w:sz w:val="18"/>
                <w:rPrChange w:id="4451" w:author="Stuart McLarnon (NESO)" w:date="2024-11-18T11:41:00Z">
                  <w:rPr>
                    <w:i/>
                    <w:color w:val="auto"/>
                    <w:sz w:val="18"/>
                  </w:rPr>
                </w:rPrChange>
              </w:rPr>
              <w:t>1, BC1.A.2.1</w:t>
            </w:r>
          </w:p>
          <w:p w14:paraId="6B67585E" w14:textId="2BA7E8C0" w:rsidR="00820D3D" w:rsidRPr="00255B7C" w:rsidRDefault="00820D3D" w:rsidP="005B1864">
            <w:pPr>
              <w:rPr>
                <w:rFonts w:ascii="Poppins" w:hAnsi="Poppins"/>
                <w:i/>
                <w:color w:val="auto"/>
                <w:sz w:val="18"/>
                <w:rPrChange w:id="4452" w:author="Stuart McLarnon (NESO)" w:date="2024-11-18T11:41:00Z">
                  <w:rPr>
                    <w:i/>
                    <w:color w:val="auto"/>
                    <w:sz w:val="18"/>
                  </w:rPr>
                </w:rPrChange>
              </w:rPr>
            </w:pPr>
            <w:r w:rsidRPr="00255B7C">
              <w:rPr>
                <w:rFonts w:ascii="Poppins" w:hAnsi="Poppins"/>
                <w:i/>
                <w:color w:val="auto"/>
                <w:sz w:val="18"/>
                <w:rPrChange w:id="4453" w:author="Stuart McLarnon (NESO)" w:date="2024-11-18T11:41:00Z">
                  <w:rPr>
                    <w:i/>
                    <w:color w:val="auto"/>
                    <w:sz w:val="18"/>
                  </w:rPr>
                </w:rPrChange>
              </w:rPr>
              <w:t>BC2 (</w:t>
            </w:r>
            <w:proofErr w:type="gramStart"/>
            <w:r w:rsidRPr="00255B7C">
              <w:rPr>
                <w:rFonts w:ascii="Poppins" w:hAnsi="Poppins"/>
                <w:i/>
                <w:color w:val="auto"/>
                <w:sz w:val="18"/>
                <w:rPrChange w:id="4454" w:author="Stuart McLarnon (NESO)" w:date="2024-11-18T11:41:00Z">
                  <w:rPr>
                    <w:i/>
                    <w:color w:val="auto"/>
                    <w:sz w:val="18"/>
                  </w:rPr>
                </w:rPrChange>
              </w:rPr>
              <w:t>in particular BC</w:t>
            </w:r>
            <w:proofErr w:type="gramEnd"/>
            <w:r w:rsidRPr="00255B7C">
              <w:rPr>
                <w:rFonts w:ascii="Poppins" w:hAnsi="Poppins"/>
                <w:i/>
                <w:color w:val="auto"/>
                <w:sz w:val="18"/>
                <w:rPrChange w:id="4455" w:author="Stuart McLarnon (NESO)" w:date="2024-11-18T11:41:00Z">
                  <w:rPr>
                    <w:i/>
                    <w:color w:val="auto"/>
                    <w:sz w:val="18"/>
                  </w:rPr>
                </w:rPrChange>
              </w:rPr>
              <w:t>.2.9)</w:t>
            </w:r>
          </w:p>
          <w:p w14:paraId="76B60CB3" w14:textId="783F0876" w:rsidR="00820D3D" w:rsidRPr="00255B7C" w:rsidRDefault="00820D3D" w:rsidP="005B1864">
            <w:pPr>
              <w:rPr>
                <w:rFonts w:ascii="Poppins" w:hAnsi="Poppins"/>
                <w:i/>
                <w:color w:val="auto"/>
                <w:sz w:val="18"/>
                <w:rPrChange w:id="4456" w:author="Stuart McLarnon (NESO)" w:date="2024-11-18T11:41:00Z">
                  <w:rPr>
                    <w:i/>
                    <w:color w:val="auto"/>
                    <w:sz w:val="18"/>
                  </w:rPr>
                </w:rPrChange>
              </w:rPr>
            </w:pPr>
            <w:r w:rsidRPr="00255B7C">
              <w:rPr>
                <w:rFonts w:ascii="Poppins" w:hAnsi="Poppins"/>
                <w:i/>
                <w:color w:val="auto"/>
                <w:sz w:val="18"/>
                <w:rPrChange w:id="4457" w:author="Stuart McLarnon (NESO)" w:date="2024-11-18T11:41:00Z">
                  <w:rPr>
                    <w:i/>
                    <w:color w:val="auto"/>
                    <w:sz w:val="18"/>
                  </w:rPr>
                </w:rPrChange>
              </w:rPr>
              <w:t xml:space="preserve">BC3.3, BC3.4, BC3.5, BC.3.6, BC.3.7,  </w:t>
            </w:r>
          </w:p>
          <w:p w14:paraId="4112274A" w14:textId="6E839262" w:rsidR="00820D3D" w:rsidRPr="00255B7C" w:rsidRDefault="00820D3D" w:rsidP="005B1864">
            <w:pPr>
              <w:rPr>
                <w:rFonts w:ascii="Poppins" w:hAnsi="Poppins"/>
                <w:color w:val="auto"/>
                <w:sz w:val="18"/>
                <w:rPrChange w:id="4458" w:author="Stuart McLarnon (NESO)" w:date="2024-11-18T11:41:00Z">
                  <w:rPr>
                    <w:color w:val="auto"/>
                    <w:sz w:val="18"/>
                  </w:rPr>
                </w:rPrChange>
              </w:rPr>
            </w:pPr>
            <w:r w:rsidRPr="00255B7C">
              <w:rPr>
                <w:rFonts w:ascii="Poppins" w:hAnsi="Poppins"/>
                <w:color w:val="auto"/>
                <w:sz w:val="18"/>
                <w:rPrChange w:id="4459" w:author="Stuart McLarnon (NESO)" w:date="2024-11-18T11:41:00Z">
                  <w:rPr>
                    <w:color w:val="auto"/>
                    <w:sz w:val="18"/>
                  </w:rPr>
                </w:rPrChange>
              </w:rPr>
              <w:t xml:space="preserve">In satisfying the above </w:t>
            </w:r>
            <w:r w:rsidR="00B6672E">
              <w:rPr>
                <w:rFonts w:ascii="Poppins" w:hAnsi="Poppins"/>
                <w:color w:val="auto"/>
                <w:sz w:val="18"/>
                <w:rPrChange w:id="4460" w:author="Stuart McLarnon (NESO)" w:date="2024-11-18T11:41:00Z">
                  <w:rPr>
                    <w:color w:val="auto"/>
                    <w:sz w:val="18"/>
                  </w:rPr>
                </w:rPrChange>
              </w:rPr>
              <w:t>Grid Code</w:t>
            </w:r>
            <w:r w:rsidRPr="00255B7C">
              <w:rPr>
                <w:rFonts w:ascii="Poppins" w:hAnsi="Poppins"/>
                <w:color w:val="auto"/>
                <w:sz w:val="18"/>
                <w:rPrChange w:id="4461" w:author="Stuart McLarnon (NESO)" w:date="2024-11-18T11:41:00Z">
                  <w:rPr>
                    <w:color w:val="auto"/>
                    <w:sz w:val="18"/>
                  </w:rPr>
                </w:rPrChange>
              </w:rPr>
              <w:t xml:space="preserve"> requirements, DC Converter Station Owners with a CUSC Contract who own or operate a DC Converter Station would be required to satisfy the requirements of EU NCER.  DC Power Park Modules would need to satisfy the same </w:t>
            </w:r>
            <w:r w:rsidR="00B6672E">
              <w:rPr>
                <w:rFonts w:ascii="Poppins" w:hAnsi="Poppins"/>
                <w:color w:val="auto"/>
                <w:sz w:val="18"/>
                <w:rPrChange w:id="4462" w:author="Stuart McLarnon (NESO)" w:date="2024-11-18T11:41:00Z">
                  <w:rPr>
                    <w:color w:val="auto"/>
                    <w:sz w:val="18"/>
                  </w:rPr>
                </w:rPrChange>
              </w:rPr>
              <w:t>Grid Code</w:t>
            </w:r>
            <w:r w:rsidRPr="00255B7C">
              <w:rPr>
                <w:rFonts w:ascii="Poppins" w:hAnsi="Poppins"/>
                <w:color w:val="auto"/>
                <w:sz w:val="18"/>
                <w:rPrChange w:id="4463" w:author="Stuart McLarnon (NESO)" w:date="2024-11-18T11:41:00Z">
                  <w:rPr>
                    <w:color w:val="auto"/>
                    <w:sz w:val="18"/>
                  </w:rPr>
                </w:rPrChange>
              </w:rPr>
              <w:t xml:space="preserve"> requirements as those applicable to Existing Generators listed in the second row of this table.   </w:t>
            </w:r>
          </w:p>
        </w:tc>
      </w:tr>
      <w:tr w:rsidR="00255B7C" w:rsidRPr="00255B7C" w14:paraId="4641513B" w14:textId="34A8D827" w:rsidTr="008D1D03">
        <w:trPr>
          <w:trHeight w:val="6092"/>
        </w:trPr>
        <w:tc>
          <w:tcPr>
            <w:tcW w:w="1775" w:type="dxa"/>
            <w:vMerge w:val="restart"/>
          </w:tcPr>
          <w:p w14:paraId="14DA38A9" w14:textId="22F540E4" w:rsidR="00820D3D" w:rsidRPr="00255B7C" w:rsidRDefault="00820D3D" w:rsidP="005B1864">
            <w:pPr>
              <w:rPr>
                <w:rFonts w:ascii="Poppins" w:hAnsi="Poppins"/>
                <w:color w:val="auto"/>
                <w:sz w:val="18"/>
                <w:rPrChange w:id="4464" w:author="Stuart McLarnon (NESO)" w:date="2024-11-18T11:41:00Z">
                  <w:rPr>
                    <w:color w:val="auto"/>
                    <w:sz w:val="18"/>
                  </w:rPr>
                </w:rPrChange>
              </w:rPr>
            </w:pPr>
            <w:r w:rsidRPr="00255B7C">
              <w:rPr>
                <w:rFonts w:ascii="Poppins" w:hAnsi="Poppins"/>
                <w:color w:val="auto"/>
                <w:sz w:val="18"/>
                <w:rPrChange w:id="4465" w:author="Stuart McLarnon (NESO)" w:date="2024-11-18T11:41:00Z">
                  <w:rPr>
                    <w:color w:val="auto"/>
                    <w:sz w:val="18"/>
                  </w:rPr>
                </w:rPrChange>
              </w:rPr>
              <w:lastRenderedPageBreak/>
              <w:t xml:space="preserve">Existing and new Type A Power Generating Modules in accordance with the criteria set out in Article 5 of Regulation (EU) 2016/631, to existing and new Type B Power Generating Modules other than those referred to in paragraph 2(b), as well as to existing and new demand facilities, closed distribution systems and third parties </w:t>
            </w:r>
            <w:r w:rsidRPr="00255B7C">
              <w:rPr>
                <w:rFonts w:ascii="Poppins" w:hAnsi="Poppins"/>
                <w:color w:val="auto"/>
                <w:sz w:val="18"/>
                <w:rPrChange w:id="4466" w:author="Stuart McLarnon (NESO)" w:date="2024-11-18T11:41:00Z">
                  <w:rPr>
                    <w:color w:val="auto"/>
                    <w:sz w:val="18"/>
                  </w:rPr>
                </w:rPrChange>
              </w:rPr>
              <w:lastRenderedPageBreak/>
              <w:t>providing demand response where they qualify as defence service providers pursuant to Article 4(4)</w:t>
            </w:r>
            <w:ins w:id="4467" w:author="Stuart McLarnon (NESO)" w:date="2025-03-12T10:03:00Z" w16du:dateUtc="2025-03-12T10:03:00Z">
              <w:r w:rsidR="00CD6B51">
                <w:rPr>
                  <w:rFonts w:ascii="Poppins" w:hAnsi="Poppins"/>
                  <w:color w:val="auto"/>
                  <w:sz w:val="18"/>
                </w:rPr>
                <w:t>.</w:t>
              </w:r>
            </w:ins>
            <w:del w:id="4468" w:author="Stuart McLarnon (NESO)" w:date="2025-03-12T10:03:00Z" w16du:dateUtc="2025-03-12T10:03:00Z">
              <w:r w:rsidRPr="00255B7C" w:rsidDel="00CD6B51">
                <w:rPr>
                  <w:rFonts w:ascii="Poppins" w:hAnsi="Poppins"/>
                  <w:color w:val="auto"/>
                  <w:sz w:val="18"/>
                  <w:rPrChange w:id="4469" w:author="Stuart McLarnon (NESO)" w:date="2024-11-18T11:41:00Z">
                    <w:rPr>
                      <w:color w:val="auto"/>
                      <w:sz w:val="18"/>
                    </w:rPr>
                  </w:rPrChange>
                </w:rPr>
                <w:delText xml:space="preserve">      </w:delText>
              </w:r>
            </w:del>
          </w:p>
        </w:tc>
        <w:tc>
          <w:tcPr>
            <w:tcW w:w="994" w:type="dxa"/>
            <w:vMerge w:val="restart"/>
          </w:tcPr>
          <w:p w14:paraId="12BC7427" w14:textId="094D81A5" w:rsidR="00820D3D" w:rsidRPr="00255B7C" w:rsidRDefault="00820D3D" w:rsidP="005B1864">
            <w:pPr>
              <w:rPr>
                <w:rFonts w:ascii="Poppins" w:hAnsi="Poppins"/>
                <w:color w:val="auto"/>
                <w:sz w:val="18"/>
                <w:rPrChange w:id="4470" w:author="Stuart McLarnon (NESO)" w:date="2024-11-18T11:41:00Z">
                  <w:rPr>
                    <w:color w:val="auto"/>
                    <w:sz w:val="18"/>
                  </w:rPr>
                </w:rPrChange>
              </w:rPr>
            </w:pPr>
            <w:r w:rsidRPr="00255B7C">
              <w:rPr>
                <w:rFonts w:ascii="Poppins" w:hAnsi="Poppins"/>
                <w:color w:val="auto"/>
                <w:sz w:val="18"/>
                <w:rPrChange w:id="4471" w:author="Stuart McLarnon (NESO)" w:date="2024-11-18T11:41:00Z">
                  <w:rPr>
                    <w:color w:val="auto"/>
                    <w:sz w:val="18"/>
                  </w:rPr>
                </w:rPrChange>
              </w:rPr>
              <w:lastRenderedPageBreak/>
              <w:t>New</w:t>
            </w:r>
          </w:p>
        </w:tc>
        <w:tc>
          <w:tcPr>
            <w:tcW w:w="5873" w:type="dxa"/>
          </w:tcPr>
          <w:p w14:paraId="62C0BDF4" w14:textId="55F5DA2D" w:rsidR="00820D3D" w:rsidRPr="00255B7C" w:rsidRDefault="00820D3D" w:rsidP="005B1864">
            <w:pPr>
              <w:rPr>
                <w:rFonts w:ascii="Poppins" w:hAnsi="Poppins"/>
                <w:color w:val="auto"/>
                <w:sz w:val="18"/>
                <w:rPrChange w:id="4472" w:author="Stuart McLarnon (NESO)" w:date="2024-11-18T11:41:00Z">
                  <w:rPr>
                    <w:color w:val="auto"/>
                    <w:sz w:val="18"/>
                  </w:rPr>
                </w:rPrChange>
              </w:rPr>
            </w:pPr>
            <w:r w:rsidRPr="00255B7C">
              <w:rPr>
                <w:rFonts w:ascii="Poppins" w:hAnsi="Poppins"/>
                <w:color w:val="auto"/>
                <w:sz w:val="18"/>
                <w:rPrChange w:id="4473" w:author="Stuart McLarnon (NESO)" w:date="2024-11-18T11:41:00Z">
                  <w:rPr>
                    <w:color w:val="auto"/>
                    <w:sz w:val="18"/>
                  </w:rPr>
                </w:rPrChange>
              </w:rPr>
              <w:t xml:space="preserve">Any Generator who is an EU Code User and has a CUSC Contract with </w:t>
            </w:r>
            <w:del w:id="4474" w:author="Stuart McLarnon (NESO)" w:date="2024-11-18T11:41:00Z">
              <w:r w:rsidR="00C8246A" w:rsidRPr="002312FA">
                <w:rPr>
                  <w:color w:val="auto"/>
                  <w:sz w:val="18"/>
                </w:rPr>
                <w:delText>NG</w:delText>
              </w:r>
              <w:r w:rsidRPr="002312FA">
                <w:rPr>
                  <w:color w:val="auto"/>
                  <w:sz w:val="18"/>
                </w:rPr>
                <w:delText>ESO</w:delText>
              </w:r>
            </w:del>
            <w:ins w:id="4475" w:author="Stuart McLarnon (NESO)" w:date="2024-11-18T11:41:00Z">
              <w:r w:rsidR="007B4960">
                <w:rPr>
                  <w:rFonts w:ascii="Poppins" w:hAnsi="Poppins" w:cs="Poppins"/>
                  <w:color w:val="auto"/>
                  <w:sz w:val="18"/>
                </w:rPr>
                <w:t>NESO</w:t>
              </w:r>
            </w:ins>
            <w:r w:rsidRPr="00255B7C">
              <w:rPr>
                <w:rFonts w:ascii="Poppins" w:hAnsi="Poppins"/>
                <w:color w:val="auto"/>
                <w:sz w:val="18"/>
                <w:rPrChange w:id="4476" w:author="Stuart McLarnon (NESO)" w:date="2024-11-18T11:41:00Z">
                  <w:rPr>
                    <w:color w:val="auto"/>
                    <w:sz w:val="18"/>
                  </w:rPr>
                </w:rPrChange>
              </w:rPr>
              <w:t xml:space="preserve"> and owns or operates a Type A Power Generating Module.  </w:t>
            </w:r>
          </w:p>
          <w:p w14:paraId="174425EA" w14:textId="75877AA6" w:rsidR="00820D3D" w:rsidRPr="00255B7C" w:rsidRDefault="00820D3D" w:rsidP="005B1864">
            <w:pPr>
              <w:rPr>
                <w:rFonts w:ascii="Poppins" w:hAnsi="Poppins"/>
                <w:color w:val="auto"/>
                <w:sz w:val="18"/>
                <w:rPrChange w:id="4477" w:author="Stuart McLarnon (NESO)" w:date="2024-11-18T11:41:00Z">
                  <w:rPr>
                    <w:color w:val="auto"/>
                    <w:sz w:val="18"/>
                  </w:rPr>
                </w:rPrChange>
              </w:rPr>
            </w:pPr>
          </w:p>
          <w:p w14:paraId="2C6F478B" w14:textId="063C864F" w:rsidR="00820D3D" w:rsidRPr="00255B7C" w:rsidRDefault="00820D3D" w:rsidP="005B1864">
            <w:pPr>
              <w:rPr>
                <w:rFonts w:ascii="Poppins" w:hAnsi="Poppins"/>
                <w:color w:val="auto"/>
                <w:sz w:val="18"/>
                <w:rPrChange w:id="4478" w:author="Stuart McLarnon (NESO)" w:date="2024-11-18T11:41:00Z">
                  <w:rPr>
                    <w:color w:val="auto"/>
                    <w:sz w:val="18"/>
                  </w:rPr>
                </w:rPrChange>
              </w:rPr>
            </w:pPr>
            <w:r w:rsidRPr="00255B7C">
              <w:rPr>
                <w:rFonts w:ascii="Poppins" w:hAnsi="Poppins"/>
                <w:color w:val="auto"/>
                <w:sz w:val="18"/>
                <w:rPrChange w:id="4479" w:author="Stuart McLarnon (NESO)" w:date="2024-11-18T11:41:00Z">
                  <w:rPr>
                    <w:color w:val="auto"/>
                    <w:sz w:val="18"/>
                  </w:rPr>
                </w:rPrChange>
              </w:rPr>
              <w:t xml:space="preserve">Non-Embedded Customers and BM Participants in respect of Closed Distribution Systems and Aggregators. </w:t>
            </w:r>
          </w:p>
          <w:p w14:paraId="4418688D" w14:textId="5AF94A02" w:rsidR="00820D3D" w:rsidRPr="00255B7C" w:rsidRDefault="00820D3D" w:rsidP="005B1864">
            <w:pPr>
              <w:rPr>
                <w:rFonts w:ascii="Poppins" w:hAnsi="Poppins"/>
                <w:color w:val="auto"/>
                <w:sz w:val="18"/>
                <w:rPrChange w:id="4480" w:author="Stuart McLarnon (NESO)" w:date="2024-11-18T11:41:00Z">
                  <w:rPr>
                    <w:color w:val="auto"/>
                    <w:sz w:val="18"/>
                  </w:rPr>
                </w:rPrChange>
              </w:rPr>
            </w:pPr>
          </w:p>
          <w:p w14:paraId="776FC6E1" w14:textId="2899093E" w:rsidR="00820D3D" w:rsidRPr="00255B7C" w:rsidRDefault="00820D3D" w:rsidP="005B1864">
            <w:pPr>
              <w:rPr>
                <w:rFonts w:ascii="Poppins" w:hAnsi="Poppins"/>
                <w:color w:val="auto"/>
                <w:sz w:val="18"/>
                <w:rPrChange w:id="4481" w:author="Stuart McLarnon (NESO)" w:date="2024-11-18T11:41:00Z">
                  <w:rPr>
                    <w:color w:val="auto"/>
                    <w:sz w:val="18"/>
                  </w:rPr>
                </w:rPrChange>
              </w:rPr>
            </w:pPr>
          </w:p>
        </w:tc>
        <w:tc>
          <w:tcPr>
            <w:tcW w:w="5103" w:type="dxa"/>
          </w:tcPr>
          <w:p w14:paraId="162DA7E4" w14:textId="6679E383" w:rsidR="00820D3D" w:rsidRPr="00255B7C" w:rsidRDefault="00820D3D" w:rsidP="005B1864">
            <w:pPr>
              <w:rPr>
                <w:rFonts w:ascii="Poppins" w:hAnsi="Poppins"/>
                <w:color w:val="auto"/>
                <w:sz w:val="18"/>
                <w:rPrChange w:id="4482" w:author="Stuart McLarnon (NESO)" w:date="2024-11-18T11:41:00Z">
                  <w:rPr>
                    <w:color w:val="auto"/>
                    <w:sz w:val="18"/>
                  </w:rPr>
                </w:rPrChange>
              </w:rPr>
            </w:pPr>
            <w:r w:rsidRPr="00255B7C">
              <w:rPr>
                <w:rFonts w:ascii="Poppins" w:hAnsi="Poppins"/>
                <w:color w:val="auto"/>
                <w:sz w:val="18"/>
                <w:rPrChange w:id="4483" w:author="Stuart McLarnon (NESO)" w:date="2024-11-18T11:41:00Z">
                  <w:rPr>
                    <w:color w:val="auto"/>
                    <w:sz w:val="18"/>
                  </w:rPr>
                </w:rPrChange>
              </w:rPr>
              <w:t xml:space="preserve">Applicable </w:t>
            </w:r>
            <w:r w:rsidR="00B6672E">
              <w:rPr>
                <w:rFonts w:ascii="Poppins" w:hAnsi="Poppins"/>
                <w:color w:val="auto"/>
                <w:sz w:val="18"/>
                <w:rPrChange w:id="4484" w:author="Stuart McLarnon (NESO)" w:date="2024-11-18T11:41:00Z">
                  <w:rPr>
                    <w:color w:val="auto"/>
                    <w:sz w:val="18"/>
                  </w:rPr>
                </w:rPrChange>
              </w:rPr>
              <w:t>Grid Code</w:t>
            </w:r>
            <w:r w:rsidRPr="00255B7C">
              <w:rPr>
                <w:rFonts w:ascii="Poppins" w:hAnsi="Poppins"/>
                <w:color w:val="auto"/>
                <w:sz w:val="18"/>
                <w:rPrChange w:id="4485" w:author="Stuart McLarnon (NESO)" w:date="2024-11-18T11:41:00Z">
                  <w:rPr>
                    <w:color w:val="auto"/>
                    <w:sz w:val="18"/>
                  </w:rPr>
                </w:rPrChange>
              </w:rPr>
              <w:t xml:space="preserve"> requirements:</w:t>
            </w:r>
          </w:p>
          <w:p w14:paraId="1076CD13" w14:textId="0CB4530C" w:rsidR="001A7449" w:rsidRPr="00255B7C" w:rsidRDefault="00820D3D" w:rsidP="001A7449">
            <w:pPr>
              <w:rPr>
                <w:rFonts w:ascii="Poppins" w:hAnsi="Poppins"/>
                <w:i/>
                <w:color w:val="auto"/>
                <w:sz w:val="18"/>
                <w:rPrChange w:id="4486" w:author="Stuart McLarnon (NESO)" w:date="2024-11-18T11:41:00Z">
                  <w:rPr>
                    <w:i/>
                    <w:color w:val="auto"/>
                    <w:sz w:val="18"/>
                  </w:rPr>
                </w:rPrChange>
              </w:rPr>
            </w:pPr>
            <w:r w:rsidRPr="00255B7C">
              <w:rPr>
                <w:rFonts w:ascii="Poppins" w:hAnsi="Poppins"/>
                <w:i/>
                <w:color w:val="auto"/>
                <w:sz w:val="18"/>
                <w:rPrChange w:id="4487" w:author="Stuart McLarnon (NESO)" w:date="2024-11-18T11:41:00Z">
                  <w:rPr>
                    <w:i/>
                    <w:color w:val="auto"/>
                    <w:sz w:val="18"/>
                  </w:rPr>
                </w:rPrChange>
              </w:rPr>
              <w:t>ECC6.1.2, ECC.6.1.4, ECC.6.2.2.2, ECC.6.3, ECC.6.5,</w:t>
            </w:r>
            <w:r w:rsidR="001A7449" w:rsidRPr="00255B7C">
              <w:rPr>
                <w:rFonts w:ascii="Poppins" w:hAnsi="Poppins"/>
                <w:i/>
                <w:color w:val="auto"/>
                <w:sz w:val="18"/>
                <w:rPrChange w:id="4488" w:author="Stuart McLarnon (NESO)" w:date="2024-11-18T11:41:00Z">
                  <w:rPr>
                    <w:i/>
                    <w:color w:val="auto"/>
                    <w:sz w:val="18"/>
                  </w:rPr>
                </w:rPrChange>
              </w:rPr>
              <w:t xml:space="preserve"> ECC.7.9, </w:t>
            </w:r>
          </w:p>
          <w:p w14:paraId="708E9CEF" w14:textId="38A60CF2" w:rsidR="00820D3D" w:rsidRPr="00255B7C" w:rsidRDefault="00820D3D" w:rsidP="005B1864">
            <w:pPr>
              <w:rPr>
                <w:rFonts w:ascii="Poppins" w:hAnsi="Poppins"/>
                <w:i/>
                <w:color w:val="auto"/>
                <w:sz w:val="18"/>
                <w:rPrChange w:id="4489" w:author="Stuart McLarnon (NESO)" w:date="2024-11-18T11:41:00Z">
                  <w:rPr>
                    <w:i/>
                    <w:color w:val="auto"/>
                    <w:sz w:val="18"/>
                  </w:rPr>
                </w:rPrChange>
              </w:rPr>
            </w:pPr>
            <w:r w:rsidRPr="00255B7C">
              <w:rPr>
                <w:rFonts w:ascii="Poppins" w:hAnsi="Poppins"/>
                <w:i/>
                <w:color w:val="auto"/>
                <w:sz w:val="18"/>
                <w:rPrChange w:id="4490" w:author="Stuart McLarnon (NESO)" w:date="2024-11-18T11:41:00Z">
                  <w:rPr>
                    <w:i/>
                    <w:color w:val="auto"/>
                    <w:sz w:val="18"/>
                  </w:rPr>
                </w:rPrChange>
              </w:rPr>
              <w:t>ECC.8, ECC.A.3, ECC.A.4, ECC.A.6, ECC.A.7, ECC.A.8</w:t>
            </w:r>
          </w:p>
          <w:p w14:paraId="2A276520" w14:textId="0D2FB49D" w:rsidR="00820D3D" w:rsidRPr="00255B7C" w:rsidRDefault="00820D3D" w:rsidP="005B1864">
            <w:pPr>
              <w:rPr>
                <w:rFonts w:ascii="Poppins" w:hAnsi="Poppins"/>
                <w:i/>
                <w:color w:val="auto"/>
                <w:sz w:val="18"/>
                <w:rPrChange w:id="4491" w:author="Stuart McLarnon (NESO)" w:date="2024-11-18T11:41:00Z">
                  <w:rPr>
                    <w:i/>
                    <w:color w:val="auto"/>
                    <w:sz w:val="18"/>
                  </w:rPr>
                </w:rPrChange>
              </w:rPr>
            </w:pPr>
            <w:r w:rsidRPr="00255B7C">
              <w:rPr>
                <w:rFonts w:ascii="Poppins" w:hAnsi="Poppins"/>
                <w:i/>
                <w:color w:val="auto"/>
                <w:sz w:val="18"/>
                <w:rPrChange w:id="4492" w:author="Stuart McLarnon (NESO)" w:date="2024-11-18T11:41:00Z">
                  <w:rPr>
                    <w:i/>
                    <w:color w:val="auto"/>
                    <w:sz w:val="18"/>
                  </w:rPr>
                </w:rPrChange>
              </w:rPr>
              <w:t xml:space="preserve">DRSC if they are also providing Demand Response </w:t>
            </w:r>
            <w:proofErr w:type="gramStart"/>
            <w:r w:rsidRPr="00255B7C">
              <w:rPr>
                <w:rFonts w:ascii="Poppins" w:hAnsi="Poppins"/>
                <w:i/>
                <w:color w:val="auto"/>
                <w:sz w:val="18"/>
                <w:rPrChange w:id="4493" w:author="Stuart McLarnon (NESO)" w:date="2024-11-18T11:41:00Z">
                  <w:rPr>
                    <w:i/>
                    <w:color w:val="auto"/>
                    <w:sz w:val="18"/>
                  </w:rPr>
                </w:rPrChange>
              </w:rPr>
              <w:t>Services</w:t>
            </w:r>
            <w:proofErr w:type="gramEnd"/>
            <w:r w:rsidRPr="00255B7C">
              <w:rPr>
                <w:rFonts w:ascii="Poppins" w:hAnsi="Poppins"/>
                <w:i/>
                <w:color w:val="auto"/>
                <w:sz w:val="18"/>
                <w:rPrChange w:id="4494" w:author="Stuart McLarnon (NESO)" w:date="2024-11-18T11:41:00Z">
                  <w:rPr>
                    <w:i/>
                    <w:color w:val="auto"/>
                    <w:sz w:val="18"/>
                  </w:rPr>
                </w:rPrChange>
              </w:rPr>
              <w:t xml:space="preserve"> and their equipment was purchased on or after 7 September 2019 and connected to the System on or after 18 August 2019.</w:t>
            </w:r>
          </w:p>
          <w:p w14:paraId="445F5078" w14:textId="34A2CBC2" w:rsidR="00820D3D" w:rsidRPr="00255B7C" w:rsidRDefault="00820D3D" w:rsidP="005B1864">
            <w:pPr>
              <w:rPr>
                <w:rFonts w:ascii="Poppins" w:hAnsi="Poppins"/>
                <w:i/>
                <w:color w:val="auto"/>
                <w:sz w:val="18"/>
                <w:rPrChange w:id="4495" w:author="Stuart McLarnon (NESO)" w:date="2024-11-18T11:41:00Z">
                  <w:rPr>
                    <w:i/>
                    <w:color w:val="auto"/>
                    <w:sz w:val="18"/>
                  </w:rPr>
                </w:rPrChange>
              </w:rPr>
            </w:pPr>
            <w:r w:rsidRPr="00255B7C">
              <w:rPr>
                <w:rFonts w:ascii="Poppins" w:hAnsi="Poppins"/>
                <w:i/>
                <w:color w:val="auto"/>
                <w:sz w:val="18"/>
                <w:rPrChange w:id="4496" w:author="Stuart McLarnon (NESO)" w:date="2024-11-18T11:41:00Z">
                  <w:rPr>
                    <w:i/>
                    <w:color w:val="auto"/>
                    <w:sz w:val="18"/>
                  </w:rPr>
                </w:rPrChange>
              </w:rPr>
              <w:t>ECP.A.3, ECP.A.5, ECP.A.6</w:t>
            </w:r>
          </w:p>
          <w:p w14:paraId="179EEF40" w14:textId="061A88C6" w:rsidR="00820D3D" w:rsidRPr="00255B7C" w:rsidRDefault="00820D3D" w:rsidP="005B1864">
            <w:pPr>
              <w:rPr>
                <w:rFonts w:ascii="Poppins" w:hAnsi="Poppins"/>
                <w:i/>
                <w:color w:val="auto"/>
                <w:sz w:val="18"/>
                <w:rPrChange w:id="4497" w:author="Stuart McLarnon (NESO)" w:date="2024-11-18T11:41:00Z">
                  <w:rPr>
                    <w:i/>
                    <w:color w:val="auto"/>
                    <w:sz w:val="18"/>
                  </w:rPr>
                </w:rPrChange>
              </w:rPr>
            </w:pPr>
            <w:r w:rsidRPr="00255B7C">
              <w:rPr>
                <w:rFonts w:ascii="Poppins" w:hAnsi="Poppins"/>
                <w:i/>
                <w:color w:val="auto"/>
                <w:sz w:val="18"/>
                <w:rPrChange w:id="4498" w:author="Stuart McLarnon (NESO)" w:date="2024-11-18T11:41:00Z">
                  <w:rPr>
                    <w:i/>
                    <w:color w:val="auto"/>
                    <w:sz w:val="18"/>
                  </w:rPr>
                </w:rPrChange>
              </w:rPr>
              <w:t>OC5.4, OC5.5</w:t>
            </w:r>
          </w:p>
          <w:p w14:paraId="474D340E" w14:textId="1F757453" w:rsidR="00820D3D" w:rsidRPr="00255B7C" w:rsidRDefault="00820D3D" w:rsidP="005B1864">
            <w:pPr>
              <w:rPr>
                <w:rFonts w:ascii="Poppins" w:hAnsi="Poppins"/>
                <w:i/>
                <w:color w:val="auto"/>
                <w:sz w:val="18"/>
                <w:rPrChange w:id="4499" w:author="Stuart McLarnon (NESO)" w:date="2024-11-18T11:41:00Z">
                  <w:rPr>
                    <w:i/>
                    <w:color w:val="auto"/>
                    <w:sz w:val="18"/>
                  </w:rPr>
                </w:rPrChange>
              </w:rPr>
            </w:pPr>
            <w:r w:rsidRPr="00255B7C">
              <w:rPr>
                <w:rFonts w:ascii="Poppins" w:hAnsi="Poppins"/>
                <w:i/>
                <w:color w:val="auto"/>
                <w:sz w:val="18"/>
                <w:rPrChange w:id="4500" w:author="Stuart McLarnon (NESO)" w:date="2024-11-18T11:41:00Z">
                  <w:rPr>
                    <w:i/>
                    <w:color w:val="auto"/>
                    <w:sz w:val="18"/>
                  </w:rPr>
                </w:rPrChange>
              </w:rPr>
              <w:t xml:space="preserve">OC6.1.6, OC6.6.6* (*Note OC6.6.6 applies only to Pumped Storage Generators), </w:t>
            </w:r>
          </w:p>
          <w:p w14:paraId="77D2D3B3" w14:textId="24185FE1" w:rsidR="00820D3D" w:rsidRPr="00255B7C" w:rsidRDefault="00820D3D" w:rsidP="005B1864">
            <w:pPr>
              <w:rPr>
                <w:rFonts w:ascii="Poppins" w:hAnsi="Poppins"/>
                <w:i/>
                <w:color w:val="auto"/>
                <w:sz w:val="18"/>
                <w:rPrChange w:id="4501" w:author="Stuart McLarnon (NESO)" w:date="2024-11-18T11:41:00Z">
                  <w:rPr>
                    <w:i/>
                    <w:color w:val="auto"/>
                    <w:sz w:val="18"/>
                  </w:rPr>
                </w:rPrChange>
              </w:rPr>
            </w:pPr>
            <w:r w:rsidRPr="00255B7C">
              <w:rPr>
                <w:rFonts w:ascii="Poppins" w:hAnsi="Poppins"/>
                <w:i/>
                <w:color w:val="auto"/>
                <w:sz w:val="18"/>
                <w:rPrChange w:id="4502" w:author="Stuart McLarnon (NESO)" w:date="2024-11-18T11:41:00Z">
                  <w:rPr>
                    <w:i/>
                    <w:color w:val="auto"/>
                    <w:sz w:val="18"/>
                  </w:rPr>
                </w:rPrChange>
              </w:rPr>
              <w:t>OC.7.4, OC7.6 (OC7.6 - Scotland and Offshore only)</w:t>
            </w:r>
          </w:p>
          <w:p w14:paraId="6E107954" w14:textId="1683B55C" w:rsidR="00820D3D" w:rsidRPr="00255B7C" w:rsidRDefault="00820D3D" w:rsidP="005B1864">
            <w:pPr>
              <w:rPr>
                <w:rFonts w:ascii="Poppins" w:hAnsi="Poppins"/>
                <w:i/>
                <w:color w:val="auto"/>
                <w:sz w:val="18"/>
                <w:rPrChange w:id="4503" w:author="Stuart McLarnon (NESO)" w:date="2024-11-18T11:41:00Z">
                  <w:rPr>
                    <w:i/>
                    <w:color w:val="auto"/>
                    <w:sz w:val="18"/>
                  </w:rPr>
                </w:rPrChange>
              </w:rPr>
            </w:pPr>
            <w:r w:rsidRPr="00255B7C">
              <w:rPr>
                <w:rFonts w:ascii="Poppins" w:hAnsi="Poppins"/>
                <w:i/>
                <w:color w:val="auto"/>
                <w:sz w:val="18"/>
                <w:rPrChange w:id="4504" w:author="Stuart McLarnon (NESO)" w:date="2024-11-18T11:41:00Z">
                  <w:rPr>
                    <w:i/>
                    <w:color w:val="auto"/>
                    <w:sz w:val="18"/>
                  </w:rPr>
                </w:rPrChange>
              </w:rPr>
              <w:t>OC10</w:t>
            </w:r>
          </w:p>
          <w:p w14:paraId="090B7CBC" w14:textId="59DB5439" w:rsidR="00820D3D" w:rsidRPr="00255B7C" w:rsidRDefault="00820D3D" w:rsidP="005B1864">
            <w:pPr>
              <w:rPr>
                <w:rFonts w:ascii="Poppins" w:hAnsi="Poppins"/>
                <w:i/>
                <w:color w:val="auto"/>
                <w:sz w:val="18"/>
                <w:rPrChange w:id="4505" w:author="Stuart McLarnon (NESO)" w:date="2024-11-18T11:41:00Z">
                  <w:rPr>
                    <w:i/>
                    <w:color w:val="auto"/>
                    <w:sz w:val="18"/>
                  </w:rPr>
                </w:rPrChange>
              </w:rPr>
            </w:pPr>
            <w:r w:rsidRPr="00255B7C">
              <w:rPr>
                <w:rFonts w:ascii="Poppins" w:hAnsi="Poppins"/>
                <w:i/>
                <w:color w:val="auto"/>
                <w:sz w:val="18"/>
                <w:rPrChange w:id="4506" w:author="Stuart McLarnon (NESO)" w:date="2024-11-18T11:41:00Z">
                  <w:rPr>
                    <w:i/>
                    <w:color w:val="auto"/>
                    <w:sz w:val="18"/>
                  </w:rPr>
                </w:rPrChange>
              </w:rPr>
              <w:t>OC12</w:t>
            </w:r>
          </w:p>
          <w:p w14:paraId="18BCFD75" w14:textId="4559D022" w:rsidR="00820D3D" w:rsidRPr="00255B7C" w:rsidRDefault="00820D3D" w:rsidP="005B1864">
            <w:pPr>
              <w:rPr>
                <w:rFonts w:ascii="Poppins" w:hAnsi="Poppins"/>
                <w:i/>
                <w:color w:val="auto"/>
                <w:sz w:val="18"/>
                <w:rPrChange w:id="4507" w:author="Stuart McLarnon (NESO)" w:date="2024-11-18T11:41:00Z">
                  <w:rPr>
                    <w:i/>
                    <w:color w:val="auto"/>
                    <w:sz w:val="18"/>
                  </w:rPr>
                </w:rPrChange>
              </w:rPr>
            </w:pPr>
            <w:r w:rsidRPr="00255B7C">
              <w:rPr>
                <w:rFonts w:ascii="Poppins" w:hAnsi="Poppins"/>
                <w:i/>
                <w:color w:val="auto"/>
                <w:sz w:val="18"/>
                <w:rPrChange w:id="4508" w:author="Stuart McLarnon (NESO)" w:date="2024-11-18T11:41:00Z">
                  <w:rPr>
                    <w:i/>
                    <w:color w:val="auto"/>
                    <w:sz w:val="18"/>
                  </w:rPr>
                </w:rPrChange>
              </w:rPr>
              <w:t>BC1.4, BC1.5, BC.1.7, BC</w:t>
            </w:r>
            <w:proofErr w:type="gramStart"/>
            <w:r w:rsidRPr="00255B7C">
              <w:rPr>
                <w:rFonts w:ascii="Poppins" w:hAnsi="Poppins"/>
                <w:i/>
                <w:color w:val="auto"/>
                <w:sz w:val="18"/>
                <w:rPrChange w:id="4509" w:author="Stuart McLarnon (NESO)" w:date="2024-11-18T11:41:00Z">
                  <w:rPr>
                    <w:i/>
                    <w:color w:val="auto"/>
                    <w:sz w:val="18"/>
                  </w:rPr>
                </w:rPrChange>
              </w:rPr>
              <w:t>1.A.</w:t>
            </w:r>
            <w:proofErr w:type="gramEnd"/>
            <w:r w:rsidRPr="00255B7C">
              <w:rPr>
                <w:rFonts w:ascii="Poppins" w:hAnsi="Poppins"/>
                <w:i/>
                <w:color w:val="auto"/>
                <w:sz w:val="18"/>
                <w:rPrChange w:id="4510" w:author="Stuart McLarnon (NESO)" w:date="2024-11-18T11:41:00Z">
                  <w:rPr>
                    <w:i/>
                    <w:color w:val="auto"/>
                    <w:sz w:val="18"/>
                  </w:rPr>
                </w:rPrChange>
              </w:rPr>
              <w:t>1, BC1.A.2.1</w:t>
            </w:r>
          </w:p>
          <w:p w14:paraId="25543E15" w14:textId="0E87CD3B" w:rsidR="00820D3D" w:rsidRPr="00255B7C" w:rsidRDefault="00820D3D" w:rsidP="005B1864">
            <w:pPr>
              <w:rPr>
                <w:rFonts w:ascii="Poppins" w:hAnsi="Poppins"/>
                <w:i/>
                <w:color w:val="auto"/>
                <w:sz w:val="18"/>
                <w:rPrChange w:id="4511" w:author="Stuart McLarnon (NESO)" w:date="2024-11-18T11:41:00Z">
                  <w:rPr>
                    <w:i/>
                    <w:color w:val="auto"/>
                    <w:sz w:val="18"/>
                  </w:rPr>
                </w:rPrChange>
              </w:rPr>
            </w:pPr>
            <w:r w:rsidRPr="00255B7C">
              <w:rPr>
                <w:rFonts w:ascii="Poppins" w:hAnsi="Poppins"/>
                <w:i/>
                <w:color w:val="auto"/>
                <w:sz w:val="18"/>
                <w:rPrChange w:id="4512" w:author="Stuart McLarnon (NESO)" w:date="2024-11-18T11:41:00Z">
                  <w:rPr>
                    <w:i/>
                    <w:color w:val="auto"/>
                    <w:sz w:val="18"/>
                  </w:rPr>
                </w:rPrChange>
              </w:rPr>
              <w:t>BC2 (</w:t>
            </w:r>
            <w:proofErr w:type="gramStart"/>
            <w:r w:rsidRPr="00255B7C">
              <w:rPr>
                <w:rFonts w:ascii="Poppins" w:hAnsi="Poppins"/>
                <w:i/>
                <w:color w:val="auto"/>
                <w:sz w:val="18"/>
                <w:rPrChange w:id="4513" w:author="Stuart McLarnon (NESO)" w:date="2024-11-18T11:41:00Z">
                  <w:rPr>
                    <w:i/>
                    <w:color w:val="auto"/>
                    <w:sz w:val="18"/>
                  </w:rPr>
                </w:rPrChange>
              </w:rPr>
              <w:t>in particular BC</w:t>
            </w:r>
            <w:proofErr w:type="gramEnd"/>
            <w:r w:rsidRPr="00255B7C">
              <w:rPr>
                <w:rFonts w:ascii="Poppins" w:hAnsi="Poppins"/>
                <w:i/>
                <w:color w:val="auto"/>
                <w:sz w:val="18"/>
                <w:rPrChange w:id="4514" w:author="Stuart McLarnon (NESO)" w:date="2024-11-18T11:41:00Z">
                  <w:rPr>
                    <w:i/>
                    <w:color w:val="auto"/>
                    <w:sz w:val="18"/>
                  </w:rPr>
                </w:rPrChange>
              </w:rPr>
              <w:t>.2.9)</w:t>
            </w:r>
          </w:p>
          <w:p w14:paraId="2BDE7788" w14:textId="4568F16F" w:rsidR="00820D3D" w:rsidRPr="00255B7C" w:rsidRDefault="00820D3D" w:rsidP="005B1864">
            <w:pPr>
              <w:rPr>
                <w:rFonts w:ascii="Poppins" w:hAnsi="Poppins"/>
                <w:i/>
                <w:color w:val="auto"/>
                <w:sz w:val="18"/>
                <w:rPrChange w:id="4515" w:author="Stuart McLarnon (NESO)" w:date="2024-11-18T11:41:00Z">
                  <w:rPr>
                    <w:i/>
                    <w:color w:val="auto"/>
                    <w:sz w:val="18"/>
                  </w:rPr>
                </w:rPrChange>
              </w:rPr>
            </w:pPr>
            <w:r w:rsidRPr="00255B7C">
              <w:rPr>
                <w:rFonts w:ascii="Poppins" w:hAnsi="Poppins"/>
                <w:i/>
                <w:color w:val="auto"/>
                <w:sz w:val="18"/>
                <w:rPrChange w:id="4516" w:author="Stuart McLarnon (NESO)" w:date="2024-11-18T11:41:00Z">
                  <w:rPr>
                    <w:i/>
                    <w:color w:val="auto"/>
                    <w:sz w:val="18"/>
                  </w:rPr>
                </w:rPrChange>
              </w:rPr>
              <w:t xml:space="preserve">BC3.3, BC3.4, BC3.5, BC.3.6, BC.3.7,  </w:t>
            </w:r>
          </w:p>
          <w:p w14:paraId="109C7653" w14:textId="2F9E2676" w:rsidR="00820D3D" w:rsidRPr="00255B7C" w:rsidRDefault="00820D3D" w:rsidP="005B1864">
            <w:pPr>
              <w:rPr>
                <w:rFonts w:ascii="Poppins" w:hAnsi="Poppins"/>
                <w:color w:val="auto"/>
                <w:sz w:val="18"/>
                <w:rPrChange w:id="4517" w:author="Stuart McLarnon (NESO)" w:date="2024-11-18T11:41:00Z">
                  <w:rPr>
                    <w:color w:val="auto"/>
                    <w:sz w:val="18"/>
                  </w:rPr>
                </w:rPrChange>
              </w:rPr>
            </w:pPr>
            <w:r w:rsidRPr="00255B7C">
              <w:rPr>
                <w:rFonts w:ascii="Poppins" w:hAnsi="Poppins"/>
                <w:color w:val="auto"/>
                <w:sz w:val="18"/>
                <w:rPrChange w:id="4518" w:author="Stuart McLarnon (NESO)" w:date="2024-11-18T11:41:00Z">
                  <w:rPr>
                    <w:color w:val="auto"/>
                    <w:sz w:val="18"/>
                  </w:rPr>
                </w:rPrChange>
              </w:rPr>
              <w:t xml:space="preserve">In satisfying the above </w:t>
            </w:r>
            <w:r w:rsidR="00B6672E">
              <w:rPr>
                <w:rFonts w:ascii="Poppins" w:hAnsi="Poppins"/>
                <w:color w:val="auto"/>
                <w:sz w:val="18"/>
                <w:rPrChange w:id="4519" w:author="Stuart McLarnon (NESO)" w:date="2024-11-18T11:41:00Z">
                  <w:rPr>
                    <w:color w:val="auto"/>
                    <w:sz w:val="18"/>
                  </w:rPr>
                </w:rPrChange>
              </w:rPr>
              <w:t>Grid Code</w:t>
            </w:r>
            <w:r w:rsidRPr="00255B7C">
              <w:rPr>
                <w:rFonts w:ascii="Poppins" w:hAnsi="Poppins"/>
                <w:color w:val="auto"/>
                <w:sz w:val="18"/>
                <w:rPrChange w:id="4520" w:author="Stuart McLarnon (NESO)" w:date="2024-11-18T11:41:00Z">
                  <w:rPr>
                    <w:color w:val="auto"/>
                    <w:sz w:val="18"/>
                  </w:rPr>
                </w:rPrChange>
              </w:rPr>
              <w:t xml:space="preserve"> requirements, Generators with a CUSC Contract who own or operate a Power Station comprising a Type A Power Generating Module would meet one or more of the requirements of the System Defence Plan in the same </w:t>
            </w:r>
            <w:r w:rsidRPr="00255B7C">
              <w:rPr>
                <w:rFonts w:ascii="Poppins" w:hAnsi="Poppins"/>
                <w:color w:val="auto"/>
                <w:sz w:val="18"/>
                <w:rPrChange w:id="4521" w:author="Stuart McLarnon (NESO)" w:date="2024-11-18T11:41:00Z">
                  <w:rPr>
                    <w:color w:val="auto"/>
                    <w:sz w:val="18"/>
                  </w:rPr>
                </w:rPrChange>
              </w:rPr>
              <w:lastRenderedPageBreak/>
              <w:t xml:space="preserve">way as a Generator who owns or operates a Type B Power Generating Module.  Note that a Generator in respect of a Type A Power Generating Module will have to meet those requirements of the </w:t>
            </w:r>
            <w:r w:rsidR="00B6672E">
              <w:rPr>
                <w:rFonts w:ascii="Poppins" w:hAnsi="Poppins"/>
                <w:color w:val="auto"/>
                <w:sz w:val="18"/>
                <w:rPrChange w:id="4522" w:author="Stuart McLarnon (NESO)" w:date="2024-11-18T11:41:00Z">
                  <w:rPr>
                    <w:color w:val="auto"/>
                    <w:sz w:val="18"/>
                  </w:rPr>
                </w:rPrChange>
              </w:rPr>
              <w:t>Grid Code</w:t>
            </w:r>
            <w:r w:rsidRPr="00255B7C">
              <w:rPr>
                <w:rFonts w:ascii="Poppins" w:hAnsi="Poppins"/>
                <w:color w:val="auto"/>
                <w:sz w:val="18"/>
                <w:rPrChange w:id="4523" w:author="Stuart McLarnon (NESO)" w:date="2024-11-18T11:41:00Z">
                  <w:rPr>
                    <w:color w:val="auto"/>
                    <w:sz w:val="18"/>
                  </w:rPr>
                </w:rPrChange>
              </w:rPr>
              <w:t xml:space="preserve"> as applicable to Type A Power Generating Modules.  However, where a Generator in respect of a Small Power Station comprises Type A Power Generating Modules, then the requirements on Small Power Stations are less onerous than those of Large Power Stations but this does not exclude those specific requirements applicable to Type A Power Generating Modules. The requirements will also vary if the Type A Power Generating Module is Embedded or Directly Connected.  </w:t>
            </w:r>
          </w:p>
          <w:p w14:paraId="5D74006E" w14:textId="4E412803" w:rsidR="00820D3D" w:rsidRPr="00255B7C" w:rsidRDefault="00820D3D" w:rsidP="005B1864">
            <w:pPr>
              <w:rPr>
                <w:rFonts w:ascii="Poppins" w:hAnsi="Poppins"/>
                <w:color w:val="auto"/>
                <w:sz w:val="18"/>
                <w:rPrChange w:id="4524" w:author="Stuart McLarnon (NESO)" w:date="2024-11-18T11:41:00Z">
                  <w:rPr>
                    <w:color w:val="auto"/>
                    <w:sz w:val="18"/>
                  </w:rPr>
                </w:rPrChange>
              </w:rPr>
            </w:pPr>
          </w:p>
        </w:tc>
      </w:tr>
      <w:tr w:rsidR="00255B7C" w:rsidRPr="00255B7C" w14:paraId="27C099BC" w14:textId="068CAF82" w:rsidTr="00EC0C49">
        <w:trPr>
          <w:trHeight w:val="620"/>
        </w:trPr>
        <w:tc>
          <w:tcPr>
            <w:tcW w:w="1775" w:type="dxa"/>
            <w:vMerge/>
          </w:tcPr>
          <w:p w14:paraId="52D61308" w14:textId="4C793193" w:rsidR="00820D3D" w:rsidRPr="00255B7C" w:rsidRDefault="00820D3D" w:rsidP="005B1864">
            <w:pPr>
              <w:rPr>
                <w:rFonts w:ascii="Poppins" w:hAnsi="Poppins"/>
                <w:color w:val="auto"/>
                <w:sz w:val="18"/>
                <w:rPrChange w:id="4525" w:author="Stuart McLarnon (NESO)" w:date="2024-11-18T11:41:00Z">
                  <w:rPr>
                    <w:sz w:val="18"/>
                  </w:rPr>
                </w:rPrChange>
              </w:rPr>
            </w:pPr>
          </w:p>
        </w:tc>
        <w:tc>
          <w:tcPr>
            <w:tcW w:w="994" w:type="dxa"/>
            <w:vMerge/>
          </w:tcPr>
          <w:p w14:paraId="79A5087F" w14:textId="606FB356" w:rsidR="00820D3D" w:rsidRPr="00255B7C" w:rsidRDefault="00820D3D" w:rsidP="005B1864">
            <w:pPr>
              <w:rPr>
                <w:rFonts w:ascii="Poppins" w:hAnsi="Poppins"/>
                <w:color w:val="auto"/>
                <w:sz w:val="18"/>
                <w:rPrChange w:id="4526" w:author="Stuart McLarnon (NESO)" w:date="2024-11-18T11:41:00Z">
                  <w:rPr>
                    <w:sz w:val="18"/>
                  </w:rPr>
                </w:rPrChange>
              </w:rPr>
            </w:pPr>
          </w:p>
        </w:tc>
        <w:tc>
          <w:tcPr>
            <w:tcW w:w="5873" w:type="dxa"/>
          </w:tcPr>
          <w:p w14:paraId="4B43F43C" w14:textId="5DDB6099" w:rsidR="00820D3D" w:rsidRPr="00255B7C" w:rsidRDefault="00820D3D" w:rsidP="005B1864">
            <w:pPr>
              <w:rPr>
                <w:rFonts w:ascii="Poppins" w:hAnsi="Poppins"/>
                <w:color w:val="auto"/>
                <w:sz w:val="18"/>
                <w:rPrChange w:id="4527" w:author="Stuart McLarnon (NESO)" w:date="2024-11-18T11:41:00Z">
                  <w:rPr>
                    <w:color w:val="auto"/>
                    <w:sz w:val="18"/>
                  </w:rPr>
                </w:rPrChange>
              </w:rPr>
            </w:pPr>
            <w:r w:rsidRPr="00255B7C">
              <w:rPr>
                <w:rFonts w:ascii="Poppins" w:hAnsi="Poppins"/>
                <w:color w:val="auto"/>
                <w:sz w:val="18"/>
                <w:rPrChange w:id="4528" w:author="Stuart McLarnon (NESO)" w:date="2024-11-18T11:41:00Z">
                  <w:rPr>
                    <w:color w:val="auto"/>
                    <w:sz w:val="18"/>
                  </w:rPr>
                </w:rPrChange>
              </w:rPr>
              <w:t xml:space="preserve">Any Generator who does not have a CUSC Contract (i.e. Embedded) and owns or operates a Power Station comprising one or more Type A Power Generating Modules.  </w:t>
            </w:r>
          </w:p>
        </w:tc>
        <w:tc>
          <w:tcPr>
            <w:tcW w:w="5103" w:type="dxa"/>
          </w:tcPr>
          <w:p w14:paraId="08FD84A2" w14:textId="5AFB5DD2" w:rsidR="00820D3D" w:rsidRPr="00255B7C" w:rsidRDefault="00820D3D" w:rsidP="005B1864">
            <w:pPr>
              <w:rPr>
                <w:rFonts w:ascii="Poppins" w:hAnsi="Poppins"/>
                <w:color w:val="auto"/>
                <w:sz w:val="18"/>
                <w:rPrChange w:id="4529" w:author="Stuart McLarnon (NESO)" w:date="2024-11-18T11:41:00Z">
                  <w:rPr>
                    <w:color w:val="auto"/>
                    <w:sz w:val="18"/>
                  </w:rPr>
                </w:rPrChange>
              </w:rPr>
            </w:pPr>
            <w:r w:rsidRPr="00255B7C">
              <w:rPr>
                <w:rFonts w:ascii="Poppins" w:hAnsi="Poppins"/>
                <w:color w:val="auto"/>
                <w:sz w:val="18"/>
                <w:rPrChange w:id="4530" w:author="Stuart McLarnon (NESO)" w:date="2024-11-18T11:41:00Z">
                  <w:rPr>
                    <w:color w:val="auto"/>
                    <w:sz w:val="18"/>
                  </w:rPr>
                </w:rPrChange>
              </w:rPr>
              <w:t>Not applicable</w:t>
            </w:r>
            <w:r w:rsidR="00B618AE" w:rsidRPr="00255B7C">
              <w:rPr>
                <w:rFonts w:ascii="Poppins" w:hAnsi="Poppins"/>
                <w:color w:val="auto"/>
                <w:sz w:val="18"/>
                <w:rPrChange w:id="4531" w:author="Stuart McLarnon (NESO)" w:date="2024-11-18T11:41:00Z">
                  <w:rPr>
                    <w:color w:val="auto"/>
                    <w:sz w:val="18"/>
                  </w:rPr>
                </w:rPrChange>
              </w:rPr>
              <w:t xml:space="preserve"> unless that Generator has a contract with </w:t>
            </w:r>
            <w:del w:id="4532" w:author="Stuart McLarnon (NESO)" w:date="2024-11-18T11:41:00Z">
              <w:r w:rsidR="00B618AE" w:rsidRPr="002312FA">
                <w:rPr>
                  <w:color w:val="auto"/>
                  <w:sz w:val="18"/>
                </w:rPr>
                <w:delText>NGESO</w:delText>
              </w:r>
            </w:del>
            <w:ins w:id="4533" w:author="Stuart McLarnon (NESO)" w:date="2024-11-18T11:41:00Z">
              <w:r w:rsidR="007B4960">
                <w:rPr>
                  <w:rFonts w:ascii="Poppins" w:hAnsi="Poppins" w:cs="Poppins"/>
                  <w:color w:val="auto"/>
                  <w:sz w:val="18"/>
                </w:rPr>
                <w:t>NESO</w:t>
              </w:r>
            </w:ins>
            <w:r w:rsidR="00B618AE" w:rsidRPr="00255B7C">
              <w:rPr>
                <w:rFonts w:ascii="Poppins" w:hAnsi="Poppins"/>
                <w:color w:val="auto"/>
                <w:sz w:val="18"/>
                <w:rPrChange w:id="4534" w:author="Stuart McLarnon (NESO)" w:date="2024-11-18T11:41:00Z">
                  <w:rPr>
                    <w:color w:val="auto"/>
                    <w:sz w:val="18"/>
                  </w:rPr>
                </w:rPrChange>
              </w:rPr>
              <w:t xml:space="preserve"> to provide a Defence Service</w:t>
            </w:r>
            <w:ins w:id="4535" w:author="Stuart McLarnon (NESO)" w:date="2025-03-12T10:02:00Z" w16du:dateUtc="2025-03-12T10:02:00Z">
              <w:r w:rsidR="00CD6B51">
                <w:rPr>
                  <w:rFonts w:ascii="Poppins" w:hAnsi="Poppins"/>
                  <w:color w:val="auto"/>
                  <w:sz w:val="18"/>
                </w:rPr>
                <w:t>.</w:t>
              </w:r>
            </w:ins>
          </w:p>
          <w:p w14:paraId="00D5DE5F" w14:textId="4B6B9B13" w:rsidR="00820D3D" w:rsidRPr="00255B7C" w:rsidRDefault="00820D3D" w:rsidP="005B1864">
            <w:pPr>
              <w:rPr>
                <w:rFonts w:ascii="Poppins" w:hAnsi="Poppins"/>
                <w:color w:val="auto"/>
                <w:sz w:val="18"/>
                <w:rPrChange w:id="4536" w:author="Stuart McLarnon (NESO)" w:date="2024-11-18T11:41:00Z">
                  <w:rPr>
                    <w:color w:val="auto"/>
                    <w:sz w:val="18"/>
                  </w:rPr>
                </w:rPrChange>
              </w:rPr>
            </w:pPr>
          </w:p>
        </w:tc>
      </w:tr>
      <w:tr w:rsidR="00255B7C" w:rsidRPr="00255B7C" w14:paraId="1C79F737" w14:textId="10CF9A4E" w:rsidTr="008D1D03">
        <w:trPr>
          <w:trHeight w:val="1230"/>
        </w:trPr>
        <w:tc>
          <w:tcPr>
            <w:tcW w:w="1775" w:type="dxa"/>
            <w:vMerge w:val="restart"/>
          </w:tcPr>
          <w:p w14:paraId="22D6961E" w14:textId="28B22285" w:rsidR="00820D3D" w:rsidRPr="00255B7C" w:rsidRDefault="00820D3D" w:rsidP="005B1864">
            <w:pPr>
              <w:rPr>
                <w:rFonts w:ascii="Poppins" w:hAnsi="Poppins"/>
                <w:color w:val="auto"/>
                <w:sz w:val="18"/>
                <w:rPrChange w:id="4537" w:author="Stuart McLarnon (NESO)" w:date="2024-11-18T11:41:00Z">
                  <w:rPr>
                    <w:color w:val="auto"/>
                    <w:sz w:val="18"/>
                  </w:rPr>
                </w:rPrChange>
              </w:rPr>
            </w:pPr>
            <w:r w:rsidRPr="00255B7C">
              <w:rPr>
                <w:rFonts w:ascii="Poppins" w:hAnsi="Poppins"/>
                <w:color w:val="auto"/>
                <w:sz w:val="18"/>
                <w:rPrChange w:id="4538" w:author="Stuart McLarnon (NESO)" w:date="2024-11-18T11:41:00Z">
                  <w:rPr>
                    <w:color w:val="auto"/>
                    <w:sz w:val="18"/>
                  </w:rPr>
                </w:rPrChange>
              </w:rPr>
              <w:lastRenderedPageBreak/>
              <w:t xml:space="preserve">Existing and new Type A Power Generating Modules in accordance with the criteria set out in Article 5 of Regulation (EU) 2016/631, to existing and new Type B Power Generating Modules other than those referred to in paragraph 2(b), as well as to existing and new demand facilities, closed </w:t>
            </w:r>
            <w:r w:rsidRPr="00255B7C">
              <w:rPr>
                <w:rFonts w:ascii="Poppins" w:hAnsi="Poppins"/>
                <w:color w:val="auto"/>
                <w:sz w:val="18"/>
                <w:rPrChange w:id="4539" w:author="Stuart McLarnon (NESO)" w:date="2024-11-18T11:41:00Z">
                  <w:rPr>
                    <w:color w:val="auto"/>
                    <w:sz w:val="18"/>
                  </w:rPr>
                </w:rPrChange>
              </w:rPr>
              <w:lastRenderedPageBreak/>
              <w:t>distribution systems and third parties providing demand response where they qualify as defence service providers pursuant to Article 4(4)</w:t>
            </w:r>
            <w:ins w:id="4540" w:author="Stuart McLarnon (NESO)" w:date="2025-03-12T10:02:00Z" w16du:dateUtc="2025-03-12T10:02:00Z">
              <w:r w:rsidR="00CD6B51">
                <w:rPr>
                  <w:rFonts w:ascii="Poppins" w:hAnsi="Poppins"/>
                  <w:color w:val="auto"/>
                  <w:sz w:val="18"/>
                </w:rPr>
                <w:t>.</w:t>
              </w:r>
            </w:ins>
            <w:del w:id="4541" w:author="Stuart McLarnon (NESO)" w:date="2025-03-12T10:02:00Z" w16du:dateUtc="2025-03-12T10:02:00Z">
              <w:r w:rsidRPr="00255B7C" w:rsidDel="00CD6B51">
                <w:rPr>
                  <w:rFonts w:ascii="Poppins" w:hAnsi="Poppins"/>
                  <w:color w:val="auto"/>
                  <w:sz w:val="18"/>
                  <w:rPrChange w:id="4542" w:author="Stuart McLarnon (NESO)" w:date="2024-11-18T11:41:00Z">
                    <w:rPr>
                      <w:color w:val="auto"/>
                      <w:sz w:val="18"/>
                    </w:rPr>
                  </w:rPrChange>
                </w:rPr>
                <w:delText xml:space="preserve">     </w:delText>
              </w:r>
            </w:del>
            <w:r w:rsidRPr="00255B7C">
              <w:rPr>
                <w:rFonts w:ascii="Poppins" w:hAnsi="Poppins"/>
                <w:color w:val="auto"/>
                <w:sz w:val="18"/>
                <w:rPrChange w:id="4543" w:author="Stuart McLarnon (NESO)" w:date="2024-11-18T11:41:00Z">
                  <w:rPr>
                    <w:color w:val="auto"/>
                    <w:sz w:val="18"/>
                  </w:rPr>
                </w:rPrChange>
              </w:rPr>
              <w:t xml:space="preserve"> </w:t>
            </w:r>
          </w:p>
        </w:tc>
        <w:tc>
          <w:tcPr>
            <w:tcW w:w="994" w:type="dxa"/>
            <w:vMerge w:val="restart"/>
          </w:tcPr>
          <w:p w14:paraId="1D49D38E" w14:textId="5E7BFB60" w:rsidR="00820D3D" w:rsidRPr="00255B7C" w:rsidRDefault="00820D3D" w:rsidP="005B1864">
            <w:pPr>
              <w:rPr>
                <w:rFonts w:ascii="Poppins" w:hAnsi="Poppins"/>
                <w:color w:val="auto"/>
                <w:sz w:val="18"/>
                <w:rPrChange w:id="4544" w:author="Stuart McLarnon (NESO)" w:date="2024-11-18T11:41:00Z">
                  <w:rPr>
                    <w:color w:val="auto"/>
                    <w:sz w:val="18"/>
                  </w:rPr>
                </w:rPrChange>
              </w:rPr>
            </w:pPr>
            <w:r w:rsidRPr="00255B7C">
              <w:rPr>
                <w:rFonts w:ascii="Poppins" w:hAnsi="Poppins"/>
                <w:color w:val="auto"/>
                <w:sz w:val="18"/>
                <w:rPrChange w:id="4545" w:author="Stuart McLarnon (NESO)" w:date="2024-11-18T11:41:00Z">
                  <w:rPr>
                    <w:color w:val="auto"/>
                    <w:sz w:val="18"/>
                  </w:rPr>
                </w:rPrChange>
              </w:rPr>
              <w:lastRenderedPageBreak/>
              <w:t>Existing</w:t>
            </w:r>
          </w:p>
        </w:tc>
        <w:tc>
          <w:tcPr>
            <w:tcW w:w="5873" w:type="dxa"/>
          </w:tcPr>
          <w:p w14:paraId="3445B7D4" w14:textId="027CA56E" w:rsidR="00820D3D" w:rsidRPr="00255B7C" w:rsidRDefault="00820D3D" w:rsidP="005B1864">
            <w:pPr>
              <w:rPr>
                <w:rFonts w:ascii="Poppins" w:hAnsi="Poppins"/>
                <w:color w:val="auto"/>
                <w:sz w:val="18"/>
                <w:rPrChange w:id="4546" w:author="Stuart McLarnon (NESO)" w:date="2024-11-18T11:41:00Z">
                  <w:rPr>
                    <w:color w:val="auto"/>
                    <w:sz w:val="18"/>
                  </w:rPr>
                </w:rPrChange>
              </w:rPr>
            </w:pPr>
            <w:r w:rsidRPr="00255B7C">
              <w:rPr>
                <w:rFonts w:ascii="Poppins" w:hAnsi="Poppins"/>
                <w:color w:val="auto"/>
                <w:sz w:val="18"/>
                <w:rPrChange w:id="4547" w:author="Stuart McLarnon (NESO)" w:date="2024-11-18T11:41:00Z">
                  <w:rPr>
                    <w:color w:val="auto"/>
                    <w:sz w:val="18"/>
                  </w:rPr>
                </w:rPrChange>
              </w:rPr>
              <w:t xml:space="preserve">Any Generator who is a GB Code User who has a CUSC Contract with </w:t>
            </w:r>
            <w:del w:id="4548" w:author="Stuart McLarnon (NESO)" w:date="2024-11-18T11:41:00Z">
              <w:r w:rsidR="00C8246A" w:rsidRPr="002312FA">
                <w:rPr>
                  <w:color w:val="auto"/>
                  <w:sz w:val="18"/>
                </w:rPr>
                <w:delText>NG</w:delText>
              </w:r>
              <w:r w:rsidRPr="002312FA">
                <w:rPr>
                  <w:color w:val="auto"/>
                  <w:sz w:val="18"/>
                </w:rPr>
                <w:delText>ESO</w:delText>
              </w:r>
            </w:del>
            <w:ins w:id="4549" w:author="Stuart McLarnon (NESO)" w:date="2024-11-18T11:41:00Z">
              <w:r w:rsidR="007B4960">
                <w:rPr>
                  <w:rFonts w:ascii="Poppins" w:hAnsi="Poppins" w:cs="Poppins"/>
                  <w:color w:val="auto"/>
                  <w:sz w:val="18"/>
                </w:rPr>
                <w:t>NESO</w:t>
              </w:r>
            </w:ins>
            <w:r w:rsidRPr="00255B7C">
              <w:rPr>
                <w:rFonts w:ascii="Poppins" w:hAnsi="Poppins"/>
                <w:color w:val="auto"/>
                <w:sz w:val="18"/>
                <w:rPrChange w:id="4550" w:author="Stuart McLarnon (NESO)" w:date="2024-11-18T11:41:00Z">
                  <w:rPr>
                    <w:color w:val="auto"/>
                    <w:sz w:val="18"/>
                  </w:rPr>
                </w:rPrChange>
              </w:rPr>
              <w:t xml:space="preserve"> and owns or operates a Power Station comprising one or more Generating Units or Power Park Modules which has a maximum output of greater than 400W but less than 1MW and connected below 110kV (equivalent to a Type A Power Generating Module). </w:t>
            </w:r>
          </w:p>
          <w:p w14:paraId="71AA1BEA" w14:textId="5036CA67" w:rsidR="00820D3D" w:rsidRPr="00255B7C" w:rsidRDefault="00820D3D" w:rsidP="005B1864">
            <w:pPr>
              <w:rPr>
                <w:rFonts w:ascii="Poppins" w:hAnsi="Poppins"/>
                <w:color w:val="auto"/>
                <w:sz w:val="18"/>
                <w:rPrChange w:id="4551" w:author="Stuart McLarnon (NESO)" w:date="2024-11-18T11:41:00Z">
                  <w:rPr>
                    <w:color w:val="auto"/>
                    <w:sz w:val="18"/>
                  </w:rPr>
                </w:rPrChange>
              </w:rPr>
            </w:pPr>
          </w:p>
          <w:p w14:paraId="25FDC4AD" w14:textId="4EB26E1C" w:rsidR="00820D3D" w:rsidRPr="00255B7C" w:rsidRDefault="00820D3D" w:rsidP="005B1864">
            <w:pPr>
              <w:rPr>
                <w:rFonts w:ascii="Poppins" w:hAnsi="Poppins"/>
                <w:color w:val="auto"/>
                <w:sz w:val="18"/>
                <w:rPrChange w:id="4552" w:author="Stuart McLarnon (NESO)" w:date="2024-11-18T11:41:00Z">
                  <w:rPr>
                    <w:color w:val="auto"/>
                    <w:sz w:val="18"/>
                  </w:rPr>
                </w:rPrChange>
              </w:rPr>
            </w:pPr>
            <w:r w:rsidRPr="00255B7C">
              <w:rPr>
                <w:rFonts w:ascii="Poppins" w:hAnsi="Poppins"/>
                <w:color w:val="auto"/>
                <w:sz w:val="18"/>
                <w:rPrChange w:id="4553" w:author="Stuart McLarnon (NESO)" w:date="2024-11-18T11:41:00Z">
                  <w:rPr>
                    <w:color w:val="auto"/>
                    <w:sz w:val="18"/>
                  </w:rPr>
                </w:rPrChange>
              </w:rPr>
              <w:t xml:space="preserve">Non-Embedded Customers and BM Participants in respect of Closed Distribution Systems and Aggregators. </w:t>
            </w:r>
          </w:p>
        </w:tc>
        <w:tc>
          <w:tcPr>
            <w:tcW w:w="5103" w:type="dxa"/>
          </w:tcPr>
          <w:p w14:paraId="136EE8DB" w14:textId="78C0DC6E" w:rsidR="00820D3D" w:rsidRPr="00255B7C" w:rsidRDefault="00820D3D" w:rsidP="005B1864">
            <w:pPr>
              <w:rPr>
                <w:rFonts w:ascii="Poppins" w:hAnsi="Poppins"/>
                <w:color w:val="auto"/>
                <w:sz w:val="18"/>
                <w:rPrChange w:id="4554" w:author="Stuart McLarnon (NESO)" w:date="2024-11-18T11:41:00Z">
                  <w:rPr>
                    <w:color w:val="auto"/>
                    <w:sz w:val="18"/>
                  </w:rPr>
                </w:rPrChange>
              </w:rPr>
            </w:pPr>
            <w:r w:rsidRPr="00255B7C">
              <w:rPr>
                <w:rFonts w:ascii="Poppins" w:hAnsi="Poppins"/>
                <w:color w:val="auto"/>
                <w:sz w:val="18"/>
                <w:rPrChange w:id="4555" w:author="Stuart McLarnon (NESO)" w:date="2024-11-18T11:41:00Z">
                  <w:rPr>
                    <w:color w:val="auto"/>
                    <w:sz w:val="18"/>
                  </w:rPr>
                </w:rPrChange>
              </w:rPr>
              <w:t xml:space="preserve">Applicable </w:t>
            </w:r>
            <w:r w:rsidR="00B6672E">
              <w:rPr>
                <w:rFonts w:ascii="Poppins" w:hAnsi="Poppins"/>
                <w:color w:val="auto"/>
                <w:sz w:val="18"/>
                <w:rPrChange w:id="4556" w:author="Stuart McLarnon (NESO)" w:date="2024-11-18T11:41:00Z">
                  <w:rPr>
                    <w:color w:val="auto"/>
                    <w:sz w:val="18"/>
                  </w:rPr>
                </w:rPrChange>
              </w:rPr>
              <w:t>Grid Code</w:t>
            </w:r>
            <w:r w:rsidRPr="00255B7C">
              <w:rPr>
                <w:rFonts w:ascii="Poppins" w:hAnsi="Poppins"/>
                <w:color w:val="auto"/>
                <w:sz w:val="18"/>
                <w:rPrChange w:id="4557" w:author="Stuart McLarnon (NESO)" w:date="2024-11-18T11:41:00Z">
                  <w:rPr>
                    <w:color w:val="auto"/>
                    <w:sz w:val="18"/>
                  </w:rPr>
                </w:rPrChange>
              </w:rPr>
              <w:t xml:space="preserve"> requirements:</w:t>
            </w:r>
          </w:p>
          <w:p w14:paraId="63FF0B49" w14:textId="7CE2B358" w:rsidR="001A7449" w:rsidRPr="00255B7C" w:rsidRDefault="00820D3D" w:rsidP="001A7449">
            <w:pPr>
              <w:rPr>
                <w:rFonts w:ascii="Poppins" w:hAnsi="Poppins"/>
                <w:i/>
                <w:color w:val="auto"/>
                <w:sz w:val="18"/>
                <w:rPrChange w:id="4558" w:author="Stuart McLarnon (NESO)" w:date="2024-11-18T11:41:00Z">
                  <w:rPr>
                    <w:i/>
                    <w:color w:val="auto"/>
                    <w:sz w:val="18"/>
                  </w:rPr>
                </w:rPrChange>
              </w:rPr>
            </w:pPr>
            <w:r w:rsidRPr="00255B7C">
              <w:rPr>
                <w:rFonts w:ascii="Poppins" w:hAnsi="Poppins"/>
                <w:i/>
                <w:color w:val="auto"/>
                <w:sz w:val="18"/>
                <w:rPrChange w:id="4559" w:author="Stuart McLarnon (NESO)" w:date="2024-11-18T11:41:00Z">
                  <w:rPr>
                    <w:i/>
                    <w:color w:val="auto"/>
                    <w:sz w:val="18"/>
                  </w:rPr>
                </w:rPrChange>
              </w:rPr>
              <w:t>CC6.1.2, CC.6.1.3, CC.6.1.4, CC.6.2.2.2, CC.6.3, CC.6.5,</w:t>
            </w:r>
            <w:r w:rsidR="001A7449" w:rsidRPr="00255B7C">
              <w:rPr>
                <w:rFonts w:ascii="Poppins" w:hAnsi="Poppins"/>
                <w:i/>
                <w:color w:val="auto"/>
                <w:sz w:val="18"/>
                <w:rPrChange w:id="4560" w:author="Stuart McLarnon (NESO)" w:date="2024-11-18T11:41:00Z">
                  <w:rPr>
                    <w:i/>
                    <w:color w:val="auto"/>
                    <w:sz w:val="18"/>
                  </w:rPr>
                </w:rPrChange>
              </w:rPr>
              <w:t xml:space="preserve"> CC.7.9, </w:t>
            </w:r>
          </w:p>
          <w:p w14:paraId="20E7E264" w14:textId="4A60C9F5" w:rsidR="00820D3D" w:rsidRPr="00255B7C" w:rsidRDefault="00820D3D" w:rsidP="005B1864">
            <w:pPr>
              <w:rPr>
                <w:rFonts w:ascii="Poppins" w:hAnsi="Poppins"/>
                <w:i/>
                <w:color w:val="auto"/>
                <w:sz w:val="18"/>
                <w:rPrChange w:id="4561" w:author="Stuart McLarnon (NESO)" w:date="2024-11-18T11:41:00Z">
                  <w:rPr>
                    <w:i/>
                    <w:color w:val="auto"/>
                    <w:sz w:val="18"/>
                  </w:rPr>
                </w:rPrChange>
              </w:rPr>
            </w:pPr>
            <w:r w:rsidRPr="00255B7C">
              <w:rPr>
                <w:rFonts w:ascii="Poppins" w:hAnsi="Poppins"/>
                <w:i/>
                <w:color w:val="auto"/>
                <w:sz w:val="18"/>
                <w:rPrChange w:id="4562" w:author="Stuart McLarnon (NESO)" w:date="2024-11-18T11:41:00Z">
                  <w:rPr>
                    <w:i/>
                    <w:color w:val="auto"/>
                    <w:sz w:val="18"/>
                  </w:rPr>
                </w:rPrChange>
              </w:rPr>
              <w:t>CC.8, CC.A.3, CC.A.4, CC.A.6, CC.A.7</w:t>
            </w:r>
          </w:p>
          <w:p w14:paraId="7AE4DF15" w14:textId="0B6AA8B0" w:rsidR="00820D3D" w:rsidRPr="00255B7C" w:rsidRDefault="00820D3D" w:rsidP="005B1864">
            <w:pPr>
              <w:rPr>
                <w:rFonts w:ascii="Poppins" w:hAnsi="Poppins"/>
                <w:i/>
                <w:color w:val="auto"/>
                <w:sz w:val="18"/>
                <w:rPrChange w:id="4563" w:author="Stuart McLarnon (NESO)" w:date="2024-11-18T11:41:00Z">
                  <w:rPr>
                    <w:i/>
                    <w:color w:val="auto"/>
                    <w:sz w:val="18"/>
                  </w:rPr>
                </w:rPrChange>
              </w:rPr>
            </w:pPr>
            <w:r w:rsidRPr="00255B7C">
              <w:rPr>
                <w:rFonts w:ascii="Poppins" w:hAnsi="Poppins"/>
                <w:i/>
                <w:color w:val="auto"/>
                <w:sz w:val="18"/>
                <w:rPrChange w:id="4564" w:author="Stuart McLarnon (NESO)" w:date="2024-11-18T11:41:00Z">
                  <w:rPr>
                    <w:i/>
                    <w:color w:val="auto"/>
                    <w:sz w:val="18"/>
                  </w:rPr>
                </w:rPrChange>
              </w:rPr>
              <w:t xml:space="preserve">DRSC if they are also providing Demand Response </w:t>
            </w:r>
            <w:proofErr w:type="gramStart"/>
            <w:r w:rsidRPr="00255B7C">
              <w:rPr>
                <w:rFonts w:ascii="Poppins" w:hAnsi="Poppins"/>
                <w:i/>
                <w:color w:val="auto"/>
                <w:sz w:val="18"/>
                <w:rPrChange w:id="4565" w:author="Stuart McLarnon (NESO)" w:date="2024-11-18T11:41:00Z">
                  <w:rPr>
                    <w:i/>
                    <w:color w:val="auto"/>
                    <w:sz w:val="18"/>
                  </w:rPr>
                </w:rPrChange>
              </w:rPr>
              <w:t>Services</w:t>
            </w:r>
            <w:proofErr w:type="gramEnd"/>
            <w:r w:rsidRPr="00255B7C">
              <w:rPr>
                <w:rFonts w:ascii="Poppins" w:hAnsi="Poppins"/>
                <w:i/>
                <w:color w:val="auto"/>
                <w:sz w:val="18"/>
                <w:rPrChange w:id="4566" w:author="Stuart McLarnon (NESO)" w:date="2024-11-18T11:41:00Z">
                  <w:rPr>
                    <w:i/>
                    <w:color w:val="auto"/>
                    <w:sz w:val="18"/>
                  </w:rPr>
                </w:rPrChange>
              </w:rPr>
              <w:t xml:space="preserve"> and their equipment was purchased on or after 7 September 2019 and connected to the System on or after 18 August 2019.</w:t>
            </w:r>
          </w:p>
          <w:p w14:paraId="394F10C8" w14:textId="5405CABC" w:rsidR="00820D3D" w:rsidRPr="00255B7C" w:rsidRDefault="00820D3D" w:rsidP="005B1864">
            <w:pPr>
              <w:rPr>
                <w:rFonts w:ascii="Poppins" w:hAnsi="Poppins"/>
                <w:i/>
                <w:color w:val="auto"/>
                <w:sz w:val="18"/>
                <w:rPrChange w:id="4567" w:author="Stuart McLarnon (NESO)" w:date="2024-11-18T11:41:00Z">
                  <w:rPr>
                    <w:i/>
                    <w:color w:val="auto"/>
                    <w:sz w:val="18"/>
                  </w:rPr>
                </w:rPrChange>
              </w:rPr>
            </w:pPr>
            <w:r w:rsidRPr="00255B7C">
              <w:rPr>
                <w:rFonts w:ascii="Poppins" w:hAnsi="Poppins"/>
                <w:i/>
                <w:color w:val="auto"/>
                <w:sz w:val="18"/>
                <w:rPrChange w:id="4568" w:author="Stuart McLarnon (NESO)" w:date="2024-11-18T11:41:00Z">
                  <w:rPr>
                    <w:i/>
                    <w:color w:val="auto"/>
                    <w:sz w:val="18"/>
                  </w:rPr>
                </w:rPrChange>
              </w:rPr>
              <w:t>CP.A.3</w:t>
            </w:r>
          </w:p>
          <w:p w14:paraId="29438EB7" w14:textId="087BCAFF" w:rsidR="00820D3D" w:rsidRPr="00255B7C" w:rsidRDefault="00820D3D" w:rsidP="005B1864">
            <w:pPr>
              <w:rPr>
                <w:rFonts w:ascii="Poppins" w:hAnsi="Poppins"/>
                <w:i/>
                <w:color w:val="auto"/>
                <w:sz w:val="18"/>
                <w:rPrChange w:id="4569" w:author="Stuart McLarnon (NESO)" w:date="2024-11-18T11:41:00Z">
                  <w:rPr>
                    <w:i/>
                    <w:color w:val="auto"/>
                    <w:sz w:val="18"/>
                  </w:rPr>
                </w:rPrChange>
              </w:rPr>
            </w:pPr>
            <w:r w:rsidRPr="00255B7C">
              <w:rPr>
                <w:rFonts w:ascii="Poppins" w:hAnsi="Poppins"/>
                <w:i/>
                <w:color w:val="auto"/>
                <w:sz w:val="18"/>
                <w:rPrChange w:id="4570" w:author="Stuart McLarnon (NESO)" w:date="2024-11-18T11:41:00Z">
                  <w:rPr>
                    <w:i/>
                    <w:color w:val="auto"/>
                    <w:sz w:val="18"/>
                  </w:rPr>
                </w:rPrChange>
              </w:rPr>
              <w:t>OC5.4, OC5.5, OC</w:t>
            </w:r>
            <w:proofErr w:type="gramStart"/>
            <w:r w:rsidRPr="00255B7C">
              <w:rPr>
                <w:rFonts w:ascii="Poppins" w:hAnsi="Poppins"/>
                <w:i/>
                <w:color w:val="auto"/>
                <w:sz w:val="18"/>
                <w:rPrChange w:id="4571" w:author="Stuart McLarnon (NESO)" w:date="2024-11-18T11:41:00Z">
                  <w:rPr>
                    <w:i/>
                    <w:color w:val="auto"/>
                    <w:sz w:val="18"/>
                  </w:rPr>
                </w:rPrChange>
              </w:rPr>
              <w:t>5.A.</w:t>
            </w:r>
            <w:proofErr w:type="gramEnd"/>
            <w:r w:rsidRPr="00255B7C">
              <w:rPr>
                <w:rFonts w:ascii="Poppins" w:hAnsi="Poppins"/>
                <w:i/>
                <w:color w:val="auto"/>
                <w:sz w:val="18"/>
                <w:rPrChange w:id="4572" w:author="Stuart McLarnon (NESO)" w:date="2024-11-18T11:41:00Z">
                  <w:rPr>
                    <w:i/>
                    <w:color w:val="auto"/>
                    <w:sz w:val="18"/>
                  </w:rPr>
                </w:rPrChange>
              </w:rPr>
              <w:t>1, OC.5.A.2, OC5.A.3.</w:t>
            </w:r>
          </w:p>
          <w:p w14:paraId="1FC6D5F4" w14:textId="46AC1CAE" w:rsidR="00820D3D" w:rsidRPr="00255B7C" w:rsidRDefault="00820D3D" w:rsidP="005B1864">
            <w:pPr>
              <w:rPr>
                <w:rFonts w:ascii="Poppins" w:hAnsi="Poppins"/>
                <w:i/>
                <w:color w:val="auto"/>
                <w:sz w:val="18"/>
                <w:rPrChange w:id="4573" w:author="Stuart McLarnon (NESO)" w:date="2024-11-18T11:41:00Z">
                  <w:rPr>
                    <w:i/>
                    <w:color w:val="auto"/>
                    <w:sz w:val="18"/>
                  </w:rPr>
                </w:rPrChange>
              </w:rPr>
            </w:pPr>
            <w:r w:rsidRPr="00255B7C">
              <w:rPr>
                <w:rFonts w:ascii="Poppins" w:hAnsi="Poppins"/>
                <w:i/>
                <w:color w:val="auto"/>
                <w:sz w:val="18"/>
                <w:rPrChange w:id="4574" w:author="Stuart McLarnon (NESO)" w:date="2024-11-18T11:41:00Z">
                  <w:rPr>
                    <w:i/>
                    <w:color w:val="auto"/>
                    <w:sz w:val="18"/>
                  </w:rPr>
                </w:rPrChange>
              </w:rPr>
              <w:t xml:space="preserve">OC6.1.6, OC6.6.6* (*Note OC6.6.6 applies only to Pumped Storage Generators), </w:t>
            </w:r>
          </w:p>
          <w:p w14:paraId="2A0AB275" w14:textId="31E3F140" w:rsidR="00820D3D" w:rsidRPr="00255B7C" w:rsidRDefault="00820D3D" w:rsidP="005B1864">
            <w:pPr>
              <w:rPr>
                <w:rFonts w:ascii="Poppins" w:hAnsi="Poppins"/>
                <w:i/>
                <w:color w:val="auto"/>
                <w:sz w:val="18"/>
                <w:rPrChange w:id="4575" w:author="Stuart McLarnon (NESO)" w:date="2024-11-18T11:41:00Z">
                  <w:rPr>
                    <w:i/>
                    <w:color w:val="auto"/>
                    <w:sz w:val="18"/>
                  </w:rPr>
                </w:rPrChange>
              </w:rPr>
            </w:pPr>
            <w:r w:rsidRPr="00255B7C">
              <w:rPr>
                <w:rFonts w:ascii="Poppins" w:hAnsi="Poppins"/>
                <w:i/>
                <w:color w:val="auto"/>
                <w:sz w:val="18"/>
                <w:rPrChange w:id="4576" w:author="Stuart McLarnon (NESO)" w:date="2024-11-18T11:41:00Z">
                  <w:rPr>
                    <w:i/>
                    <w:color w:val="auto"/>
                    <w:sz w:val="18"/>
                  </w:rPr>
                </w:rPrChange>
              </w:rPr>
              <w:t>OC.7.4, OC7.6 (OC7.6 - Scotland and Offshore only)</w:t>
            </w:r>
          </w:p>
          <w:p w14:paraId="776CEA8C" w14:textId="06679DA2" w:rsidR="00820D3D" w:rsidRPr="00255B7C" w:rsidRDefault="00820D3D" w:rsidP="005B1864">
            <w:pPr>
              <w:rPr>
                <w:rFonts w:ascii="Poppins" w:hAnsi="Poppins"/>
                <w:i/>
                <w:color w:val="auto"/>
                <w:sz w:val="18"/>
                <w:rPrChange w:id="4577" w:author="Stuart McLarnon (NESO)" w:date="2024-11-18T11:41:00Z">
                  <w:rPr>
                    <w:i/>
                    <w:color w:val="auto"/>
                    <w:sz w:val="18"/>
                  </w:rPr>
                </w:rPrChange>
              </w:rPr>
            </w:pPr>
            <w:r w:rsidRPr="00255B7C">
              <w:rPr>
                <w:rFonts w:ascii="Poppins" w:hAnsi="Poppins"/>
                <w:i/>
                <w:color w:val="auto"/>
                <w:sz w:val="18"/>
                <w:rPrChange w:id="4578" w:author="Stuart McLarnon (NESO)" w:date="2024-11-18T11:41:00Z">
                  <w:rPr>
                    <w:i/>
                    <w:color w:val="auto"/>
                    <w:sz w:val="18"/>
                  </w:rPr>
                </w:rPrChange>
              </w:rPr>
              <w:t>OC10</w:t>
            </w:r>
          </w:p>
          <w:p w14:paraId="286EF7F8" w14:textId="1D0A2926" w:rsidR="00820D3D" w:rsidRPr="00255B7C" w:rsidRDefault="00820D3D" w:rsidP="005B1864">
            <w:pPr>
              <w:rPr>
                <w:rFonts w:ascii="Poppins" w:hAnsi="Poppins"/>
                <w:i/>
                <w:color w:val="auto"/>
                <w:sz w:val="18"/>
                <w:rPrChange w:id="4579" w:author="Stuart McLarnon (NESO)" w:date="2024-11-18T11:41:00Z">
                  <w:rPr>
                    <w:i/>
                    <w:color w:val="auto"/>
                    <w:sz w:val="18"/>
                  </w:rPr>
                </w:rPrChange>
              </w:rPr>
            </w:pPr>
            <w:r w:rsidRPr="00255B7C">
              <w:rPr>
                <w:rFonts w:ascii="Poppins" w:hAnsi="Poppins"/>
                <w:i/>
                <w:color w:val="auto"/>
                <w:sz w:val="18"/>
                <w:rPrChange w:id="4580" w:author="Stuart McLarnon (NESO)" w:date="2024-11-18T11:41:00Z">
                  <w:rPr>
                    <w:i/>
                    <w:color w:val="auto"/>
                    <w:sz w:val="18"/>
                  </w:rPr>
                </w:rPrChange>
              </w:rPr>
              <w:t>OC12</w:t>
            </w:r>
          </w:p>
          <w:p w14:paraId="442BA95A" w14:textId="1181CCA2" w:rsidR="00820D3D" w:rsidRPr="00255B7C" w:rsidRDefault="00820D3D" w:rsidP="005B1864">
            <w:pPr>
              <w:rPr>
                <w:rFonts w:ascii="Poppins" w:hAnsi="Poppins"/>
                <w:i/>
                <w:color w:val="auto"/>
                <w:sz w:val="18"/>
                <w:rPrChange w:id="4581" w:author="Stuart McLarnon (NESO)" w:date="2024-11-18T11:41:00Z">
                  <w:rPr>
                    <w:i/>
                    <w:color w:val="auto"/>
                    <w:sz w:val="18"/>
                  </w:rPr>
                </w:rPrChange>
              </w:rPr>
            </w:pPr>
            <w:r w:rsidRPr="00255B7C">
              <w:rPr>
                <w:rFonts w:ascii="Poppins" w:hAnsi="Poppins"/>
                <w:i/>
                <w:color w:val="auto"/>
                <w:sz w:val="18"/>
                <w:rPrChange w:id="4582" w:author="Stuart McLarnon (NESO)" w:date="2024-11-18T11:41:00Z">
                  <w:rPr>
                    <w:i/>
                    <w:color w:val="auto"/>
                    <w:sz w:val="18"/>
                  </w:rPr>
                </w:rPrChange>
              </w:rPr>
              <w:t>BC1.4, BC1.5, BC.1.7, BC</w:t>
            </w:r>
            <w:proofErr w:type="gramStart"/>
            <w:r w:rsidRPr="00255B7C">
              <w:rPr>
                <w:rFonts w:ascii="Poppins" w:hAnsi="Poppins"/>
                <w:i/>
                <w:color w:val="auto"/>
                <w:sz w:val="18"/>
                <w:rPrChange w:id="4583" w:author="Stuart McLarnon (NESO)" w:date="2024-11-18T11:41:00Z">
                  <w:rPr>
                    <w:i/>
                    <w:color w:val="auto"/>
                    <w:sz w:val="18"/>
                  </w:rPr>
                </w:rPrChange>
              </w:rPr>
              <w:t>1.A.</w:t>
            </w:r>
            <w:proofErr w:type="gramEnd"/>
            <w:r w:rsidRPr="00255B7C">
              <w:rPr>
                <w:rFonts w:ascii="Poppins" w:hAnsi="Poppins"/>
                <w:i/>
                <w:color w:val="auto"/>
                <w:sz w:val="18"/>
                <w:rPrChange w:id="4584" w:author="Stuart McLarnon (NESO)" w:date="2024-11-18T11:41:00Z">
                  <w:rPr>
                    <w:i/>
                    <w:color w:val="auto"/>
                    <w:sz w:val="18"/>
                  </w:rPr>
                </w:rPrChange>
              </w:rPr>
              <w:t>1, BC1.A.2.1</w:t>
            </w:r>
          </w:p>
          <w:p w14:paraId="5A0CCDBE" w14:textId="397199FA" w:rsidR="00820D3D" w:rsidRPr="00255B7C" w:rsidRDefault="00820D3D" w:rsidP="005B1864">
            <w:pPr>
              <w:rPr>
                <w:rFonts w:ascii="Poppins" w:hAnsi="Poppins"/>
                <w:i/>
                <w:color w:val="auto"/>
                <w:sz w:val="18"/>
                <w:rPrChange w:id="4585" w:author="Stuart McLarnon (NESO)" w:date="2024-11-18T11:41:00Z">
                  <w:rPr>
                    <w:i/>
                    <w:color w:val="auto"/>
                    <w:sz w:val="18"/>
                  </w:rPr>
                </w:rPrChange>
              </w:rPr>
            </w:pPr>
            <w:r w:rsidRPr="00255B7C">
              <w:rPr>
                <w:rFonts w:ascii="Poppins" w:hAnsi="Poppins"/>
                <w:i/>
                <w:color w:val="auto"/>
                <w:sz w:val="18"/>
                <w:rPrChange w:id="4586" w:author="Stuart McLarnon (NESO)" w:date="2024-11-18T11:41:00Z">
                  <w:rPr>
                    <w:i/>
                    <w:color w:val="auto"/>
                    <w:sz w:val="18"/>
                  </w:rPr>
                </w:rPrChange>
              </w:rPr>
              <w:t>BC2 (</w:t>
            </w:r>
            <w:proofErr w:type="gramStart"/>
            <w:r w:rsidRPr="00255B7C">
              <w:rPr>
                <w:rFonts w:ascii="Poppins" w:hAnsi="Poppins"/>
                <w:i/>
                <w:color w:val="auto"/>
                <w:sz w:val="18"/>
                <w:rPrChange w:id="4587" w:author="Stuart McLarnon (NESO)" w:date="2024-11-18T11:41:00Z">
                  <w:rPr>
                    <w:i/>
                    <w:color w:val="auto"/>
                    <w:sz w:val="18"/>
                  </w:rPr>
                </w:rPrChange>
              </w:rPr>
              <w:t>in particular BC</w:t>
            </w:r>
            <w:proofErr w:type="gramEnd"/>
            <w:r w:rsidRPr="00255B7C">
              <w:rPr>
                <w:rFonts w:ascii="Poppins" w:hAnsi="Poppins"/>
                <w:i/>
                <w:color w:val="auto"/>
                <w:sz w:val="18"/>
                <w:rPrChange w:id="4588" w:author="Stuart McLarnon (NESO)" w:date="2024-11-18T11:41:00Z">
                  <w:rPr>
                    <w:i/>
                    <w:color w:val="auto"/>
                    <w:sz w:val="18"/>
                  </w:rPr>
                </w:rPrChange>
              </w:rPr>
              <w:t>.2.9)</w:t>
            </w:r>
          </w:p>
          <w:p w14:paraId="383DC904" w14:textId="10235C39" w:rsidR="00820D3D" w:rsidRPr="00255B7C" w:rsidRDefault="00820D3D" w:rsidP="005B1864">
            <w:pPr>
              <w:rPr>
                <w:rFonts w:ascii="Poppins" w:hAnsi="Poppins"/>
                <w:i/>
                <w:color w:val="auto"/>
                <w:sz w:val="18"/>
                <w:rPrChange w:id="4589" w:author="Stuart McLarnon (NESO)" w:date="2024-11-18T11:41:00Z">
                  <w:rPr>
                    <w:i/>
                    <w:color w:val="auto"/>
                    <w:sz w:val="18"/>
                  </w:rPr>
                </w:rPrChange>
              </w:rPr>
            </w:pPr>
            <w:r w:rsidRPr="00255B7C">
              <w:rPr>
                <w:rFonts w:ascii="Poppins" w:hAnsi="Poppins"/>
                <w:i/>
                <w:color w:val="auto"/>
                <w:sz w:val="18"/>
                <w:rPrChange w:id="4590" w:author="Stuart McLarnon (NESO)" w:date="2024-11-18T11:41:00Z">
                  <w:rPr>
                    <w:i/>
                    <w:color w:val="auto"/>
                    <w:sz w:val="18"/>
                  </w:rPr>
                </w:rPrChange>
              </w:rPr>
              <w:t xml:space="preserve">BC3.3, BC3.4, BC3.5, BC.3.6, BC.3.7,  </w:t>
            </w:r>
          </w:p>
          <w:p w14:paraId="355573DF" w14:textId="2BA09D06" w:rsidR="00820D3D" w:rsidRPr="00255B7C" w:rsidRDefault="00820D3D" w:rsidP="005B1864">
            <w:pPr>
              <w:rPr>
                <w:rFonts w:ascii="Poppins" w:hAnsi="Poppins"/>
                <w:color w:val="auto"/>
                <w:sz w:val="18"/>
                <w:rPrChange w:id="4591" w:author="Stuart McLarnon (NESO)" w:date="2024-11-18T11:41:00Z">
                  <w:rPr>
                    <w:color w:val="auto"/>
                    <w:sz w:val="18"/>
                  </w:rPr>
                </w:rPrChange>
              </w:rPr>
            </w:pPr>
            <w:r w:rsidRPr="00255B7C">
              <w:rPr>
                <w:rFonts w:ascii="Poppins" w:hAnsi="Poppins"/>
                <w:color w:val="auto"/>
                <w:sz w:val="18"/>
                <w:rPrChange w:id="4592" w:author="Stuart McLarnon (NESO)" w:date="2024-11-18T11:41:00Z">
                  <w:rPr>
                    <w:color w:val="auto"/>
                    <w:sz w:val="18"/>
                  </w:rPr>
                </w:rPrChange>
              </w:rPr>
              <w:t xml:space="preserve">In satisfying the above </w:t>
            </w:r>
            <w:r w:rsidR="00B6672E">
              <w:rPr>
                <w:rFonts w:ascii="Poppins" w:hAnsi="Poppins"/>
                <w:color w:val="auto"/>
                <w:sz w:val="18"/>
                <w:rPrChange w:id="4593" w:author="Stuart McLarnon (NESO)" w:date="2024-11-18T11:41:00Z">
                  <w:rPr>
                    <w:color w:val="auto"/>
                    <w:sz w:val="18"/>
                  </w:rPr>
                </w:rPrChange>
              </w:rPr>
              <w:t>Grid Code</w:t>
            </w:r>
            <w:r w:rsidRPr="00255B7C">
              <w:rPr>
                <w:rFonts w:ascii="Poppins" w:hAnsi="Poppins"/>
                <w:color w:val="auto"/>
                <w:sz w:val="18"/>
                <w:rPrChange w:id="4594" w:author="Stuart McLarnon (NESO)" w:date="2024-11-18T11:41:00Z">
                  <w:rPr>
                    <w:color w:val="auto"/>
                    <w:sz w:val="18"/>
                  </w:rPr>
                </w:rPrChange>
              </w:rPr>
              <w:t xml:space="preserve"> requirements, Generators with a CUSC Contract who own or operate </w:t>
            </w:r>
            <w:r w:rsidRPr="00255B7C">
              <w:rPr>
                <w:rFonts w:ascii="Poppins" w:hAnsi="Poppins"/>
                <w:color w:val="auto"/>
                <w:sz w:val="18"/>
                <w:rPrChange w:id="4595" w:author="Stuart McLarnon (NESO)" w:date="2024-11-18T11:41:00Z">
                  <w:rPr>
                    <w:color w:val="auto"/>
                    <w:sz w:val="18"/>
                  </w:rPr>
                </w:rPrChange>
              </w:rPr>
              <w:lastRenderedPageBreak/>
              <w:t xml:space="preserve">a Power Station comprising a Type A Power Generating Module would meet one or more of the requirements of the System Defence Plan in the same way as a Generator who owns or operates a Type B Power Generating Module. Note that a Generator in respect of a Type A Power Generating Module will have to meet those requirements of the </w:t>
            </w:r>
            <w:r w:rsidR="00B6672E">
              <w:rPr>
                <w:rFonts w:ascii="Poppins" w:hAnsi="Poppins"/>
                <w:color w:val="auto"/>
                <w:sz w:val="18"/>
                <w:rPrChange w:id="4596" w:author="Stuart McLarnon (NESO)" w:date="2024-11-18T11:41:00Z">
                  <w:rPr>
                    <w:color w:val="auto"/>
                    <w:sz w:val="18"/>
                  </w:rPr>
                </w:rPrChange>
              </w:rPr>
              <w:t>Grid Code</w:t>
            </w:r>
            <w:r w:rsidRPr="00255B7C">
              <w:rPr>
                <w:rFonts w:ascii="Poppins" w:hAnsi="Poppins"/>
                <w:color w:val="auto"/>
                <w:sz w:val="18"/>
                <w:rPrChange w:id="4597" w:author="Stuart McLarnon (NESO)" w:date="2024-11-18T11:41:00Z">
                  <w:rPr>
                    <w:color w:val="auto"/>
                    <w:sz w:val="18"/>
                  </w:rPr>
                </w:rPrChange>
              </w:rPr>
              <w:t xml:space="preserve"> as applicable to Type A Power Generating Modules.  However, where a Generator in respect of a Small Power Station comprises Type A Power Generating Modules, then the requirements on Small Power Stations are less onerous than those of Large Power Stations but this does not exclude those specific requirements applicable to Type A Power Generating Modules. The requirements will also vary if the Type A Power Generating Module is Embedded or Directly Connected.  </w:t>
            </w:r>
          </w:p>
          <w:p w14:paraId="2A4B0E8D" w14:textId="4F808733" w:rsidR="00820D3D" w:rsidRPr="00255B7C" w:rsidRDefault="00820D3D" w:rsidP="005B1864">
            <w:pPr>
              <w:rPr>
                <w:rFonts w:ascii="Poppins" w:hAnsi="Poppins"/>
                <w:color w:val="auto"/>
                <w:sz w:val="18"/>
                <w:rPrChange w:id="4598" w:author="Stuart McLarnon (NESO)" w:date="2024-11-18T11:41:00Z">
                  <w:rPr>
                    <w:color w:val="auto"/>
                    <w:sz w:val="18"/>
                  </w:rPr>
                </w:rPrChange>
              </w:rPr>
            </w:pPr>
            <w:r w:rsidRPr="00255B7C">
              <w:rPr>
                <w:rFonts w:ascii="Poppins" w:hAnsi="Poppins"/>
                <w:color w:val="auto"/>
                <w:sz w:val="18"/>
                <w:rPrChange w:id="4599" w:author="Stuart McLarnon (NESO)" w:date="2024-11-18T11:41:00Z">
                  <w:rPr>
                    <w:color w:val="auto"/>
                    <w:sz w:val="18"/>
                  </w:rPr>
                </w:rPrChange>
              </w:rPr>
              <w:t xml:space="preserve"> </w:t>
            </w:r>
          </w:p>
        </w:tc>
      </w:tr>
      <w:tr w:rsidR="00255B7C" w:rsidRPr="00255B7C" w14:paraId="5FF4BD85" w14:textId="6BCC42DA" w:rsidTr="008D1D03">
        <w:trPr>
          <w:trHeight w:val="1230"/>
        </w:trPr>
        <w:tc>
          <w:tcPr>
            <w:tcW w:w="1775" w:type="dxa"/>
            <w:vMerge/>
          </w:tcPr>
          <w:p w14:paraId="0E0DB11B" w14:textId="075F4F99" w:rsidR="00820D3D" w:rsidRPr="00255B7C" w:rsidRDefault="00820D3D" w:rsidP="005B1864">
            <w:pPr>
              <w:rPr>
                <w:rFonts w:ascii="Poppins" w:hAnsi="Poppins"/>
                <w:color w:val="auto"/>
                <w:sz w:val="18"/>
                <w:rPrChange w:id="4600" w:author="Stuart McLarnon (NESO)" w:date="2024-11-18T11:41:00Z">
                  <w:rPr>
                    <w:sz w:val="18"/>
                  </w:rPr>
                </w:rPrChange>
              </w:rPr>
            </w:pPr>
          </w:p>
        </w:tc>
        <w:tc>
          <w:tcPr>
            <w:tcW w:w="994" w:type="dxa"/>
            <w:vMerge/>
          </w:tcPr>
          <w:p w14:paraId="3E500E28" w14:textId="6E7D48F7" w:rsidR="00820D3D" w:rsidRPr="00255B7C" w:rsidRDefault="00820D3D" w:rsidP="005B1864">
            <w:pPr>
              <w:rPr>
                <w:rFonts w:ascii="Poppins" w:hAnsi="Poppins"/>
                <w:color w:val="auto"/>
                <w:sz w:val="18"/>
                <w:rPrChange w:id="4601" w:author="Stuart McLarnon (NESO)" w:date="2024-11-18T11:41:00Z">
                  <w:rPr>
                    <w:sz w:val="18"/>
                  </w:rPr>
                </w:rPrChange>
              </w:rPr>
            </w:pPr>
          </w:p>
        </w:tc>
        <w:tc>
          <w:tcPr>
            <w:tcW w:w="5873" w:type="dxa"/>
          </w:tcPr>
          <w:p w14:paraId="203BFAF6" w14:textId="7C8FF99F" w:rsidR="00820D3D" w:rsidRPr="00255B7C" w:rsidRDefault="00820D3D" w:rsidP="005B1864">
            <w:pPr>
              <w:rPr>
                <w:rFonts w:ascii="Poppins" w:hAnsi="Poppins"/>
                <w:color w:val="auto"/>
                <w:sz w:val="18"/>
                <w:rPrChange w:id="4602" w:author="Stuart McLarnon (NESO)" w:date="2024-11-18T11:41:00Z">
                  <w:rPr>
                    <w:color w:val="auto"/>
                    <w:sz w:val="18"/>
                  </w:rPr>
                </w:rPrChange>
              </w:rPr>
            </w:pPr>
            <w:r w:rsidRPr="00255B7C">
              <w:rPr>
                <w:rFonts w:ascii="Poppins" w:hAnsi="Poppins"/>
                <w:color w:val="auto"/>
                <w:sz w:val="18"/>
                <w:rPrChange w:id="4603" w:author="Stuart McLarnon (NESO)" w:date="2024-11-18T11:41:00Z">
                  <w:rPr>
                    <w:color w:val="auto"/>
                    <w:sz w:val="18"/>
                  </w:rPr>
                </w:rPrChange>
              </w:rPr>
              <w:t xml:space="preserve">Any Generator who does not have a CUSC Contract (i.e. Embedded) and owns or operates a Power Station comprising one or more Generating Units or Power Park Modules which have a maximum output of greater than 400W but less than </w:t>
            </w:r>
            <w:r w:rsidRPr="00255B7C">
              <w:rPr>
                <w:rFonts w:ascii="Poppins" w:hAnsi="Poppins"/>
                <w:color w:val="auto"/>
                <w:sz w:val="18"/>
                <w:rPrChange w:id="4604" w:author="Stuart McLarnon (NESO)" w:date="2024-11-18T11:41:00Z">
                  <w:rPr>
                    <w:color w:val="auto"/>
                    <w:sz w:val="18"/>
                  </w:rPr>
                </w:rPrChange>
              </w:rPr>
              <w:lastRenderedPageBreak/>
              <w:t xml:space="preserve">1MW and connected below 110kV (equivalent to a Type A Power Generating Module). </w:t>
            </w:r>
          </w:p>
        </w:tc>
        <w:tc>
          <w:tcPr>
            <w:tcW w:w="5103" w:type="dxa"/>
          </w:tcPr>
          <w:p w14:paraId="38176E75" w14:textId="02E313C7" w:rsidR="00820D3D" w:rsidRPr="00255B7C" w:rsidRDefault="00820D3D" w:rsidP="005B1864">
            <w:pPr>
              <w:rPr>
                <w:rFonts w:ascii="Poppins" w:hAnsi="Poppins"/>
                <w:color w:val="auto"/>
                <w:sz w:val="18"/>
                <w:rPrChange w:id="4605" w:author="Stuart McLarnon (NESO)" w:date="2024-11-18T11:41:00Z">
                  <w:rPr>
                    <w:color w:val="auto"/>
                    <w:sz w:val="18"/>
                  </w:rPr>
                </w:rPrChange>
              </w:rPr>
            </w:pPr>
            <w:r w:rsidRPr="00255B7C">
              <w:rPr>
                <w:rFonts w:ascii="Poppins" w:hAnsi="Poppins"/>
                <w:color w:val="auto"/>
                <w:sz w:val="18"/>
                <w:rPrChange w:id="4606" w:author="Stuart McLarnon (NESO)" w:date="2024-11-18T11:41:00Z">
                  <w:rPr>
                    <w:color w:val="auto"/>
                    <w:sz w:val="18"/>
                  </w:rPr>
                </w:rPrChange>
              </w:rPr>
              <w:lastRenderedPageBreak/>
              <w:t>Not applicable</w:t>
            </w:r>
            <w:r w:rsidR="009D0CE0" w:rsidRPr="00255B7C">
              <w:rPr>
                <w:rFonts w:ascii="Poppins" w:hAnsi="Poppins"/>
                <w:color w:val="auto"/>
                <w:sz w:val="18"/>
                <w:rPrChange w:id="4607" w:author="Stuart McLarnon (NESO)" w:date="2024-11-18T11:41:00Z">
                  <w:rPr>
                    <w:color w:val="auto"/>
                    <w:sz w:val="18"/>
                  </w:rPr>
                </w:rPrChange>
              </w:rPr>
              <w:t xml:space="preserve"> unless the Generator in respect of that </w:t>
            </w:r>
            <w:r w:rsidR="0041784A" w:rsidRPr="00255B7C">
              <w:rPr>
                <w:rFonts w:ascii="Poppins" w:hAnsi="Poppins"/>
                <w:color w:val="auto"/>
                <w:sz w:val="18"/>
                <w:rPrChange w:id="4608" w:author="Stuart McLarnon (NESO)" w:date="2024-11-18T11:41:00Z">
                  <w:rPr>
                    <w:color w:val="auto"/>
                    <w:sz w:val="18"/>
                  </w:rPr>
                </w:rPrChange>
              </w:rPr>
              <w:t xml:space="preserve">Power Station has a contract with </w:t>
            </w:r>
            <w:del w:id="4609" w:author="Stuart McLarnon (NESO)" w:date="2024-11-18T11:41:00Z">
              <w:r w:rsidR="0041784A" w:rsidRPr="00E97AC8">
                <w:rPr>
                  <w:color w:val="auto"/>
                  <w:sz w:val="18"/>
                </w:rPr>
                <w:delText>NGESO</w:delText>
              </w:r>
            </w:del>
            <w:ins w:id="4610" w:author="Stuart McLarnon (NESO)" w:date="2024-11-18T11:41:00Z">
              <w:r w:rsidR="007B4960">
                <w:rPr>
                  <w:rFonts w:ascii="Poppins" w:hAnsi="Poppins" w:cs="Poppins"/>
                  <w:color w:val="auto"/>
                  <w:sz w:val="18"/>
                </w:rPr>
                <w:t>NESO</w:t>
              </w:r>
            </w:ins>
            <w:r w:rsidR="0041784A" w:rsidRPr="00255B7C">
              <w:rPr>
                <w:rFonts w:ascii="Poppins" w:hAnsi="Poppins"/>
                <w:color w:val="auto"/>
                <w:sz w:val="18"/>
                <w:rPrChange w:id="4611" w:author="Stuart McLarnon (NESO)" w:date="2024-11-18T11:41:00Z">
                  <w:rPr>
                    <w:color w:val="auto"/>
                    <w:sz w:val="18"/>
                  </w:rPr>
                </w:rPrChange>
              </w:rPr>
              <w:t xml:space="preserve"> to provide a Defence Service.</w:t>
            </w:r>
          </w:p>
          <w:p w14:paraId="75F55618" w14:textId="78A1269F" w:rsidR="00820D3D" w:rsidRPr="00255B7C" w:rsidRDefault="00820D3D" w:rsidP="005B1864">
            <w:pPr>
              <w:rPr>
                <w:rFonts w:ascii="Poppins" w:hAnsi="Poppins"/>
                <w:color w:val="auto"/>
                <w:sz w:val="18"/>
                <w:rPrChange w:id="4612" w:author="Stuart McLarnon (NESO)" w:date="2024-11-18T11:41:00Z">
                  <w:rPr>
                    <w:color w:val="auto"/>
                    <w:sz w:val="18"/>
                  </w:rPr>
                </w:rPrChange>
              </w:rPr>
            </w:pPr>
          </w:p>
        </w:tc>
      </w:tr>
      <w:tr w:rsidR="00255B7C" w:rsidRPr="00255B7C" w14:paraId="6564C161" w14:textId="58C86FBB" w:rsidTr="008D1D03">
        <w:trPr>
          <w:trHeight w:val="4320"/>
        </w:trPr>
        <w:tc>
          <w:tcPr>
            <w:tcW w:w="1775" w:type="dxa"/>
          </w:tcPr>
          <w:p w14:paraId="4B17793F" w14:textId="012EAD6E" w:rsidR="00820D3D" w:rsidRPr="00255B7C" w:rsidRDefault="00820D3D" w:rsidP="005B1864">
            <w:pPr>
              <w:rPr>
                <w:rFonts w:ascii="Poppins" w:hAnsi="Poppins"/>
                <w:color w:val="auto"/>
                <w:sz w:val="18"/>
                <w:rPrChange w:id="4613" w:author="Stuart McLarnon (NESO)" w:date="2024-11-18T11:41:00Z">
                  <w:rPr>
                    <w:color w:val="auto"/>
                    <w:sz w:val="18"/>
                  </w:rPr>
                </w:rPrChange>
              </w:rPr>
            </w:pPr>
            <w:r w:rsidRPr="00255B7C">
              <w:rPr>
                <w:rFonts w:ascii="Poppins" w:hAnsi="Poppins"/>
                <w:color w:val="auto"/>
                <w:sz w:val="18"/>
                <w:rPrChange w:id="4614" w:author="Stuart McLarnon (NESO)" w:date="2024-11-18T11:41:00Z">
                  <w:rPr>
                    <w:color w:val="auto"/>
                    <w:sz w:val="18"/>
                  </w:rPr>
                </w:rPrChange>
              </w:rPr>
              <w:t xml:space="preserve">Type A and Type B Power Generating Modules referred to in paragraph 3, demand facilities and closed distribution systems providing demand response may fulfil the requirements of this Regulation either directly or indirectly </w:t>
            </w:r>
            <w:r w:rsidRPr="00255B7C">
              <w:rPr>
                <w:rFonts w:ascii="Poppins" w:hAnsi="Poppins"/>
                <w:color w:val="auto"/>
                <w:sz w:val="18"/>
                <w:rPrChange w:id="4615" w:author="Stuart McLarnon (NESO)" w:date="2024-11-18T11:41:00Z">
                  <w:rPr>
                    <w:color w:val="auto"/>
                    <w:sz w:val="18"/>
                  </w:rPr>
                </w:rPrChange>
              </w:rPr>
              <w:lastRenderedPageBreak/>
              <w:t>through a third party under the terms and conditions set out in accordance with Article 4(4)</w:t>
            </w:r>
            <w:ins w:id="4616" w:author="Stuart McLarnon (NESO)" w:date="2025-03-12T10:02:00Z" w16du:dateUtc="2025-03-12T10:02:00Z">
              <w:r w:rsidR="00CD6B51">
                <w:rPr>
                  <w:rFonts w:ascii="Poppins" w:hAnsi="Poppins"/>
                  <w:color w:val="auto"/>
                  <w:sz w:val="18"/>
                </w:rPr>
                <w:t>.</w:t>
              </w:r>
            </w:ins>
          </w:p>
        </w:tc>
        <w:tc>
          <w:tcPr>
            <w:tcW w:w="994" w:type="dxa"/>
          </w:tcPr>
          <w:p w14:paraId="5E934F3C" w14:textId="0CA1937A" w:rsidR="00820D3D" w:rsidRPr="00255B7C" w:rsidRDefault="00820D3D" w:rsidP="005B1864">
            <w:pPr>
              <w:rPr>
                <w:rFonts w:ascii="Poppins" w:hAnsi="Poppins"/>
                <w:color w:val="auto"/>
                <w:sz w:val="18"/>
                <w:rPrChange w:id="4617" w:author="Stuart McLarnon (NESO)" w:date="2024-11-18T11:41:00Z">
                  <w:rPr>
                    <w:color w:val="auto"/>
                    <w:sz w:val="18"/>
                  </w:rPr>
                </w:rPrChange>
              </w:rPr>
            </w:pPr>
            <w:r w:rsidRPr="00255B7C">
              <w:rPr>
                <w:rFonts w:ascii="Poppins" w:hAnsi="Poppins"/>
                <w:color w:val="auto"/>
                <w:sz w:val="18"/>
                <w:rPrChange w:id="4618" w:author="Stuart McLarnon (NESO)" w:date="2024-11-18T11:41:00Z">
                  <w:rPr>
                    <w:color w:val="auto"/>
                    <w:sz w:val="18"/>
                  </w:rPr>
                </w:rPrChange>
              </w:rPr>
              <w:lastRenderedPageBreak/>
              <w:t>New and Existing</w:t>
            </w:r>
          </w:p>
        </w:tc>
        <w:tc>
          <w:tcPr>
            <w:tcW w:w="5873" w:type="dxa"/>
          </w:tcPr>
          <w:p w14:paraId="54539979" w14:textId="7F02D2DF" w:rsidR="00820D3D" w:rsidRPr="00255B7C" w:rsidRDefault="00820D3D" w:rsidP="005B1864">
            <w:pPr>
              <w:rPr>
                <w:rFonts w:ascii="Poppins" w:hAnsi="Poppins"/>
                <w:color w:val="auto"/>
                <w:sz w:val="18"/>
                <w:rPrChange w:id="4619" w:author="Stuart McLarnon (NESO)" w:date="2024-11-18T11:41:00Z">
                  <w:rPr>
                    <w:color w:val="auto"/>
                    <w:sz w:val="18"/>
                  </w:rPr>
                </w:rPrChange>
              </w:rPr>
            </w:pPr>
            <w:r w:rsidRPr="00255B7C">
              <w:rPr>
                <w:rFonts w:ascii="Poppins" w:hAnsi="Poppins"/>
                <w:color w:val="auto"/>
                <w:sz w:val="18"/>
                <w:rPrChange w:id="4620" w:author="Stuart McLarnon (NESO)" w:date="2024-11-18T11:41:00Z">
                  <w:rPr>
                    <w:color w:val="auto"/>
                    <w:sz w:val="18"/>
                  </w:rPr>
                </w:rPrChange>
              </w:rPr>
              <w:t>BM Participants including Virtual Lead Parties</w:t>
            </w:r>
            <w:ins w:id="4621" w:author="Stuart McLarnon (NESO)" w:date="2025-03-12T10:01:00Z" w16du:dateUtc="2025-03-12T10:01:00Z">
              <w:r w:rsidR="00CD6B51">
                <w:rPr>
                  <w:rFonts w:ascii="Poppins" w:hAnsi="Poppins"/>
                  <w:color w:val="auto"/>
                  <w:sz w:val="18"/>
                </w:rPr>
                <w:t>.</w:t>
              </w:r>
            </w:ins>
          </w:p>
        </w:tc>
        <w:tc>
          <w:tcPr>
            <w:tcW w:w="5103" w:type="dxa"/>
          </w:tcPr>
          <w:p w14:paraId="26338748" w14:textId="35F15367" w:rsidR="00820D3D" w:rsidRPr="00255B7C" w:rsidRDefault="00820D3D" w:rsidP="005B1864">
            <w:pPr>
              <w:rPr>
                <w:rFonts w:ascii="Poppins" w:hAnsi="Poppins"/>
                <w:i/>
                <w:color w:val="auto"/>
                <w:sz w:val="18"/>
                <w:rPrChange w:id="4622" w:author="Stuart McLarnon (NESO)" w:date="2024-11-18T11:41:00Z">
                  <w:rPr>
                    <w:i/>
                    <w:color w:val="auto"/>
                    <w:sz w:val="18"/>
                  </w:rPr>
                </w:rPrChange>
              </w:rPr>
            </w:pPr>
            <w:r w:rsidRPr="00255B7C">
              <w:rPr>
                <w:rFonts w:ascii="Poppins" w:hAnsi="Poppins"/>
                <w:i/>
                <w:color w:val="auto"/>
                <w:sz w:val="18"/>
                <w:rPrChange w:id="4623" w:author="Stuart McLarnon (NESO)" w:date="2024-11-18T11:41:00Z">
                  <w:rPr>
                    <w:i/>
                    <w:color w:val="auto"/>
                    <w:sz w:val="18"/>
                  </w:rPr>
                </w:rPrChange>
              </w:rPr>
              <w:t>ECC.6.5</w:t>
            </w:r>
            <w:r w:rsidR="00D7457E" w:rsidRPr="00255B7C">
              <w:rPr>
                <w:rFonts w:ascii="Poppins" w:hAnsi="Poppins"/>
                <w:i/>
                <w:color w:val="auto"/>
                <w:sz w:val="18"/>
                <w:rPrChange w:id="4624" w:author="Stuart McLarnon (NESO)" w:date="2024-11-18T11:41:00Z">
                  <w:rPr>
                    <w:i/>
                    <w:color w:val="auto"/>
                    <w:sz w:val="18"/>
                  </w:rPr>
                </w:rPrChange>
              </w:rPr>
              <w:t xml:space="preserve">, </w:t>
            </w:r>
            <w:r w:rsidR="00CA48C9" w:rsidRPr="00255B7C">
              <w:rPr>
                <w:rFonts w:ascii="Poppins" w:hAnsi="Poppins"/>
                <w:i/>
                <w:color w:val="auto"/>
                <w:sz w:val="18"/>
                <w:rPrChange w:id="4625" w:author="Stuart McLarnon (NESO)" w:date="2024-11-18T11:41:00Z">
                  <w:rPr>
                    <w:i/>
                    <w:color w:val="auto"/>
                    <w:sz w:val="18"/>
                  </w:rPr>
                </w:rPrChange>
              </w:rPr>
              <w:t>ECC.7.9,</w:t>
            </w:r>
          </w:p>
          <w:p w14:paraId="21D9A435" w14:textId="061960FA" w:rsidR="00820D3D" w:rsidRPr="00255B7C" w:rsidRDefault="00820D3D" w:rsidP="005B1864">
            <w:pPr>
              <w:rPr>
                <w:rFonts w:ascii="Poppins" w:hAnsi="Poppins"/>
                <w:i/>
                <w:color w:val="auto"/>
                <w:sz w:val="18"/>
                <w:rPrChange w:id="4626" w:author="Stuart McLarnon (NESO)" w:date="2024-11-18T11:41:00Z">
                  <w:rPr>
                    <w:i/>
                    <w:color w:val="auto"/>
                    <w:sz w:val="18"/>
                  </w:rPr>
                </w:rPrChange>
              </w:rPr>
            </w:pPr>
            <w:r w:rsidRPr="00255B7C">
              <w:rPr>
                <w:rFonts w:ascii="Poppins" w:hAnsi="Poppins"/>
                <w:i/>
                <w:color w:val="auto"/>
                <w:sz w:val="18"/>
                <w:rPrChange w:id="4627" w:author="Stuart McLarnon (NESO)" w:date="2024-11-18T11:41:00Z">
                  <w:rPr>
                    <w:i/>
                    <w:color w:val="auto"/>
                    <w:sz w:val="18"/>
                  </w:rPr>
                </w:rPrChange>
              </w:rPr>
              <w:t xml:space="preserve">BC1, BC2, </w:t>
            </w:r>
          </w:p>
          <w:p w14:paraId="357D50EF" w14:textId="1C08EB5D" w:rsidR="00820D3D" w:rsidRPr="00255B7C" w:rsidRDefault="00820D3D" w:rsidP="005B1864">
            <w:pPr>
              <w:rPr>
                <w:rFonts w:ascii="Poppins" w:hAnsi="Poppins"/>
                <w:i/>
                <w:color w:val="auto"/>
                <w:sz w:val="18"/>
                <w:rPrChange w:id="4628" w:author="Stuart McLarnon (NESO)" w:date="2024-11-18T11:41:00Z">
                  <w:rPr>
                    <w:i/>
                    <w:color w:val="auto"/>
                    <w:sz w:val="18"/>
                  </w:rPr>
                </w:rPrChange>
              </w:rPr>
            </w:pPr>
          </w:p>
          <w:p w14:paraId="2396A5D6" w14:textId="1D3A1871" w:rsidR="00820D3D" w:rsidRPr="00255B7C" w:rsidRDefault="00820D3D" w:rsidP="005B1864">
            <w:pPr>
              <w:rPr>
                <w:rFonts w:ascii="Poppins" w:hAnsi="Poppins"/>
                <w:color w:val="auto"/>
                <w:sz w:val="18"/>
                <w:rPrChange w:id="4629" w:author="Stuart McLarnon (NESO)" w:date="2024-11-18T11:41:00Z">
                  <w:rPr>
                    <w:color w:val="auto"/>
                    <w:sz w:val="18"/>
                  </w:rPr>
                </w:rPrChange>
              </w:rPr>
            </w:pPr>
          </w:p>
        </w:tc>
      </w:tr>
      <w:tr w:rsidR="00255B7C" w:rsidRPr="00255B7C" w14:paraId="01F61301" w14:textId="39CEF881" w:rsidTr="008D1D03">
        <w:trPr>
          <w:trHeight w:val="1118"/>
        </w:trPr>
        <w:tc>
          <w:tcPr>
            <w:tcW w:w="1775" w:type="dxa"/>
            <w:vMerge w:val="restart"/>
          </w:tcPr>
          <w:p w14:paraId="655BA0BE" w14:textId="2F72219F" w:rsidR="00820D3D" w:rsidRPr="00255B7C" w:rsidRDefault="00820D3D" w:rsidP="005B1864">
            <w:pPr>
              <w:rPr>
                <w:rFonts w:ascii="Poppins" w:hAnsi="Poppins"/>
                <w:color w:val="auto"/>
                <w:sz w:val="18"/>
                <w:rPrChange w:id="4630" w:author="Stuart McLarnon (NESO)" w:date="2024-11-18T11:41:00Z">
                  <w:rPr>
                    <w:color w:val="auto"/>
                    <w:sz w:val="18"/>
                  </w:rPr>
                </w:rPrChange>
              </w:rPr>
            </w:pPr>
            <w:r w:rsidRPr="00255B7C">
              <w:rPr>
                <w:rFonts w:ascii="Poppins" w:hAnsi="Poppins"/>
                <w:color w:val="auto"/>
                <w:sz w:val="18"/>
                <w:rPrChange w:id="4631" w:author="Stuart McLarnon (NESO)" w:date="2024-11-18T11:41:00Z">
                  <w:rPr>
                    <w:color w:val="auto"/>
                    <w:sz w:val="18"/>
                  </w:rPr>
                </w:rPrChange>
              </w:rPr>
              <w:t xml:space="preserve">This Regulation shall apply to energy storage units of a SGU, a defence service provider or </w:t>
            </w:r>
            <w:r w:rsidRPr="00255B7C">
              <w:rPr>
                <w:rFonts w:ascii="Poppins" w:hAnsi="Poppins"/>
                <w:color w:val="auto"/>
                <w:sz w:val="18"/>
                <w:rPrChange w:id="4632" w:author="Stuart McLarnon (NESO)" w:date="2024-11-18T11:41:00Z">
                  <w:rPr>
                    <w:color w:val="auto"/>
                    <w:sz w:val="18"/>
                  </w:rPr>
                </w:rPrChange>
              </w:rPr>
              <w:lastRenderedPageBreak/>
              <w:t xml:space="preserve">restoration service provider which can be used to balance the system, </w:t>
            </w:r>
            <w:proofErr w:type="gramStart"/>
            <w:r w:rsidRPr="00255B7C">
              <w:rPr>
                <w:rFonts w:ascii="Poppins" w:hAnsi="Poppins"/>
                <w:color w:val="auto"/>
                <w:sz w:val="18"/>
                <w:rPrChange w:id="4633" w:author="Stuart McLarnon (NESO)" w:date="2024-11-18T11:41:00Z">
                  <w:rPr>
                    <w:color w:val="auto"/>
                    <w:sz w:val="18"/>
                  </w:rPr>
                </w:rPrChange>
              </w:rPr>
              <w:t>provided that</w:t>
            </w:r>
            <w:proofErr w:type="gramEnd"/>
            <w:r w:rsidRPr="00255B7C">
              <w:rPr>
                <w:rFonts w:ascii="Poppins" w:hAnsi="Poppins"/>
                <w:color w:val="auto"/>
                <w:sz w:val="18"/>
                <w:rPrChange w:id="4634" w:author="Stuart McLarnon (NESO)" w:date="2024-11-18T11:41:00Z">
                  <w:rPr>
                    <w:color w:val="auto"/>
                    <w:sz w:val="18"/>
                  </w:rPr>
                </w:rPrChange>
              </w:rPr>
              <w:t xml:space="preserve"> they are identified as such in the system defence plans restoration plans or service contract.  </w:t>
            </w:r>
          </w:p>
        </w:tc>
        <w:tc>
          <w:tcPr>
            <w:tcW w:w="994" w:type="dxa"/>
          </w:tcPr>
          <w:p w14:paraId="0732988E" w14:textId="0920DE83" w:rsidR="00820D3D" w:rsidRPr="00255B7C" w:rsidRDefault="00820D3D" w:rsidP="005B1864">
            <w:pPr>
              <w:rPr>
                <w:rFonts w:ascii="Poppins" w:hAnsi="Poppins"/>
                <w:color w:val="auto"/>
                <w:sz w:val="18"/>
                <w:rPrChange w:id="4635" w:author="Stuart McLarnon (NESO)" w:date="2024-11-18T11:41:00Z">
                  <w:rPr>
                    <w:color w:val="auto"/>
                    <w:sz w:val="18"/>
                  </w:rPr>
                </w:rPrChange>
              </w:rPr>
            </w:pPr>
            <w:r w:rsidRPr="00255B7C">
              <w:rPr>
                <w:rFonts w:ascii="Poppins" w:hAnsi="Poppins"/>
                <w:color w:val="auto"/>
                <w:sz w:val="18"/>
                <w:rPrChange w:id="4636" w:author="Stuart McLarnon (NESO)" w:date="2024-11-18T11:41:00Z">
                  <w:rPr>
                    <w:color w:val="auto"/>
                    <w:sz w:val="18"/>
                  </w:rPr>
                </w:rPrChange>
              </w:rPr>
              <w:lastRenderedPageBreak/>
              <w:t>New</w:t>
            </w:r>
          </w:p>
        </w:tc>
        <w:tc>
          <w:tcPr>
            <w:tcW w:w="5873" w:type="dxa"/>
          </w:tcPr>
          <w:p w14:paraId="3B1338E8" w14:textId="61C991C5" w:rsidR="00820D3D" w:rsidRPr="00255B7C" w:rsidRDefault="00820D3D" w:rsidP="005B1864">
            <w:pPr>
              <w:rPr>
                <w:rFonts w:ascii="Poppins" w:hAnsi="Poppins"/>
                <w:color w:val="auto"/>
                <w:sz w:val="18"/>
                <w:rPrChange w:id="4637" w:author="Stuart McLarnon (NESO)" w:date="2024-11-18T11:41:00Z">
                  <w:rPr>
                    <w:color w:val="auto"/>
                    <w:sz w:val="18"/>
                  </w:rPr>
                </w:rPrChange>
              </w:rPr>
            </w:pPr>
            <w:r w:rsidRPr="00255B7C">
              <w:rPr>
                <w:rFonts w:ascii="Poppins" w:hAnsi="Poppins"/>
                <w:color w:val="auto"/>
                <w:sz w:val="18"/>
                <w:rPrChange w:id="4638" w:author="Stuart McLarnon (NESO)" w:date="2024-11-18T11:41:00Z">
                  <w:rPr>
                    <w:color w:val="auto"/>
                    <w:sz w:val="18"/>
                  </w:rPr>
                </w:rPrChange>
              </w:rPr>
              <w:t xml:space="preserve">Any EU Code Generator which has a CUSC Contract with </w:t>
            </w:r>
            <w:del w:id="4639" w:author="Stuart McLarnon (NESO)" w:date="2024-11-18T11:41:00Z">
              <w:r w:rsidR="00C8246A" w:rsidRPr="00842571">
                <w:rPr>
                  <w:color w:val="auto"/>
                  <w:sz w:val="18"/>
                </w:rPr>
                <w:delText>NG</w:delText>
              </w:r>
              <w:r w:rsidRPr="00842571">
                <w:rPr>
                  <w:color w:val="auto"/>
                  <w:sz w:val="18"/>
                </w:rPr>
                <w:delText>ESO</w:delText>
              </w:r>
            </w:del>
            <w:ins w:id="4640" w:author="Stuart McLarnon (NESO)" w:date="2024-11-18T11:41:00Z">
              <w:r w:rsidR="007B4960">
                <w:rPr>
                  <w:rFonts w:ascii="Poppins" w:hAnsi="Poppins" w:cs="Poppins"/>
                  <w:color w:val="auto"/>
                  <w:sz w:val="18"/>
                </w:rPr>
                <w:t>NESO</w:t>
              </w:r>
            </w:ins>
            <w:r w:rsidRPr="00255B7C">
              <w:rPr>
                <w:rFonts w:ascii="Poppins" w:hAnsi="Poppins"/>
                <w:color w:val="auto"/>
                <w:sz w:val="18"/>
                <w:rPrChange w:id="4641" w:author="Stuart McLarnon (NESO)" w:date="2024-11-18T11:41:00Z">
                  <w:rPr>
                    <w:color w:val="auto"/>
                    <w:sz w:val="18"/>
                  </w:rPr>
                </w:rPrChange>
              </w:rPr>
              <w:t xml:space="preserve"> and which owns and operates Electricity Storage Modules would be classified as a Storage User as defined under the GC0096 </w:t>
            </w:r>
            <w:r w:rsidR="00B6672E">
              <w:rPr>
                <w:rFonts w:ascii="Poppins" w:hAnsi="Poppins"/>
                <w:color w:val="auto"/>
                <w:sz w:val="18"/>
                <w:rPrChange w:id="4642" w:author="Stuart McLarnon (NESO)" w:date="2024-11-18T11:41:00Z">
                  <w:rPr>
                    <w:color w:val="auto"/>
                    <w:sz w:val="18"/>
                  </w:rPr>
                </w:rPrChange>
              </w:rPr>
              <w:t>Grid Code</w:t>
            </w:r>
            <w:r w:rsidRPr="00255B7C">
              <w:rPr>
                <w:rFonts w:ascii="Poppins" w:hAnsi="Poppins"/>
                <w:color w:val="auto"/>
                <w:sz w:val="18"/>
                <w:rPrChange w:id="4643" w:author="Stuart McLarnon (NESO)" w:date="2024-11-18T11:41:00Z">
                  <w:rPr>
                    <w:color w:val="auto"/>
                    <w:sz w:val="18"/>
                  </w:rPr>
                </w:rPrChange>
              </w:rPr>
              <w:t xml:space="preserve"> proposals</w:t>
            </w:r>
            <w:ins w:id="4644" w:author="Stuart McLarnon (NESO)" w:date="2025-03-12T10:01:00Z" w16du:dateUtc="2025-03-12T10:01:00Z">
              <w:r w:rsidR="00CD6B51">
                <w:rPr>
                  <w:rFonts w:ascii="Poppins" w:hAnsi="Poppins"/>
                  <w:color w:val="auto"/>
                  <w:sz w:val="18"/>
                </w:rPr>
                <w:t>.</w:t>
              </w:r>
            </w:ins>
            <w:del w:id="4645" w:author="Stuart McLarnon (NESO)" w:date="2025-03-12T10:01:00Z" w16du:dateUtc="2025-03-12T10:01:00Z">
              <w:r w:rsidRPr="00255B7C" w:rsidDel="00CD6B51">
                <w:rPr>
                  <w:rFonts w:ascii="Poppins" w:hAnsi="Poppins"/>
                  <w:color w:val="auto"/>
                  <w:sz w:val="18"/>
                  <w:rPrChange w:id="4646" w:author="Stuart McLarnon (NESO)" w:date="2024-11-18T11:41:00Z">
                    <w:rPr>
                      <w:color w:val="auto"/>
                      <w:sz w:val="18"/>
                    </w:rPr>
                  </w:rPrChange>
                </w:rPr>
                <w:delText xml:space="preserve"> </w:delText>
              </w:r>
            </w:del>
          </w:p>
        </w:tc>
        <w:tc>
          <w:tcPr>
            <w:tcW w:w="5103" w:type="dxa"/>
          </w:tcPr>
          <w:p w14:paraId="6B7AF465" w14:textId="532DDBEB" w:rsidR="00820D3D" w:rsidRPr="00255B7C" w:rsidRDefault="00820D3D" w:rsidP="005B1864">
            <w:pPr>
              <w:rPr>
                <w:rFonts w:ascii="Poppins" w:hAnsi="Poppins"/>
                <w:color w:val="auto"/>
                <w:sz w:val="18"/>
                <w:rPrChange w:id="4647" w:author="Stuart McLarnon (NESO)" w:date="2024-11-18T11:41:00Z">
                  <w:rPr>
                    <w:color w:val="auto"/>
                    <w:sz w:val="18"/>
                  </w:rPr>
                </w:rPrChange>
              </w:rPr>
            </w:pPr>
            <w:r w:rsidRPr="00255B7C">
              <w:rPr>
                <w:rFonts w:ascii="Poppins" w:hAnsi="Poppins"/>
                <w:color w:val="auto"/>
                <w:sz w:val="18"/>
                <w:rPrChange w:id="4648" w:author="Stuart McLarnon (NESO)" w:date="2024-11-18T11:41:00Z">
                  <w:rPr>
                    <w:color w:val="auto"/>
                    <w:sz w:val="18"/>
                  </w:rPr>
                </w:rPrChange>
              </w:rPr>
              <w:t xml:space="preserve">Applicable </w:t>
            </w:r>
            <w:r w:rsidR="00B6672E">
              <w:rPr>
                <w:rFonts w:ascii="Poppins" w:hAnsi="Poppins"/>
                <w:color w:val="auto"/>
                <w:sz w:val="18"/>
                <w:rPrChange w:id="4649" w:author="Stuart McLarnon (NESO)" w:date="2024-11-18T11:41:00Z">
                  <w:rPr>
                    <w:color w:val="auto"/>
                    <w:sz w:val="18"/>
                  </w:rPr>
                </w:rPrChange>
              </w:rPr>
              <w:t>Grid Code</w:t>
            </w:r>
            <w:r w:rsidRPr="00255B7C">
              <w:rPr>
                <w:rFonts w:ascii="Poppins" w:hAnsi="Poppins"/>
                <w:color w:val="auto"/>
                <w:sz w:val="18"/>
                <w:rPrChange w:id="4650" w:author="Stuart McLarnon (NESO)" w:date="2024-11-18T11:41:00Z">
                  <w:rPr>
                    <w:color w:val="auto"/>
                    <w:sz w:val="18"/>
                  </w:rPr>
                </w:rPrChange>
              </w:rPr>
              <w:t xml:space="preserve"> requirements:</w:t>
            </w:r>
          </w:p>
          <w:p w14:paraId="4AEEE884" w14:textId="7870EFCB" w:rsidR="001A7449" w:rsidRPr="00255B7C" w:rsidRDefault="00820D3D" w:rsidP="001A7449">
            <w:pPr>
              <w:rPr>
                <w:rFonts w:ascii="Poppins" w:hAnsi="Poppins"/>
                <w:i/>
                <w:color w:val="auto"/>
                <w:sz w:val="18"/>
                <w:rPrChange w:id="4651" w:author="Stuart McLarnon (NESO)" w:date="2024-11-18T11:41:00Z">
                  <w:rPr>
                    <w:i/>
                    <w:color w:val="auto"/>
                    <w:sz w:val="18"/>
                  </w:rPr>
                </w:rPrChange>
              </w:rPr>
            </w:pPr>
            <w:r w:rsidRPr="00255B7C">
              <w:rPr>
                <w:rFonts w:ascii="Poppins" w:hAnsi="Poppins"/>
                <w:i/>
                <w:color w:val="auto"/>
                <w:sz w:val="18"/>
                <w:rPrChange w:id="4652" w:author="Stuart McLarnon (NESO)" w:date="2024-11-18T11:41:00Z">
                  <w:rPr>
                    <w:i/>
                    <w:color w:val="auto"/>
                    <w:sz w:val="18"/>
                  </w:rPr>
                </w:rPrChange>
              </w:rPr>
              <w:t xml:space="preserve">ECC6.1.2, ECC.6.1.4, ECC.6.2.2.2, ECC.6.3, ECC.6.5, </w:t>
            </w:r>
            <w:r w:rsidR="001A7449" w:rsidRPr="00255B7C">
              <w:rPr>
                <w:rFonts w:ascii="Poppins" w:hAnsi="Poppins"/>
                <w:i/>
                <w:color w:val="auto"/>
                <w:sz w:val="18"/>
                <w:rPrChange w:id="4653" w:author="Stuart McLarnon (NESO)" w:date="2024-11-18T11:41:00Z">
                  <w:rPr>
                    <w:i/>
                    <w:color w:val="auto"/>
                    <w:sz w:val="18"/>
                  </w:rPr>
                </w:rPrChange>
              </w:rPr>
              <w:t xml:space="preserve">ECC.7.9, </w:t>
            </w:r>
          </w:p>
          <w:p w14:paraId="66FEB7E8" w14:textId="4A5AEFB6" w:rsidR="00820D3D" w:rsidRPr="00255B7C" w:rsidRDefault="00820D3D" w:rsidP="005B1864">
            <w:pPr>
              <w:rPr>
                <w:rFonts w:ascii="Poppins" w:hAnsi="Poppins"/>
                <w:i/>
                <w:color w:val="auto"/>
                <w:sz w:val="18"/>
                <w:rPrChange w:id="4654" w:author="Stuart McLarnon (NESO)" w:date="2024-11-18T11:41:00Z">
                  <w:rPr>
                    <w:i/>
                    <w:color w:val="auto"/>
                    <w:sz w:val="18"/>
                  </w:rPr>
                </w:rPrChange>
              </w:rPr>
            </w:pPr>
            <w:r w:rsidRPr="00255B7C">
              <w:rPr>
                <w:rFonts w:ascii="Poppins" w:hAnsi="Poppins"/>
                <w:i/>
                <w:color w:val="auto"/>
                <w:sz w:val="18"/>
                <w:rPrChange w:id="4655" w:author="Stuart McLarnon (NESO)" w:date="2024-11-18T11:41:00Z">
                  <w:rPr>
                    <w:i/>
                    <w:color w:val="auto"/>
                    <w:sz w:val="18"/>
                  </w:rPr>
                </w:rPrChange>
              </w:rPr>
              <w:t>ECC.8, ECC.A.3, ECC.A.4, ECC.A.6, ECC.A.7</w:t>
            </w:r>
          </w:p>
          <w:p w14:paraId="54E22ACD" w14:textId="43E69DB9" w:rsidR="00820D3D" w:rsidRPr="00255B7C" w:rsidRDefault="00820D3D" w:rsidP="005B1864">
            <w:pPr>
              <w:rPr>
                <w:rFonts w:ascii="Poppins" w:hAnsi="Poppins"/>
                <w:i/>
                <w:color w:val="auto"/>
                <w:sz w:val="18"/>
                <w:rPrChange w:id="4656" w:author="Stuart McLarnon (NESO)" w:date="2024-11-18T11:41:00Z">
                  <w:rPr>
                    <w:i/>
                    <w:color w:val="auto"/>
                    <w:sz w:val="18"/>
                  </w:rPr>
                </w:rPrChange>
              </w:rPr>
            </w:pPr>
            <w:r w:rsidRPr="00255B7C">
              <w:rPr>
                <w:rFonts w:ascii="Poppins" w:hAnsi="Poppins"/>
                <w:i/>
                <w:color w:val="auto"/>
                <w:sz w:val="18"/>
                <w:rPrChange w:id="4657" w:author="Stuart McLarnon (NESO)" w:date="2024-11-18T11:41:00Z">
                  <w:rPr>
                    <w:i/>
                    <w:color w:val="auto"/>
                    <w:sz w:val="18"/>
                  </w:rPr>
                </w:rPrChange>
              </w:rPr>
              <w:t>ECP.A.3, ECP.A.5, ECP.A.6</w:t>
            </w:r>
          </w:p>
          <w:p w14:paraId="0390ED6B" w14:textId="355E7599" w:rsidR="00820D3D" w:rsidRPr="00255B7C" w:rsidRDefault="00820D3D" w:rsidP="005B1864">
            <w:pPr>
              <w:rPr>
                <w:rFonts w:ascii="Poppins" w:hAnsi="Poppins"/>
                <w:i/>
                <w:color w:val="auto"/>
                <w:sz w:val="18"/>
                <w:rPrChange w:id="4658" w:author="Stuart McLarnon (NESO)" w:date="2024-11-18T11:41:00Z">
                  <w:rPr>
                    <w:i/>
                    <w:color w:val="auto"/>
                    <w:sz w:val="18"/>
                  </w:rPr>
                </w:rPrChange>
              </w:rPr>
            </w:pPr>
            <w:r w:rsidRPr="00255B7C">
              <w:rPr>
                <w:rFonts w:ascii="Poppins" w:hAnsi="Poppins"/>
                <w:i/>
                <w:color w:val="auto"/>
                <w:sz w:val="18"/>
                <w:rPrChange w:id="4659" w:author="Stuart McLarnon (NESO)" w:date="2024-11-18T11:41:00Z">
                  <w:rPr>
                    <w:i/>
                    <w:color w:val="auto"/>
                    <w:sz w:val="18"/>
                  </w:rPr>
                </w:rPrChange>
              </w:rPr>
              <w:t>OC5.4, OC5.5</w:t>
            </w:r>
          </w:p>
          <w:p w14:paraId="69F0C768" w14:textId="35483360" w:rsidR="00820D3D" w:rsidRPr="00255B7C" w:rsidRDefault="00820D3D" w:rsidP="005B1864">
            <w:pPr>
              <w:rPr>
                <w:rFonts w:ascii="Poppins" w:hAnsi="Poppins"/>
                <w:i/>
                <w:color w:val="auto"/>
                <w:sz w:val="18"/>
                <w:rPrChange w:id="4660" w:author="Stuart McLarnon (NESO)" w:date="2024-11-18T11:41:00Z">
                  <w:rPr>
                    <w:i/>
                    <w:color w:val="auto"/>
                    <w:sz w:val="18"/>
                  </w:rPr>
                </w:rPrChange>
              </w:rPr>
            </w:pPr>
            <w:r w:rsidRPr="00255B7C">
              <w:rPr>
                <w:rFonts w:ascii="Poppins" w:hAnsi="Poppins"/>
                <w:i/>
                <w:color w:val="auto"/>
                <w:sz w:val="18"/>
                <w:rPrChange w:id="4661" w:author="Stuart McLarnon (NESO)" w:date="2024-11-18T11:41:00Z">
                  <w:rPr>
                    <w:i/>
                    <w:color w:val="auto"/>
                    <w:sz w:val="18"/>
                  </w:rPr>
                </w:rPrChange>
              </w:rPr>
              <w:lastRenderedPageBreak/>
              <w:t xml:space="preserve">OC6.1.6, OC6.6.6* (*Note OC6.6.6 applies only to Pumped Storage Generators), </w:t>
            </w:r>
          </w:p>
          <w:p w14:paraId="551EE10F" w14:textId="2C7C058D" w:rsidR="00820D3D" w:rsidRPr="00255B7C" w:rsidRDefault="00820D3D" w:rsidP="005B1864">
            <w:pPr>
              <w:rPr>
                <w:rFonts w:ascii="Poppins" w:hAnsi="Poppins"/>
                <w:i/>
                <w:color w:val="auto"/>
                <w:sz w:val="18"/>
                <w:rPrChange w:id="4662" w:author="Stuart McLarnon (NESO)" w:date="2024-11-18T11:41:00Z">
                  <w:rPr>
                    <w:i/>
                    <w:color w:val="auto"/>
                    <w:sz w:val="18"/>
                  </w:rPr>
                </w:rPrChange>
              </w:rPr>
            </w:pPr>
            <w:r w:rsidRPr="00255B7C">
              <w:rPr>
                <w:rFonts w:ascii="Poppins" w:hAnsi="Poppins"/>
                <w:i/>
                <w:color w:val="auto"/>
                <w:sz w:val="18"/>
                <w:rPrChange w:id="4663" w:author="Stuart McLarnon (NESO)" w:date="2024-11-18T11:41:00Z">
                  <w:rPr>
                    <w:i/>
                    <w:color w:val="auto"/>
                    <w:sz w:val="18"/>
                  </w:rPr>
                </w:rPrChange>
              </w:rPr>
              <w:t>OC.7.4, OC7.6 (OC7.6 - Scotland and Offshore only)</w:t>
            </w:r>
          </w:p>
          <w:p w14:paraId="1CACD518" w14:textId="36438B62" w:rsidR="00820D3D" w:rsidRPr="00255B7C" w:rsidRDefault="00820D3D" w:rsidP="005B1864">
            <w:pPr>
              <w:rPr>
                <w:rFonts w:ascii="Poppins" w:hAnsi="Poppins"/>
                <w:i/>
                <w:color w:val="auto"/>
                <w:sz w:val="18"/>
                <w:rPrChange w:id="4664" w:author="Stuart McLarnon (NESO)" w:date="2024-11-18T11:41:00Z">
                  <w:rPr>
                    <w:i/>
                    <w:color w:val="auto"/>
                    <w:sz w:val="18"/>
                  </w:rPr>
                </w:rPrChange>
              </w:rPr>
            </w:pPr>
            <w:r w:rsidRPr="00255B7C">
              <w:rPr>
                <w:rFonts w:ascii="Poppins" w:hAnsi="Poppins"/>
                <w:i/>
                <w:color w:val="auto"/>
                <w:sz w:val="18"/>
                <w:rPrChange w:id="4665" w:author="Stuart McLarnon (NESO)" w:date="2024-11-18T11:41:00Z">
                  <w:rPr>
                    <w:i/>
                    <w:color w:val="auto"/>
                    <w:sz w:val="18"/>
                  </w:rPr>
                </w:rPrChange>
              </w:rPr>
              <w:t>OC10</w:t>
            </w:r>
          </w:p>
          <w:p w14:paraId="2D77A8A0" w14:textId="35F81166" w:rsidR="00820D3D" w:rsidRPr="00255B7C" w:rsidRDefault="00820D3D" w:rsidP="005B1864">
            <w:pPr>
              <w:rPr>
                <w:rFonts w:ascii="Poppins" w:hAnsi="Poppins"/>
                <w:i/>
                <w:color w:val="auto"/>
                <w:sz w:val="18"/>
                <w:rPrChange w:id="4666" w:author="Stuart McLarnon (NESO)" w:date="2024-11-18T11:41:00Z">
                  <w:rPr>
                    <w:i/>
                    <w:color w:val="auto"/>
                    <w:sz w:val="18"/>
                  </w:rPr>
                </w:rPrChange>
              </w:rPr>
            </w:pPr>
            <w:r w:rsidRPr="00255B7C">
              <w:rPr>
                <w:rFonts w:ascii="Poppins" w:hAnsi="Poppins"/>
                <w:i/>
                <w:color w:val="auto"/>
                <w:sz w:val="18"/>
                <w:rPrChange w:id="4667" w:author="Stuart McLarnon (NESO)" w:date="2024-11-18T11:41:00Z">
                  <w:rPr>
                    <w:i/>
                    <w:color w:val="auto"/>
                    <w:sz w:val="18"/>
                  </w:rPr>
                </w:rPrChange>
              </w:rPr>
              <w:t>OC12</w:t>
            </w:r>
          </w:p>
          <w:p w14:paraId="628CD0B9" w14:textId="52253420" w:rsidR="00820D3D" w:rsidRPr="00255B7C" w:rsidRDefault="00820D3D" w:rsidP="005B1864">
            <w:pPr>
              <w:rPr>
                <w:rFonts w:ascii="Poppins" w:hAnsi="Poppins"/>
                <w:i/>
                <w:color w:val="auto"/>
                <w:sz w:val="18"/>
                <w:rPrChange w:id="4668" w:author="Stuart McLarnon (NESO)" w:date="2024-11-18T11:41:00Z">
                  <w:rPr>
                    <w:i/>
                    <w:color w:val="auto"/>
                    <w:sz w:val="18"/>
                  </w:rPr>
                </w:rPrChange>
              </w:rPr>
            </w:pPr>
            <w:r w:rsidRPr="00255B7C">
              <w:rPr>
                <w:rFonts w:ascii="Poppins" w:hAnsi="Poppins"/>
                <w:i/>
                <w:color w:val="auto"/>
                <w:sz w:val="18"/>
                <w:rPrChange w:id="4669" w:author="Stuart McLarnon (NESO)" w:date="2024-11-18T11:41:00Z">
                  <w:rPr>
                    <w:i/>
                    <w:color w:val="auto"/>
                    <w:sz w:val="18"/>
                  </w:rPr>
                </w:rPrChange>
              </w:rPr>
              <w:t>BC1.4, BC1.5, BC.1.7, BC</w:t>
            </w:r>
            <w:proofErr w:type="gramStart"/>
            <w:r w:rsidRPr="00255B7C">
              <w:rPr>
                <w:rFonts w:ascii="Poppins" w:hAnsi="Poppins"/>
                <w:i/>
                <w:color w:val="auto"/>
                <w:sz w:val="18"/>
                <w:rPrChange w:id="4670" w:author="Stuart McLarnon (NESO)" w:date="2024-11-18T11:41:00Z">
                  <w:rPr>
                    <w:i/>
                    <w:color w:val="auto"/>
                    <w:sz w:val="18"/>
                  </w:rPr>
                </w:rPrChange>
              </w:rPr>
              <w:t>1.A.</w:t>
            </w:r>
            <w:proofErr w:type="gramEnd"/>
            <w:r w:rsidRPr="00255B7C">
              <w:rPr>
                <w:rFonts w:ascii="Poppins" w:hAnsi="Poppins"/>
                <w:i/>
                <w:color w:val="auto"/>
                <w:sz w:val="18"/>
                <w:rPrChange w:id="4671" w:author="Stuart McLarnon (NESO)" w:date="2024-11-18T11:41:00Z">
                  <w:rPr>
                    <w:i/>
                    <w:color w:val="auto"/>
                    <w:sz w:val="18"/>
                  </w:rPr>
                </w:rPrChange>
              </w:rPr>
              <w:t>1, BC1.A.2.1</w:t>
            </w:r>
          </w:p>
          <w:p w14:paraId="4F3037CD" w14:textId="525763A0" w:rsidR="00820D3D" w:rsidRPr="00255B7C" w:rsidRDefault="00820D3D" w:rsidP="005B1864">
            <w:pPr>
              <w:rPr>
                <w:rFonts w:ascii="Poppins" w:hAnsi="Poppins"/>
                <w:i/>
                <w:color w:val="auto"/>
                <w:sz w:val="18"/>
                <w:rPrChange w:id="4672" w:author="Stuart McLarnon (NESO)" w:date="2024-11-18T11:41:00Z">
                  <w:rPr>
                    <w:i/>
                    <w:color w:val="auto"/>
                    <w:sz w:val="18"/>
                  </w:rPr>
                </w:rPrChange>
              </w:rPr>
            </w:pPr>
            <w:r w:rsidRPr="00255B7C">
              <w:rPr>
                <w:rFonts w:ascii="Poppins" w:hAnsi="Poppins"/>
                <w:i/>
                <w:color w:val="auto"/>
                <w:sz w:val="18"/>
                <w:rPrChange w:id="4673" w:author="Stuart McLarnon (NESO)" w:date="2024-11-18T11:41:00Z">
                  <w:rPr>
                    <w:i/>
                    <w:color w:val="auto"/>
                    <w:sz w:val="18"/>
                  </w:rPr>
                </w:rPrChange>
              </w:rPr>
              <w:t>BC2 (</w:t>
            </w:r>
            <w:proofErr w:type="gramStart"/>
            <w:r w:rsidRPr="00255B7C">
              <w:rPr>
                <w:rFonts w:ascii="Poppins" w:hAnsi="Poppins"/>
                <w:i/>
                <w:color w:val="auto"/>
                <w:sz w:val="18"/>
                <w:rPrChange w:id="4674" w:author="Stuart McLarnon (NESO)" w:date="2024-11-18T11:41:00Z">
                  <w:rPr>
                    <w:i/>
                    <w:color w:val="auto"/>
                    <w:sz w:val="18"/>
                  </w:rPr>
                </w:rPrChange>
              </w:rPr>
              <w:t>in particular BC</w:t>
            </w:r>
            <w:proofErr w:type="gramEnd"/>
            <w:r w:rsidRPr="00255B7C">
              <w:rPr>
                <w:rFonts w:ascii="Poppins" w:hAnsi="Poppins"/>
                <w:i/>
                <w:color w:val="auto"/>
                <w:sz w:val="18"/>
                <w:rPrChange w:id="4675" w:author="Stuart McLarnon (NESO)" w:date="2024-11-18T11:41:00Z">
                  <w:rPr>
                    <w:i/>
                    <w:color w:val="auto"/>
                    <w:sz w:val="18"/>
                  </w:rPr>
                </w:rPrChange>
              </w:rPr>
              <w:t>.2.9)</w:t>
            </w:r>
          </w:p>
          <w:p w14:paraId="07D99136" w14:textId="7744AFA4" w:rsidR="00820D3D" w:rsidRPr="00255B7C" w:rsidRDefault="00820D3D" w:rsidP="005B1864">
            <w:pPr>
              <w:rPr>
                <w:rFonts w:ascii="Poppins" w:hAnsi="Poppins"/>
                <w:i/>
                <w:color w:val="auto"/>
                <w:sz w:val="18"/>
                <w:rPrChange w:id="4676" w:author="Stuart McLarnon (NESO)" w:date="2024-11-18T11:41:00Z">
                  <w:rPr>
                    <w:i/>
                    <w:color w:val="auto"/>
                    <w:sz w:val="18"/>
                  </w:rPr>
                </w:rPrChange>
              </w:rPr>
            </w:pPr>
            <w:r w:rsidRPr="00255B7C">
              <w:rPr>
                <w:rFonts w:ascii="Poppins" w:hAnsi="Poppins"/>
                <w:i/>
                <w:color w:val="auto"/>
                <w:sz w:val="18"/>
                <w:rPrChange w:id="4677" w:author="Stuart McLarnon (NESO)" w:date="2024-11-18T11:41:00Z">
                  <w:rPr>
                    <w:i/>
                    <w:color w:val="auto"/>
                    <w:sz w:val="18"/>
                  </w:rPr>
                </w:rPrChange>
              </w:rPr>
              <w:t xml:space="preserve">BC3.3, BC3.4, BC3.5, BC.3.6, BC.3.7,  </w:t>
            </w:r>
          </w:p>
          <w:p w14:paraId="40A48102" w14:textId="602FE449" w:rsidR="00820D3D" w:rsidRPr="00255B7C" w:rsidRDefault="00820D3D" w:rsidP="005B1864">
            <w:pPr>
              <w:rPr>
                <w:rFonts w:ascii="Poppins" w:hAnsi="Poppins"/>
                <w:color w:val="auto"/>
                <w:sz w:val="18"/>
                <w:rPrChange w:id="4678" w:author="Stuart McLarnon (NESO)" w:date="2024-11-18T11:41:00Z">
                  <w:rPr>
                    <w:color w:val="auto"/>
                    <w:sz w:val="18"/>
                  </w:rPr>
                </w:rPrChange>
              </w:rPr>
            </w:pPr>
            <w:r w:rsidRPr="00255B7C">
              <w:rPr>
                <w:rFonts w:ascii="Poppins" w:hAnsi="Poppins"/>
                <w:color w:val="auto"/>
                <w:sz w:val="18"/>
                <w:rPrChange w:id="4679" w:author="Stuart McLarnon (NESO)" w:date="2024-11-18T11:41:00Z">
                  <w:rPr>
                    <w:color w:val="auto"/>
                    <w:sz w:val="18"/>
                  </w:rPr>
                </w:rPrChange>
              </w:rPr>
              <w:t xml:space="preserve">, Electricity Storage Modules are treated in the same way as Power Generating Modules.  Generators who have a CUSC Contract with </w:t>
            </w:r>
            <w:del w:id="4680" w:author="Stuart McLarnon (NESO)" w:date="2024-11-18T11:41:00Z">
              <w:r w:rsidR="00C8246A" w:rsidRPr="008E0367">
                <w:rPr>
                  <w:color w:val="auto"/>
                  <w:sz w:val="18"/>
                </w:rPr>
                <w:delText>NG</w:delText>
              </w:r>
              <w:r w:rsidRPr="008E0367">
                <w:rPr>
                  <w:color w:val="auto"/>
                  <w:sz w:val="18"/>
                </w:rPr>
                <w:delText>ESO</w:delText>
              </w:r>
            </w:del>
            <w:ins w:id="4681" w:author="Stuart McLarnon (NESO)" w:date="2024-11-18T11:41:00Z">
              <w:r w:rsidR="007B4960">
                <w:rPr>
                  <w:rFonts w:ascii="Poppins" w:hAnsi="Poppins" w:cs="Poppins"/>
                  <w:color w:val="auto"/>
                  <w:sz w:val="18"/>
                </w:rPr>
                <w:t>NESO</w:t>
              </w:r>
            </w:ins>
            <w:r w:rsidRPr="00255B7C">
              <w:rPr>
                <w:rFonts w:ascii="Poppins" w:hAnsi="Poppins"/>
                <w:color w:val="auto"/>
                <w:sz w:val="18"/>
                <w:rPrChange w:id="4682" w:author="Stuart McLarnon (NESO)" w:date="2024-11-18T11:41:00Z">
                  <w:rPr>
                    <w:color w:val="auto"/>
                    <w:sz w:val="18"/>
                  </w:rPr>
                </w:rPrChange>
              </w:rPr>
              <w:t xml:space="preserve"> who own and/or operate Electricity Storage Modules would therefore be within the scope of NCER.</w:t>
            </w:r>
          </w:p>
        </w:tc>
      </w:tr>
      <w:tr w:rsidR="00255B7C" w:rsidRPr="00255B7C" w14:paraId="061375F8" w14:textId="2F777A2C" w:rsidTr="008D1D03">
        <w:trPr>
          <w:trHeight w:val="1345"/>
        </w:trPr>
        <w:tc>
          <w:tcPr>
            <w:tcW w:w="1775" w:type="dxa"/>
            <w:vMerge/>
          </w:tcPr>
          <w:p w14:paraId="5843C8B5" w14:textId="54205251" w:rsidR="00820D3D" w:rsidRPr="00255B7C" w:rsidRDefault="00820D3D" w:rsidP="005B1864">
            <w:pPr>
              <w:rPr>
                <w:rFonts w:ascii="Poppins" w:hAnsi="Poppins"/>
                <w:color w:val="auto"/>
                <w:sz w:val="18"/>
                <w:rPrChange w:id="4683" w:author="Stuart McLarnon (NESO)" w:date="2024-11-18T11:41:00Z">
                  <w:rPr>
                    <w:sz w:val="18"/>
                  </w:rPr>
                </w:rPrChange>
              </w:rPr>
            </w:pPr>
          </w:p>
        </w:tc>
        <w:tc>
          <w:tcPr>
            <w:tcW w:w="994" w:type="dxa"/>
          </w:tcPr>
          <w:p w14:paraId="3B779C33" w14:textId="679BCC8B" w:rsidR="00820D3D" w:rsidRPr="00255B7C" w:rsidRDefault="00820D3D" w:rsidP="005B1864">
            <w:pPr>
              <w:rPr>
                <w:rFonts w:ascii="Poppins" w:hAnsi="Poppins"/>
                <w:color w:val="auto"/>
                <w:sz w:val="18"/>
                <w:rPrChange w:id="4684" w:author="Stuart McLarnon (NESO)" w:date="2024-11-18T11:41:00Z">
                  <w:rPr>
                    <w:color w:val="auto"/>
                    <w:sz w:val="18"/>
                  </w:rPr>
                </w:rPrChange>
              </w:rPr>
            </w:pPr>
            <w:r w:rsidRPr="00255B7C">
              <w:rPr>
                <w:rFonts w:ascii="Poppins" w:hAnsi="Poppins"/>
                <w:color w:val="auto"/>
                <w:sz w:val="18"/>
                <w:rPrChange w:id="4685" w:author="Stuart McLarnon (NESO)" w:date="2024-11-18T11:41:00Z">
                  <w:rPr>
                    <w:color w:val="auto"/>
                    <w:sz w:val="18"/>
                  </w:rPr>
                </w:rPrChange>
              </w:rPr>
              <w:t>Existing</w:t>
            </w:r>
          </w:p>
        </w:tc>
        <w:tc>
          <w:tcPr>
            <w:tcW w:w="5873" w:type="dxa"/>
          </w:tcPr>
          <w:p w14:paraId="76B03634" w14:textId="4D8087C4" w:rsidR="00820D3D" w:rsidRPr="00255B7C" w:rsidRDefault="00820D3D" w:rsidP="005B1864">
            <w:pPr>
              <w:rPr>
                <w:rFonts w:ascii="Poppins" w:hAnsi="Poppins"/>
                <w:color w:val="auto"/>
                <w:sz w:val="18"/>
                <w:rPrChange w:id="4686" w:author="Stuart McLarnon (NESO)" w:date="2024-11-18T11:41:00Z">
                  <w:rPr>
                    <w:color w:val="auto"/>
                    <w:sz w:val="18"/>
                  </w:rPr>
                </w:rPrChange>
              </w:rPr>
            </w:pPr>
            <w:r w:rsidRPr="00255B7C">
              <w:rPr>
                <w:rFonts w:ascii="Poppins" w:hAnsi="Poppins"/>
                <w:color w:val="auto"/>
                <w:sz w:val="18"/>
                <w:rPrChange w:id="4687" w:author="Stuart McLarnon (NESO)" w:date="2024-11-18T11:41:00Z">
                  <w:rPr>
                    <w:color w:val="auto"/>
                    <w:sz w:val="18"/>
                  </w:rPr>
                </w:rPrChange>
              </w:rPr>
              <w:t>Any CUSC Party who owns or operates Storage plant</w:t>
            </w:r>
          </w:p>
        </w:tc>
        <w:tc>
          <w:tcPr>
            <w:tcW w:w="5103" w:type="dxa"/>
          </w:tcPr>
          <w:p w14:paraId="611C5563" w14:textId="2D762125" w:rsidR="00820D3D" w:rsidRPr="00255B7C" w:rsidRDefault="00820D3D" w:rsidP="005B1864">
            <w:pPr>
              <w:rPr>
                <w:rFonts w:ascii="Poppins" w:hAnsi="Poppins"/>
                <w:color w:val="auto"/>
                <w:sz w:val="18"/>
                <w:rPrChange w:id="4688" w:author="Stuart McLarnon (NESO)" w:date="2024-11-18T11:41:00Z">
                  <w:rPr>
                    <w:color w:val="auto"/>
                    <w:sz w:val="18"/>
                  </w:rPr>
                </w:rPrChange>
              </w:rPr>
            </w:pPr>
            <w:r w:rsidRPr="00255B7C">
              <w:rPr>
                <w:rFonts w:ascii="Poppins" w:hAnsi="Poppins"/>
                <w:color w:val="auto"/>
                <w:sz w:val="18"/>
                <w:rPrChange w:id="4689" w:author="Stuart McLarnon (NESO)" w:date="2024-11-18T11:41:00Z">
                  <w:rPr>
                    <w:color w:val="auto"/>
                    <w:sz w:val="18"/>
                  </w:rPr>
                </w:rPrChange>
              </w:rPr>
              <w:t xml:space="preserve">Applicable </w:t>
            </w:r>
            <w:r w:rsidR="00B6672E">
              <w:rPr>
                <w:rFonts w:ascii="Poppins" w:hAnsi="Poppins"/>
                <w:color w:val="auto"/>
                <w:sz w:val="18"/>
                <w:rPrChange w:id="4690" w:author="Stuart McLarnon (NESO)" w:date="2024-11-18T11:41:00Z">
                  <w:rPr>
                    <w:color w:val="auto"/>
                    <w:sz w:val="18"/>
                  </w:rPr>
                </w:rPrChange>
              </w:rPr>
              <w:t>Grid Code</w:t>
            </w:r>
            <w:r w:rsidRPr="00255B7C">
              <w:rPr>
                <w:rFonts w:ascii="Poppins" w:hAnsi="Poppins"/>
                <w:color w:val="auto"/>
                <w:sz w:val="18"/>
                <w:rPrChange w:id="4691" w:author="Stuart McLarnon (NESO)" w:date="2024-11-18T11:41:00Z">
                  <w:rPr>
                    <w:color w:val="auto"/>
                    <w:sz w:val="18"/>
                  </w:rPr>
                </w:rPrChange>
              </w:rPr>
              <w:t xml:space="preserve"> requirements:</w:t>
            </w:r>
          </w:p>
          <w:p w14:paraId="5F335332" w14:textId="07A65668" w:rsidR="001A7449" w:rsidRPr="00255B7C" w:rsidRDefault="00820D3D" w:rsidP="001A7449">
            <w:pPr>
              <w:rPr>
                <w:rFonts w:ascii="Poppins" w:hAnsi="Poppins"/>
                <w:i/>
                <w:color w:val="auto"/>
                <w:sz w:val="18"/>
                <w:rPrChange w:id="4692" w:author="Stuart McLarnon (NESO)" w:date="2024-11-18T11:41:00Z">
                  <w:rPr>
                    <w:i/>
                    <w:color w:val="auto"/>
                    <w:sz w:val="18"/>
                  </w:rPr>
                </w:rPrChange>
              </w:rPr>
            </w:pPr>
            <w:r w:rsidRPr="00255B7C">
              <w:rPr>
                <w:rFonts w:ascii="Poppins" w:hAnsi="Poppins"/>
                <w:i/>
                <w:color w:val="auto"/>
                <w:sz w:val="18"/>
                <w:rPrChange w:id="4693" w:author="Stuart McLarnon (NESO)" w:date="2024-11-18T11:41:00Z">
                  <w:rPr>
                    <w:i/>
                    <w:color w:val="auto"/>
                    <w:sz w:val="18"/>
                  </w:rPr>
                </w:rPrChange>
              </w:rPr>
              <w:t xml:space="preserve">CC6.1.2, CC.6.1.3, CC.6.1.4, CC.6.2.2.2, CC.6.3, CC.6.5, </w:t>
            </w:r>
            <w:r w:rsidR="001A7449" w:rsidRPr="00255B7C">
              <w:rPr>
                <w:rFonts w:ascii="Poppins" w:hAnsi="Poppins"/>
                <w:i/>
                <w:color w:val="auto"/>
                <w:sz w:val="18"/>
                <w:rPrChange w:id="4694" w:author="Stuart McLarnon (NESO)" w:date="2024-11-18T11:41:00Z">
                  <w:rPr>
                    <w:i/>
                    <w:color w:val="auto"/>
                    <w:sz w:val="18"/>
                  </w:rPr>
                </w:rPrChange>
              </w:rPr>
              <w:t xml:space="preserve">CC.7.9, </w:t>
            </w:r>
          </w:p>
          <w:p w14:paraId="17049168" w14:textId="4F0B9302" w:rsidR="00820D3D" w:rsidRPr="00255B7C" w:rsidRDefault="00820D3D" w:rsidP="005B1864">
            <w:pPr>
              <w:rPr>
                <w:rFonts w:ascii="Poppins" w:hAnsi="Poppins"/>
                <w:i/>
                <w:color w:val="auto"/>
                <w:sz w:val="18"/>
                <w:rPrChange w:id="4695" w:author="Stuart McLarnon (NESO)" w:date="2024-11-18T11:41:00Z">
                  <w:rPr>
                    <w:i/>
                    <w:color w:val="auto"/>
                    <w:sz w:val="18"/>
                  </w:rPr>
                </w:rPrChange>
              </w:rPr>
            </w:pPr>
            <w:r w:rsidRPr="00255B7C">
              <w:rPr>
                <w:rFonts w:ascii="Poppins" w:hAnsi="Poppins"/>
                <w:i/>
                <w:color w:val="auto"/>
                <w:sz w:val="18"/>
                <w:rPrChange w:id="4696" w:author="Stuart McLarnon (NESO)" w:date="2024-11-18T11:41:00Z">
                  <w:rPr>
                    <w:i/>
                    <w:color w:val="auto"/>
                    <w:sz w:val="18"/>
                  </w:rPr>
                </w:rPrChange>
              </w:rPr>
              <w:t>CC.8, CC.A.3, CC.A.4, CC.A.6, CC.A.7</w:t>
            </w:r>
          </w:p>
          <w:p w14:paraId="254AFF7A" w14:textId="7E8864A8" w:rsidR="00820D3D" w:rsidRPr="00255B7C" w:rsidRDefault="00820D3D" w:rsidP="005B1864">
            <w:pPr>
              <w:rPr>
                <w:rFonts w:ascii="Poppins" w:hAnsi="Poppins"/>
                <w:i/>
                <w:color w:val="auto"/>
                <w:sz w:val="18"/>
                <w:rPrChange w:id="4697" w:author="Stuart McLarnon (NESO)" w:date="2024-11-18T11:41:00Z">
                  <w:rPr>
                    <w:i/>
                    <w:color w:val="auto"/>
                    <w:sz w:val="18"/>
                  </w:rPr>
                </w:rPrChange>
              </w:rPr>
            </w:pPr>
            <w:r w:rsidRPr="00255B7C">
              <w:rPr>
                <w:rFonts w:ascii="Poppins" w:hAnsi="Poppins"/>
                <w:i/>
                <w:color w:val="auto"/>
                <w:sz w:val="18"/>
                <w:rPrChange w:id="4698" w:author="Stuart McLarnon (NESO)" w:date="2024-11-18T11:41:00Z">
                  <w:rPr>
                    <w:i/>
                    <w:color w:val="auto"/>
                    <w:sz w:val="18"/>
                  </w:rPr>
                </w:rPrChange>
              </w:rPr>
              <w:t>CP.A.3</w:t>
            </w:r>
          </w:p>
          <w:p w14:paraId="4937A3BE" w14:textId="4A6CE275" w:rsidR="00820D3D" w:rsidRPr="00255B7C" w:rsidRDefault="00820D3D" w:rsidP="005B1864">
            <w:pPr>
              <w:rPr>
                <w:rFonts w:ascii="Poppins" w:hAnsi="Poppins"/>
                <w:i/>
                <w:color w:val="auto"/>
                <w:sz w:val="18"/>
                <w:rPrChange w:id="4699" w:author="Stuart McLarnon (NESO)" w:date="2024-11-18T11:41:00Z">
                  <w:rPr>
                    <w:i/>
                    <w:color w:val="auto"/>
                    <w:sz w:val="18"/>
                  </w:rPr>
                </w:rPrChange>
              </w:rPr>
            </w:pPr>
            <w:r w:rsidRPr="00255B7C">
              <w:rPr>
                <w:rFonts w:ascii="Poppins" w:hAnsi="Poppins"/>
                <w:i/>
                <w:color w:val="auto"/>
                <w:sz w:val="18"/>
                <w:rPrChange w:id="4700" w:author="Stuart McLarnon (NESO)" w:date="2024-11-18T11:41:00Z">
                  <w:rPr>
                    <w:i/>
                    <w:color w:val="auto"/>
                    <w:sz w:val="18"/>
                  </w:rPr>
                </w:rPrChange>
              </w:rPr>
              <w:t>OC5.4, OC5.5, OC</w:t>
            </w:r>
            <w:proofErr w:type="gramStart"/>
            <w:r w:rsidRPr="00255B7C">
              <w:rPr>
                <w:rFonts w:ascii="Poppins" w:hAnsi="Poppins"/>
                <w:i/>
                <w:color w:val="auto"/>
                <w:sz w:val="18"/>
                <w:rPrChange w:id="4701" w:author="Stuart McLarnon (NESO)" w:date="2024-11-18T11:41:00Z">
                  <w:rPr>
                    <w:i/>
                    <w:color w:val="auto"/>
                    <w:sz w:val="18"/>
                  </w:rPr>
                </w:rPrChange>
              </w:rPr>
              <w:t>5.A.</w:t>
            </w:r>
            <w:proofErr w:type="gramEnd"/>
            <w:r w:rsidRPr="00255B7C">
              <w:rPr>
                <w:rFonts w:ascii="Poppins" w:hAnsi="Poppins"/>
                <w:i/>
                <w:color w:val="auto"/>
                <w:sz w:val="18"/>
                <w:rPrChange w:id="4702" w:author="Stuart McLarnon (NESO)" w:date="2024-11-18T11:41:00Z">
                  <w:rPr>
                    <w:i/>
                    <w:color w:val="auto"/>
                    <w:sz w:val="18"/>
                  </w:rPr>
                </w:rPrChange>
              </w:rPr>
              <w:t>1, OC.5.A.2, OC5.A.3.</w:t>
            </w:r>
          </w:p>
          <w:p w14:paraId="7691813E" w14:textId="5A34E3AA" w:rsidR="00820D3D" w:rsidRPr="00255B7C" w:rsidRDefault="00820D3D" w:rsidP="005B1864">
            <w:pPr>
              <w:rPr>
                <w:rFonts w:ascii="Poppins" w:hAnsi="Poppins"/>
                <w:i/>
                <w:color w:val="auto"/>
                <w:sz w:val="18"/>
                <w:rPrChange w:id="4703" w:author="Stuart McLarnon (NESO)" w:date="2024-11-18T11:41:00Z">
                  <w:rPr>
                    <w:i/>
                    <w:color w:val="auto"/>
                    <w:sz w:val="18"/>
                  </w:rPr>
                </w:rPrChange>
              </w:rPr>
            </w:pPr>
            <w:r w:rsidRPr="00255B7C">
              <w:rPr>
                <w:rFonts w:ascii="Poppins" w:hAnsi="Poppins"/>
                <w:i/>
                <w:color w:val="auto"/>
                <w:sz w:val="18"/>
                <w:rPrChange w:id="4704" w:author="Stuart McLarnon (NESO)" w:date="2024-11-18T11:41:00Z">
                  <w:rPr>
                    <w:i/>
                    <w:color w:val="auto"/>
                    <w:sz w:val="18"/>
                  </w:rPr>
                </w:rPrChange>
              </w:rPr>
              <w:t xml:space="preserve">OC6.1.6, OC6.6.6* (*Note OC6.6.6 applies only to Pumped Storage Generators), </w:t>
            </w:r>
          </w:p>
          <w:p w14:paraId="471823D4" w14:textId="683F360F" w:rsidR="00820D3D" w:rsidRPr="00255B7C" w:rsidRDefault="00820D3D" w:rsidP="005B1864">
            <w:pPr>
              <w:rPr>
                <w:rFonts w:ascii="Poppins" w:hAnsi="Poppins"/>
                <w:i/>
                <w:color w:val="auto"/>
                <w:sz w:val="18"/>
                <w:rPrChange w:id="4705" w:author="Stuart McLarnon (NESO)" w:date="2024-11-18T11:41:00Z">
                  <w:rPr>
                    <w:i/>
                    <w:color w:val="auto"/>
                    <w:sz w:val="18"/>
                  </w:rPr>
                </w:rPrChange>
              </w:rPr>
            </w:pPr>
            <w:r w:rsidRPr="00255B7C">
              <w:rPr>
                <w:rFonts w:ascii="Poppins" w:hAnsi="Poppins"/>
                <w:i/>
                <w:color w:val="auto"/>
                <w:sz w:val="18"/>
                <w:rPrChange w:id="4706" w:author="Stuart McLarnon (NESO)" w:date="2024-11-18T11:41:00Z">
                  <w:rPr>
                    <w:i/>
                    <w:color w:val="auto"/>
                    <w:sz w:val="18"/>
                  </w:rPr>
                </w:rPrChange>
              </w:rPr>
              <w:t>OC.7.4, OC7.6 (OC7.6 - Scotland and Offshore only)</w:t>
            </w:r>
          </w:p>
          <w:p w14:paraId="0423630C" w14:textId="7C6A5C4F" w:rsidR="00820D3D" w:rsidRPr="00255B7C" w:rsidRDefault="00820D3D" w:rsidP="005B1864">
            <w:pPr>
              <w:rPr>
                <w:rFonts w:ascii="Poppins" w:hAnsi="Poppins"/>
                <w:i/>
                <w:color w:val="auto"/>
                <w:sz w:val="18"/>
                <w:rPrChange w:id="4707" w:author="Stuart McLarnon (NESO)" w:date="2024-11-18T11:41:00Z">
                  <w:rPr>
                    <w:i/>
                    <w:color w:val="auto"/>
                    <w:sz w:val="18"/>
                  </w:rPr>
                </w:rPrChange>
              </w:rPr>
            </w:pPr>
            <w:r w:rsidRPr="00255B7C">
              <w:rPr>
                <w:rFonts w:ascii="Poppins" w:hAnsi="Poppins"/>
                <w:i/>
                <w:color w:val="auto"/>
                <w:sz w:val="18"/>
                <w:rPrChange w:id="4708" w:author="Stuart McLarnon (NESO)" w:date="2024-11-18T11:41:00Z">
                  <w:rPr>
                    <w:i/>
                    <w:color w:val="auto"/>
                    <w:sz w:val="18"/>
                  </w:rPr>
                </w:rPrChange>
              </w:rPr>
              <w:t>OC10</w:t>
            </w:r>
          </w:p>
          <w:p w14:paraId="5C9B6D78" w14:textId="7C3F2B79" w:rsidR="00820D3D" w:rsidRPr="00255B7C" w:rsidRDefault="00820D3D" w:rsidP="005B1864">
            <w:pPr>
              <w:rPr>
                <w:rFonts w:ascii="Poppins" w:hAnsi="Poppins"/>
                <w:i/>
                <w:color w:val="auto"/>
                <w:sz w:val="18"/>
                <w:rPrChange w:id="4709" w:author="Stuart McLarnon (NESO)" w:date="2024-11-18T11:41:00Z">
                  <w:rPr>
                    <w:i/>
                    <w:color w:val="auto"/>
                    <w:sz w:val="18"/>
                  </w:rPr>
                </w:rPrChange>
              </w:rPr>
            </w:pPr>
            <w:r w:rsidRPr="00255B7C">
              <w:rPr>
                <w:rFonts w:ascii="Poppins" w:hAnsi="Poppins"/>
                <w:i/>
                <w:color w:val="auto"/>
                <w:sz w:val="18"/>
                <w:rPrChange w:id="4710" w:author="Stuart McLarnon (NESO)" w:date="2024-11-18T11:41:00Z">
                  <w:rPr>
                    <w:i/>
                    <w:color w:val="auto"/>
                    <w:sz w:val="18"/>
                  </w:rPr>
                </w:rPrChange>
              </w:rPr>
              <w:lastRenderedPageBreak/>
              <w:t>OC12</w:t>
            </w:r>
          </w:p>
          <w:p w14:paraId="51C37194" w14:textId="57E6092A" w:rsidR="00820D3D" w:rsidRPr="00255B7C" w:rsidRDefault="00820D3D" w:rsidP="005B1864">
            <w:pPr>
              <w:rPr>
                <w:rFonts w:ascii="Poppins" w:hAnsi="Poppins"/>
                <w:i/>
                <w:color w:val="auto"/>
                <w:sz w:val="18"/>
                <w:rPrChange w:id="4711" w:author="Stuart McLarnon (NESO)" w:date="2024-11-18T11:41:00Z">
                  <w:rPr>
                    <w:i/>
                    <w:color w:val="auto"/>
                    <w:sz w:val="18"/>
                  </w:rPr>
                </w:rPrChange>
              </w:rPr>
            </w:pPr>
            <w:r w:rsidRPr="00255B7C">
              <w:rPr>
                <w:rFonts w:ascii="Poppins" w:hAnsi="Poppins"/>
                <w:i/>
                <w:color w:val="auto"/>
                <w:sz w:val="18"/>
                <w:rPrChange w:id="4712" w:author="Stuart McLarnon (NESO)" w:date="2024-11-18T11:41:00Z">
                  <w:rPr>
                    <w:i/>
                    <w:color w:val="auto"/>
                    <w:sz w:val="18"/>
                  </w:rPr>
                </w:rPrChange>
              </w:rPr>
              <w:t>BC1.4, BC1.5, BC.1.7, BC</w:t>
            </w:r>
            <w:proofErr w:type="gramStart"/>
            <w:r w:rsidRPr="00255B7C">
              <w:rPr>
                <w:rFonts w:ascii="Poppins" w:hAnsi="Poppins"/>
                <w:i/>
                <w:color w:val="auto"/>
                <w:sz w:val="18"/>
                <w:rPrChange w:id="4713" w:author="Stuart McLarnon (NESO)" w:date="2024-11-18T11:41:00Z">
                  <w:rPr>
                    <w:i/>
                    <w:color w:val="auto"/>
                    <w:sz w:val="18"/>
                  </w:rPr>
                </w:rPrChange>
              </w:rPr>
              <w:t>1.A.</w:t>
            </w:r>
            <w:proofErr w:type="gramEnd"/>
            <w:r w:rsidRPr="00255B7C">
              <w:rPr>
                <w:rFonts w:ascii="Poppins" w:hAnsi="Poppins"/>
                <w:i/>
                <w:color w:val="auto"/>
                <w:sz w:val="18"/>
                <w:rPrChange w:id="4714" w:author="Stuart McLarnon (NESO)" w:date="2024-11-18T11:41:00Z">
                  <w:rPr>
                    <w:i/>
                    <w:color w:val="auto"/>
                    <w:sz w:val="18"/>
                  </w:rPr>
                </w:rPrChange>
              </w:rPr>
              <w:t>1, BC1.A.2.1</w:t>
            </w:r>
          </w:p>
          <w:p w14:paraId="51E92490" w14:textId="575AB78A" w:rsidR="00820D3D" w:rsidRPr="00255B7C" w:rsidRDefault="00820D3D" w:rsidP="005B1864">
            <w:pPr>
              <w:rPr>
                <w:rFonts w:ascii="Poppins" w:hAnsi="Poppins"/>
                <w:i/>
                <w:color w:val="auto"/>
                <w:sz w:val="18"/>
                <w:rPrChange w:id="4715" w:author="Stuart McLarnon (NESO)" w:date="2024-11-18T11:41:00Z">
                  <w:rPr>
                    <w:i/>
                    <w:color w:val="auto"/>
                    <w:sz w:val="18"/>
                  </w:rPr>
                </w:rPrChange>
              </w:rPr>
            </w:pPr>
            <w:r w:rsidRPr="00255B7C">
              <w:rPr>
                <w:rFonts w:ascii="Poppins" w:hAnsi="Poppins"/>
                <w:i/>
                <w:color w:val="auto"/>
                <w:sz w:val="18"/>
                <w:rPrChange w:id="4716" w:author="Stuart McLarnon (NESO)" w:date="2024-11-18T11:41:00Z">
                  <w:rPr>
                    <w:i/>
                    <w:color w:val="auto"/>
                    <w:sz w:val="18"/>
                  </w:rPr>
                </w:rPrChange>
              </w:rPr>
              <w:t>BC2 (</w:t>
            </w:r>
            <w:proofErr w:type="gramStart"/>
            <w:r w:rsidRPr="00255B7C">
              <w:rPr>
                <w:rFonts w:ascii="Poppins" w:hAnsi="Poppins"/>
                <w:i/>
                <w:color w:val="auto"/>
                <w:sz w:val="18"/>
                <w:rPrChange w:id="4717" w:author="Stuart McLarnon (NESO)" w:date="2024-11-18T11:41:00Z">
                  <w:rPr>
                    <w:i/>
                    <w:color w:val="auto"/>
                    <w:sz w:val="18"/>
                  </w:rPr>
                </w:rPrChange>
              </w:rPr>
              <w:t>in particular BC</w:t>
            </w:r>
            <w:proofErr w:type="gramEnd"/>
            <w:r w:rsidRPr="00255B7C">
              <w:rPr>
                <w:rFonts w:ascii="Poppins" w:hAnsi="Poppins"/>
                <w:i/>
                <w:color w:val="auto"/>
                <w:sz w:val="18"/>
                <w:rPrChange w:id="4718" w:author="Stuart McLarnon (NESO)" w:date="2024-11-18T11:41:00Z">
                  <w:rPr>
                    <w:i/>
                    <w:color w:val="auto"/>
                    <w:sz w:val="18"/>
                  </w:rPr>
                </w:rPrChange>
              </w:rPr>
              <w:t>.2.9)</w:t>
            </w:r>
          </w:p>
          <w:p w14:paraId="782C946E" w14:textId="08883E97" w:rsidR="00820D3D" w:rsidRPr="00255B7C" w:rsidRDefault="00820D3D" w:rsidP="005B1864">
            <w:pPr>
              <w:rPr>
                <w:rFonts w:ascii="Poppins" w:hAnsi="Poppins"/>
                <w:i/>
                <w:color w:val="auto"/>
                <w:sz w:val="18"/>
                <w:rPrChange w:id="4719" w:author="Stuart McLarnon (NESO)" w:date="2024-11-18T11:41:00Z">
                  <w:rPr>
                    <w:i/>
                    <w:color w:val="auto"/>
                    <w:sz w:val="18"/>
                  </w:rPr>
                </w:rPrChange>
              </w:rPr>
            </w:pPr>
            <w:r w:rsidRPr="00255B7C">
              <w:rPr>
                <w:rFonts w:ascii="Poppins" w:hAnsi="Poppins"/>
                <w:i/>
                <w:color w:val="auto"/>
                <w:sz w:val="18"/>
                <w:rPrChange w:id="4720" w:author="Stuart McLarnon (NESO)" w:date="2024-11-18T11:41:00Z">
                  <w:rPr>
                    <w:i/>
                    <w:color w:val="auto"/>
                    <w:sz w:val="18"/>
                  </w:rPr>
                </w:rPrChange>
              </w:rPr>
              <w:t xml:space="preserve">BC3.3, BC3.4, BC3.5, BC.3.6, BC.3.7,  </w:t>
            </w:r>
          </w:p>
          <w:p w14:paraId="61474448" w14:textId="2148E744" w:rsidR="00820D3D" w:rsidRPr="00255B7C" w:rsidRDefault="00820D3D" w:rsidP="005B1864">
            <w:pPr>
              <w:rPr>
                <w:rFonts w:ascii="Poppins" w:hAnsi="Poppins"/>
                <w:color w:val="auto"/>
                <w:sz w:val="18"/>
                <w:rPrChange w:id="4721" w:author="Stuart McLarnon (NESO)" w:date="2024-11-18T11:41:00Z">
                  <w:rPr>
                    <w:color w:val="auto"/>
                    <w:sz w:val="18"/>
                  </w:rPr>
                </w:rPrChange>
              </w:rPr>
            </w:pPr>
          </w:p>
        </w:tc>
      </w:tr>
      <w:tr w:rsidR="00255B7C" w:rsidRPr="00255B7C" w14:paraId="3E82CC15" w14:textId="77777777" w:rsidTr="00EC0C49">
        <w:trPr>
          <w:trHeight w:val="904"/>
        </w:trPr>
        <w:tc>
          <w:tcPr>
            <w:tcW w:w="1775" w:type="dxa"/>
          </w:tcPr>
          <w:p w14:paraId="3868FF05" w14:textId="76C30119" w:rsidR="00E6275B" w:rsidRPr="00255B7C" w:rsidRDefault="00E6275B" w:rsidP="00E6275B">
            <w:pPr>
              <w:rPr>
                <w:rFonts w:ascii="Poppins" w:hAnsi="Poppins"/>
                <w:color w:val="auto"/>
                <w:sz w:val="18"/>
                <w:rPrChange w:id="4722" w:author="Stuart McLarnon (NESO)" w:date="2024-11-18T11:41:00Z">
                  <w:rPr>
                    <w:color w:val="auto"/>
                    <w:sz w:val="18"/>
                  </w:rPr>
                </w:rPrChange>
              </w:rPr>
            </w:pPr>
            <w:r w:rsidRPr="00255B7C">
              <w:rPr>
                <w:rFonts w:ascii="Poppins" w:hAnsi="Poppins"/>
                <w:color w:val="auto"/>
                <w:sz w:val="18"/>
                <w:rPrChange w:id="4723" w:author="Stuart McLarnon (NESO)" w:date="2024-11-18T11:41:00Z">
                  <w:rPr>
                    <w:color w:val="auto"/>
                    <w:sz w:val="18"/>
                  </w:rPr>
                </w:rPrChange>
              </w:rPr>
              <w:lastRenderedPageBreak/>
              <w:t>Defence Service Provider with a legal contract to provide a defence service</w:t>
            </w:r>
            <w:ins w:id="4724" w:author="Stuart McLarnon (NESO)" w:date="2025-03-12T10:02:00Z" w16du:dateUtc="2025-03-12T10:02:00Z">
              <w:r w:rsidR="00CD6B51">
                <w:rPr>
                  <w:rFonts w:ascii="Poppins" w:hAnsi="Poppins"/>
                  <w:color w:val="auto"/>
                  <w:sz w:val="18"/>
                </w:rPr>
                <w:t>.</w:t>
              </w:r>
            </w:ins>
            <w:r w:rsidRPr="00255B7C">
              <w:rPr>
                <w:rFonts w:ascii="Poppins" w:hAnsi="Poppins"/>
                <w:color w:val="auto"/>
                <w:sz w:val="18"/>
                <w:rPrChange w:id="4725" w:author="Stuart McLarnon (NESO)" w:date="2024-11-18T11:41:00Z">
                  <w:rPr>
                    <w:color w:val="auto"/>
                    <w:sz w:val="18"/>
                  </w:rPr>
                </w:rPrChange>
              </w:rPr>
              <w:t xml:space="preserve"> </w:t>
            </w:r>
          </w:p>
        </w:tc>
        <w:tc>
          <w:tcPr>
            <w:tcW w:w="994" w:type="dxa"/>
          </w:tcPr>
          <w:p w14:paraId="2F0C3730" w14:textId="1D918A1F" w:rsidR="00E6275B" w:rsidRPr="00255B7C" w:rsidRDefault="00E6275B" w:rsidP="00E6275B">
            <w:pPr>
              <w:rPr>
                <w:rFonts w:ascii="Poppins" w:hAnsi="Poppins"/>
                <w:color w:val="auto"/>
                <w:sz w:val="18"/>
                <w:rPrChange w:id="4726" w:author="Stuart McLarnon (NESO)" w:date="2024-11-18T11:41:00Z">
                  <w:rPr>
                    <w:color w:val="auto"/>
                    <w:sz w:val="18"/>
                  </w:rPr>
                </w:rPrChange>
              </w:rPr>
            </w:pPr>
            <w:r w:rsidRPr="00255B7C">
              <w:rPr>
                <w:rFonts w:ascii="Poppins" w:hAnsi="Poppins"/>
                <w:color w:val="auto"/>
                <w:sz w:val="18"/>
                <w:rPrChange w:id="4727" w:author="Stuart McLarnon (NESO)" w:date="2024-11-18T11:41:00Z">
                  <w:rPr>
                    <w:color w:val="auto"/>
                    <w:sz w:val="18"/>
                  </w:rPr>
                </w:rPrChange>
              </w:rPr>
              <w:t xml:space="preserve">New </w:t>
            </w:r>
          </w:p>
        </w:tc>
        <w:tc>
          <w:tcPr>
            <w:tcW w:w="5873" w:type="dxa"/>
          </w:tcPr>
          <w:p w14:paraId="02ADF426" w14:textId="5B03B563" w:rsidR="00E6275B" w:rsidRPr="00255B7C" w:rsidRDefault="00E6275B" w:rsidP="00E6275B">
            <w:pPr>
              <w:rPr>
                <w:rFonts w:ascii="Poppins" w:hAnsi="Poppins"/>
                <w:color w:val="auto"/>
                <w:sz w:val="18"/>
                <w:rPrChange w:id="4728" w:author="Stuart McLarnon (NESO)" w:date="2024-11-18T11:41:00Z">
                  <w:rPr>
                    <w:color w:val="auto"/>
                    <w:sz w:val="18"/>
                  </w:rPr>
                </w:rPrChange>
              </w:rPr>
            </w:pPr>
            <w:r w:rsidRPr="00255B7C">
              <w:rPr>
                <w:rFonts w:ascii="Poppins" w:hAnsi="Poppins"/>
                <w:color w:val="auto"/>
                <w:sz w:val="18"/>
                <w:rPrChange w:id="4729" w:author="Stuart McLarnon (NESO)" w:date="2024-11-18T11:41:00Z">
                  <w:rPr>
                    <w:color w:val="auto"/>
                    <w:sz w:val="18"/>
                  </w:rPr>
                </w:rPrChange>
              </w:rPr>
              <w:t xml:space="preserve">Any non CUSC party which </w:t>
            </w:r>
            <w:r w:rsidR="00991EA4" w:rsidRPr="00255B7C">
              <w:rPr>
                <w:rFonts w:ascii="Poppins" w:hAnsi="Poppins"/>
                <w:color w:val="auto"/>
                <w:sz w:val="18"/>
                <w:rPrChange w:id="4730" w:author="Stuart McLarnon (NESO)" w:date="2024-11-18T11:41:00Z">
                  <w:rPr>
                    <w:color w:val="auto"/>
                    <w:sz w:val="18"/>
                  </w:rPr>
                </w:rPrChange>
              </w:rPr>
              <w:t xml:space="preserve">has a contract with </w:t>
            </w:r>
            <w:del w:id="4731" w:author="Stuart McLarnon (NESO)" w:date="2024-11-18T11:41:00Z">
              <w:r w:rsidR="00991EA4" w:rsidRPr="00AC7C53">
                <w:rPr>
                  <w:color w:val="auto"/>
                  <w:sz w:val="18"/>
                </w:rPr>
                <w:delText>NGESO</w:delText>
              </w:r>
            </w:del>
            <w:ins w:id="4732" w:author="Stuart McLarnon (NESO)" w:date="2024-11-18T11:41:00Z">
              <w:r w:rsidR="007B4960">
                <w:rPr>
                  <w:rFonts w:ascii="Poppins" w:hAnsi="Poppins" w:cs="Poppins"/>
                  <w:color w:val="auto"/>
                  <w:sz w:val="18"/>
                </w:rPr>
                <w:t>NESO</w:t>
              </w:r>
            </w:ins>
            <w:r w:rsidR="00991EA4" w:rsidRPr="00255B7C">
              <w:rPr>
                <w:rFonts w:ascii="Poppins" w:hAnsi="Poppins"/>
                <w:color w:val="auto"/>
                <w:sz w:val="18"/>
                <w:rPrChange w:id="4733" w:author="Stuart McLarnon (NESO)" w:date="2024-11-18T11:41:00Z">
                  <w:rPr>
                    <w:color w:val="auto"/>
                    <w:sz w:val="18"/>
                  </w:rPr>
                </w:rPrChange>
              </w:rPr>
              <w:t xml:space="preserve"> </w:t>
            </w:r>
            <w:r w:rsidRPr="00255B7C">
              <w:rPr>
                <w:rFonts w:ascii="Poppins" w:hAnsi="Poppins"/>
                <w:color w:val="auto"/>
                <w:sz w:val="18"/>
                <w:rPrChange w:id="4734" w:author="Stuart McLarnon (NESO)" w:date="2024-11-18T11:41:00Z">
                  <w:rPr>
                    <w:color w:val="auto"/>
                    <w:sz w:val="18"/>
                  </w:rPr>
                </w:rPrChange>
              </w:rPr>
              <w:t xml:space="preserve">is to provide a </w:t>
            </w:r>
            <w:r w:rsidR="00C65C7B" w:rsidRPr="00255B7C">
              <w:rPr>
                <w:rFonts w:ascii="Poppins" w:hAnsi="Poppins"/>
                <w:color w:val="auto"/>
                <w:sz w:val="18"/>
                <w:rPrChange w:id="4735" w:author="Stuart McLarnon (NESO)" w:date="2024-11-18T11:41:00Z">
                  <w:rPr>
                    <w:color w:val="auto"/>
                    <w:sz w:val="18"/>
                  </w:rPr>
                </w:rPrChange>
              </w:rPr>
              <w:t>D</w:t>
            </w:r>
            <w:r w:rsidRPr="00255B7C">
              <w:rPr>
                <w:rFonts w:ascii="Poppins" w:hAnsi="Poppins"/>
                <w:color w:val="auto"/>
                <w:sz w:val="18"/>
                <w:rPrChange w:id="4736" w:author="Stuart McLarnon (NESO)" w:date="2024-11-18T11:41:00Z">
                  <w:rPr>
                    <w:color w:val="auto"/>
                    <w:sz w:val="18"/>
                  </w:rPr>
                </w:rPrChange>
              </w:rPr>
              <w:t xml:space="preserve">efence </w:t>
            </w:r>
            <w:r w:rsidR="00C65C7B" w:rsidRPr="00255B7C">
              <w:rPr>
                <w:rFonts w:ascii="Poppins" w:hAnsi="Poppins"/>
                <w:color w:val="auto"/>
                <w:sz w:val="18"/>
                <w:rPrChange w:id="4737" w:author="Stuart McLarnon (NESO)" w:date="2024-11-18T11:41:00Z">
                  <w:rPr>
                    <w:color w:val="auto"/>
                    <w:sz w:val="18"/>
                  </w:rPr>
                </w:rPrChange>
              </w:rPr>
              <w:t>S</w:t>
            </w:r>
            <w:r w:rsidRPr="00255B7C">
              <w:rPr>
                <w:rFonts w:ascii="Poppins" w:hAnsi="Poppins"/>
                <w:color w:val="auto"/>
                <w:sz w:val="18"/>
                <w:rPrChange w:id="4738" w:author="Stuart McLarnon (NESO)" w:date="2024-11-18T11:41:00Z">
                  <w:rPr>
                    <w:color w:val="auto"/>
                    <w:sz w:val="18"/>
                  </w:rPr>
                </w:rPrChange>
              </w:rPr>
              <w:t xml:space="preserve">ervice would need to satisfy the appropriate requirements of the </w:t>
            </w:r>
            <w:r w:rsidR="00B6672E">
              <w:rPr>
                <w:rFonts w:ascii="Poppins" w:hAnsi="Poppins"/>
                <w:color w:val="auto"/>
                <w:sz w:val="18"/>
                <w:rPrChange w:id="4739" w:author="Stuart McLarnon (NESO)" w:date="2024-11-18T11:41:00Z">
                  <w:rPr>
                    <w:color w:val="auto"/>
                    <w:sz w:val="18"/>
                  </w:rPr>
                </w:rPrChange>
              </w:rPr>
              <w:t>Grid Code</w:t>
            </w:r>
            <w:r w:rsidRPr="00255B7C">
              <w:rPr>
                <w:rFonts w:ascii="Poppins" w:hAnsi="Poppins"/>
                <w:color w:val="auto"/>
                <w:sz w:val="18"/>
                <w:rPrChange w:id="4740" w:author="Stuart McLarnon (NESO)" w:date="2024-11-18T11:41:00Z">
                  <w:rPr>
                    <w:color w:val="auto"/>
                    <w:sz w:val="18"/>
                  </w:rPr>
                </w:rPrChange>
              </w:rPr>
              <w:t xml:space="preserve"> through a contractual mechanism</w:t>
            </w:r>
            <w:del w:id="4741" w:author="Stuart McLarnon (NESO)" w:date="2025-01-22T13:32:00Z" w16du:dateUtc="2025-01-22T13:32:00Z">
              <w:r w:rsidR="00C65C7B" w:rsidRPr="00255B7C" w:rsidDel="00770BF1">
                <w:rPr>
                  <w:rFonts w:ascii="Poppins" w:hAnsi="Poppins"/>
                  <w:color w:val="auto"/>
                  <w:sz w:val="18"/>
                  <w:rPrChange w:id="4742" w:author="Stuart McLarnon (NESO)" w:date="2024-11-18T11:41:00Z">
                    <w:rPr>
                      <w:color w:val="auto"/>
                      <w:sz w:val="18"/>
                    </w:rPr>
                  </w:rPrChange>
                </w:rPr>
                <w:delText>s</w:delText>
              </w:r>
            </w:del>
            <w:r w:rsidRPr="00255B7C">
              <w:rPr>
                <w:rFonts w:ascii="Poppins" w:hAnsi="Poppins"/>
                <w:color w:val="auto"/>
                <w:sz w:val="18"/>
                <w:rPrChange w:id="4743" w:author="Stuart McLarnon (NESO)" w:date="2024-11-18T11:41:00Z">
                  <w:rPr>
                    <w:color w:val="auto"/>
                    <w:sz w:val="18"/>
                  </w:rPr>
                </w:rPrChange>
              </w:rPr>
              <w:t xml:space="preserve">. </w:t>
            </w:r>
          </w:p>
        </w:tc>
        <w:tc>
          <w:tcPr>
            <w:tcW w:w="5103" w:type="dxa"/>
          </w:tcPr>
          <w:p w14:paraId="281FC31F" w14:textId="37C8661A" w:rsidR="00E6275B" w:rsidRPr="00255B7C" w:rsidRDefault="00E6275B" w:rsidP="00E6275B">
            <w:pPr>
              <w:rPr>
                <w:rFonts w:ascii="Poppins" w:hAnsi="Poppins"/>
                <w:color w:val="auto"/>
                <w:sz w:val="18"/>
                <w:rPrChange w:id="4744" w:author="Stuart McLarnon (NESO)" w:date="2024-11-18T11:41:00Z">
                  <w:rPr>
                    <w:color w:val="auto"/>
                    <w:sz w:val="18"/>
                  </w:rPr>
                </w:rPrChange>
              </w:rPr>
            </w:pPr>
            <w:r w:rsidRPr="00255B7C">
              <w:rPr>
                <w:rFonts w:ascii="Poppins" w:hAnsi="Poppins"/>
                <w:color w:val="auto"/>
                <w:sz w:val="18"/>
                <w:rPrChange w:id="4745" w:author="Stuart McLarnon (NESO)" w:date="2024-11-18T11:41:00Z">
                  <w:rPr>
                    <w:color w:val="auto"/>
                    <w:sz w:val="18"/>
                  </w:rPr>
                </w:rPrChange>
              </w:rPr>
              <w:t xml:space="preserve">Applicable </w:t>
            </w:r>
            <w:r w:rsidR="00B6672E">
              <w:rPr>
                <w:rFonts w:ascii="Poppins" w:hAnsi="Poppins"/>
                <w:color w:val="auto"/>
                <w:sz w:val="18"/>
                <w:rPrChange w:id="4746" w:author="Stuart McLarnon (NESO)" w:date="2024-11-18T11:41:00Z">
                  <w:rPr>
                    <w:color w:val="auto"/>
                    <w:sz w:val="18"/>
                  </w:rPr>
                </w:rPrChange>
              </w:rPr>
              <w:t>Grid Code</w:t>
            </w:r>
            <w:r w:rsidRPr="00255B7C">
              <w:rPr>
                <w:rFonts w:ascii="Poppins" w:hAnsi="Poppins"/>
                <w:color w:val="auto"/>
                <w:sz w:val="18"/>
                <w:rPrChange w:id="4747" w:author="Stuart McLarnon (NESO)" w:date="2024-11-18T11:41:00Z">
                  <w:rPr>
                    <w:color w:val="auto"/>
                    <w:sz w:val="18"/>
                  </w:rPr>
                </w:rPrChange>
              </w:rPr>
              <w:t xml:space="preserve"> requirements as defined contractually:</w:t>
            </w:r>
          </w:p>
          <w:p w14:paraId="0AB8B7C9" w14:textId="48EDBFC6" w:rsidR="001A7449" w:rsidRPr="00255B7C" w:rsidRDefault="00E6275B" w:rsidP="001A7449">
            <w:pPr>
              <w:rPr>
                <w:rFonts w:ascii="Poppins" w:hAnsi="Poppins"/>
                <w:i/>
                <w:color w:val="auto"/>
                <w:sz w:val="18"/>
                <w:rPrChange w:id="4748" w:author="Stuart McLarnon (NESO)" w:date="2024-11-18T11:41:00Z">
                  <w:rPr>
                    <w:i/>
                    <w:color w:val="auto"/>
                    <w:sz w:val="18"/>
                  </w:rPr>
                </w:rPrChange>
              </w:rPr>
            </w:pPr>
            <w:r w:rsidRPr="00255B7C">
              <w:rPr>
                <w:rFonts w:ascii="Poppins" w:hAnsi="Poppins"/>
                <w:i/>
                <w:color w:val="auto"/>
                <w:sz w:val="18"/>
                <w:rPrChange w:id="4749" w:author="Stuart McLarnon (NESO)" w:date="2024-11-18T11:41:00Z">
                  <w:rPr>
                    <w:i/>
                    <w:color w:val="auto"/>
                    <w:sz w:val="18"/>
                  </w:rPr>
                </w:rPrChange>
              </w:rPr>
              <w:t xml:space="preserve">ECC6.1.2, ECC.6.1.4, ECC.6.2.2.2, ECC.6.3, ECC.6.5, </w:t>
            </w:r>
            <w:r w:rsidR="001A7449" w:rsidRPr="00255B7C">
              <w:rPr>
                <w:rFonts w:ascii="Poppins" w:hAnsi="Poppins"/>
                <w:i/>
                <w:color w:val="auto"/>
                <w:sz w:val="18"/>
                <w:rPrChange w:id="4750" w:author="Stuart McLarnon (NESO)" w:date="2024-11-18T11:41:00Z">
                  <w:rPr>
                    <w:i/>
                    <w:color w:val="auto"/>
                    <w:sz w:val="18"/>
                  </w:rPr>
                </w:rPrChange>
              </w:rPr>
              <w:t>ECC.7.9, ECC.7.10, ECC.7.11</w:t>
            </w:r>
          </w:p>
          <w:p w14:paraId="658D411E" w14:textId="6B6F5297" w:rsidR="00E6275B" w:rsidRPr="00255B7C" w:rsidRDefault="00E6275B" w:rsidP="00E6275B">
            <w:pPr>
              <w:rPr>
                <w:rFonts w:ascii="Poppins" w:hAnsi="Poppins"/>
                <w:i/>
                <w:color w:val="auto"/>
                <w:sz w:val="18"/>
                <w:rPrChange w:id="4751" w:author="Stuart McLarnon (NESO)" w:date="2024-11-18T11:41:00Z">
                  <w:rPr>
                    <w:i/>
                    <w:color w:val="auto"/>
                    <w:sz w:val="18"/>
                  </w:rPr>
                </w:rPrChange>
              </w:rPr>
            </w:pPr>
            <w:r w:rsidRPr="00255B7C">
              <w:rPr>
                <w:rFonts w:ascii="Poppins" w:hAnsi="Poppins"/>
                <w:i/>
                <w:color w:val="auto"/>
                <w:sz w:val="18"/>
                <w:rPrChange w:id="4752" w:author="Stuart McLarnon (NESO)" w:date="2024-11-18T11:41:00Z">
                  <w:rPr>
                    <w:i/>
                    <w:color w:val="auto"/>
                    <w:sz w:val="18"/>
                  </w:rPr>
                </w:rPrChange>
              </w:rPr>
              <w:t>ECC.8, ECC.A.3, ECC.A.4, ECC.A.6, ECC.A.7</w:t>
            </w:r>
          </w:p>
          <w:p w14:paraId="77081953" w14:textId="77777777" w:rsidR="00E6275B" w:rsidRPr="00255B7C" w:rsidRDefault="00E6275B" w:rsidP="00E6275B">
            <w:pPr>
              <w:rPr>
                <w:rFonts w:ascii="Poppins" w:hAnsi="Poppins"/>
                <w:i/>
                <w:color w:val="auto"/>
                <w:sz w:val="18"/>
                <w:rPrChange w:id="4753" w:author="Stuart McLarnon (NESO)" w:date="2024-11-18T11:41:00Z">
                  <w:rPr>
                    <w:i/>
                    <w:color w:val="auto"/>
                    <w:sz w:val="18"/>
                  </w:rPr>
                </w:rPrChange>
              </w:rPr>
            </w:pPr>
            <w:r w:rsidRPr="00255B7C">
              <w:rPr>
                <w:rFonts w:ascii="Poppins" w:hAnsi="Poppins"/>
                <w:i/>
                <w:color w:val="auto"/>
                <w:sz w:val="18"/>
                <w:rPrChange w:id="4754" w:author="Stuart McLarnon (NESO)" w:date="2024-11-18T11:41:00Z">
                  <w:rPr>
                    <w:i/>
                    <w:color w:val="auto"/>
                    <w:sz w:val="18"/>
                  </w:rPr>
                </w:rPrChange>
              </w:rPr>
              <w:t>ECP.A.3, ECP.A.5, ECP.A.6</w:t>
            </w:r>
          </w:p>
          <w:p w14:paraId="0CC087E8" w14:textId="77777777" w:rsidR="00E6275B" w:rsidRPr="00255B7C" w:rsidRDefault="00E6275B" w:rsidP="00E6275B">
            <w:pPr>
              <w:rPr>
                <w:rFonts w:ascii="Poppins" w:hAnsi="Poppins"/>
                <w:i/>
                <w:color w:val="auto"/>
                <w:sz w:val="18"/>
                <w:rPrChange w:id="4755" w:author="Stuart McLarnon (NESO)" w:date="2024-11-18T11:41:00Z">
                  <w:rPr>
                    <w:i/>
                    <w:color w:val="auto"/>
                    <w:sz w:val="18"/>
                  </w:rPr>
                </w:rPrChange>
              </w:rPr>
            </w:pPr>
            <w:r w:rsidRPr="00255B7C">
              <w:rPr>
                <w:rFonts w:ascii="Poppins" w:hAnsi="Poppins"/>
                <w:i/>
                <w:color w:val="auto"/>
                <w:sz w:val="18"/>
                <w:rPrChange w:id="4756" w:author="Stuart McLarnon (NESO)" w:date="2024-11-18T11:41:00Z">
                  <w:rPr>
                    <w:i/>
                    <w:color w:val="auto"/>
                    <w:sz w:val="18"/>
                  </w:rPr>
                </w:rPrChange>
              </w:rPr>
              <w:t>OC5.4, OC5.5</w:t>
            </w:r>
          </w:p>
          <w:p w14:paraId="512A8168" w14:textId="77777777" w:rsidR="00E6275B" w:rsidRPr="00255B7C" w:rsidRDefault="00E6275B" w:rsidP="00E6275B">
            <w:pPr>
              <w:rPr>
                <w:rFonts w:ascii="Poppins" w:hAnsi="Poppins"/>
                <w:i/>
                <w:color w:val="auto"/>
                <w:sz w:val="18"/>
                <w:rPrChange w:id="4757" w:author="Stuart McLarnon (NESO)" w:date="2024-11-18T11:41:00Z">
                  <w:rPr>
                    <w:i/>
                    <w:color w:val="auto"/>
                    <w:sz w:val="18"/>
                  </w:rPr>
                </w:rPrChange>
              </w:rPr>
            </w:pPr>
            <w:r w:rsidRPr="00255B7C">
              <w:rPr>
                <w:rFonts w:ascii="Poppins" w:hAnsi="Poppins"/>
                <w:i/>
                <w:color w:val="auto"/>
                <w:sz w:val="18"/>
                <w:rPrChange w:id="4758" w:author="Stuart McLarnon (NESO)" w:date="2024-11-18T11:41:00Z">
                  <w:rPr>
                    <w:i/>
                    <w:color w:val="auto"/>
                    <w:sz w:val="18"/>
                  </w:rPr>
                </w:rPrChange>
              </w:rPr>
              <w:t xml:space="preserve">OC6.1.6, OC6.6.6* (*Note OC6.6.6 applies only to Pumped Storage Generators), </w:t>
            </w:r>
          </w:p>
          <w:p w14:paraId="66B36079" w14:textId="77777777" w:rsidR="00E6275B" w:rsidRPr="00255B7C" w:rsidRDefault="00E6275B" w:rsidP="00E6275B">
            <w:pPr>
              <w:rPr>
                <w:rFonts w:ascii="Poppins" w:hAnsi="Poppins"/>
                <w:i/>
                <w:color w:val="auto"/>
                <w:sz w:val="18"/>
                <w:rPrChange w:id="4759" w:author="Stuart McLarnon (NESO)" w:date="2024-11-18T11:41:00Z">
                  <w:rPr>
                    <w:i/>
                    <w:color w:val="auto"/>
                    <w:sz w:val="18"/>
                  </w:rPr>
                </w:rPrChange>
              </w:rPr>
            </w:pPr>
            <w:r w:rsidRPr="00255B7C">
              <w:rPr>
                <w:rFonts w:ascii="Poppins" w:hAnsi="Poppins"/>
                <w:i/>
                <w:color w:val="auto"/>
                <w:sz w:val="18"/>
                <w:rPrChange w:id="4760" w:author="Stuart McLarnon (NESO)" w:date="2024-11-18T11:41:00Z">
                  <w:rPr>
                    <w:i/>
                    <w:color w:val="auto"/>
                    <w:sz w:val="18"/>
                  </w:rPr>
                </w:rPrChange>
              </w:rPr>
              <w:t>OC.7.4, OC7.6 (OC7.6 - Scotland and Offshore only)</w:t>
            </w:r>
          </w:p>
          <w:p w14:paraId="0A88FF2A" w14:textId="77777777" w:rsidR="00E6275B" w:rsidRPr="00255B7C" w:rsidRDefault="00E6275B" w:rsidP="00E6275B">
            <w:pPr>
              <w:rPr>
                <w:rFonts w:ascii="Poppins" w:hAnsi="Poppins"/>
                <w:i/>
                <w:color w:val="auto"/>
                <w:sz w:val="18"/>
                <w:rPrChange w:id="4761" w:author="Stuart McLarnon (NESO)" w:date="2024-11-18T11:41:00Z">
                  <w:rPr>
                    <w:i/>
                    <w:color w:val="auto"/>
                    <w:sz w:val="18"/>
                  </w:rPr>
                </w:rPrChange>
              </w:rPr>
            </w:pPr>
            <w:r w:rsidRPr="00255B7C">
              <w:rPr>
                <w:rFonts w:ascii="Poppins" w:hAnsi="Poppins"/>
                <w:i/>
                <w:color w:val="auto"/>
                <w:sz w:val="18"/>
                <w:rPrChange w:id="4762" w:author="Stuart McLarnon (NESO)" w:date="2024-11-18T11:41:00Z">
                  <w:rPr>
                    <w:i/>
                    <w:color w:val="auto"/>
                    <w:sz w:val="18"/>
                  </w:rPr>
                </w:rPrChange>
              </w:rPr>
              <w:t>OC10</w:t>
            </w:r>
          </w:p>
          <w:p w14:paraId="44B1B5BD" w14:textId="77777777" w:rsidR="00E6275B" w:rsidRPr="00255B7C" w:rsidRDefault="00E6275B" w:rsidP="00E6275B">
            <w:pPr>
              <w:rPr>
                <w:rFonts w:ascii="Poppins" w:hAnsi="Poppins"/>
                <w:i/>
                <w:color w:val="auto"/>
                <w:sz w:val="18"/>
                <w:rPrChange w:id="4763" w:author="Stuart McLarnon (NESO)" w:date="2024-11-18T11:41:00Z">
                  <w:rPr>
                    <w:i/>
                    <w:color w:val="auto"/>
                    <w:sz w:val="18"/>
                  </w:rPr>
                </w:rPrChange>
              </w:rPr>
            </w:pPr>
            <w:r w:rsidRPr="00255B7C">
              <w:rPr>
                <w:rFonts w:ascii="Poppins" w:hAnsi="Poppins"/>
                <w:i/>
                <w:color w:val="auto"/>
                <w:sz w:val="18"/>
                <w:rPrChange w:id="4764" w:author="Stuart McLarnon (NESO)" w:date="2024-11-18T11:41:00Z">
                  <w:rPr>
                    <w:i/>
                    <w:color w:val="auto"/>
                    <w:sz w:val="18"/>
                  </w:rPr>
                </w:rPrChange>
              </w:rPr>
              <w:t>OC12</w:t>
            </w:r>
          </w:p>
          <w:p w14:paraId="7095F870" w14:textId="77777777" w:rsidR="00E6275B" w:rsidRPr="00255B7C" w:rsidRDefault="00E6275B" w:rsidP="00E6275B">
            <w:pPr>
              <w:rPr>
                <w:rFonts w:ascii="Poppins" w:hAnsi="Poppins"/>
                <w:i/>
                <w:color w:val="auto"/>
                <w:sz w:val="18"/>
                <w:rPrChange w:id="4765" w:author="Stuart McLarnon (NESO)" w:date="2024-11-18T11:41:00Z">
                  <w:rPr>
                    <w:i/>
                    <w:color w:val="auto"/>
                    <w:sz w:val="18"/>
                  </w:rPr>
                </w:rPrChange>
              </w:rPr>
            </w:pPr>
            <w:r w:rsidRPr="00255B7C">
              <w:rPr>
                <w:rFonts w:ascii="Poppins" w:hAnsi="Poppins"/>
                <w:i/>
                <w:color w:val="auto"/>
                <w:sz w:val="18"/>
                <w:rPrChange w:id="4766" w:author="Stuart McLarnon (NESO)" w:date="2024-11-18T11:41:00Z">
                  <w:rPr>
                    <w:i/>
                    <w:color w:val="auto"/>
                    <w:sz w:val="18"/>
                  </w:rPr>
                </w:rPrChange>
              </w:rPr>
              <w:t>BC1.4, BC1.5, BC.1.7, BC</w:t>
            </w:r>
            <w:proofErr w:type="gramStart"/>
            <w:r w:rsidRPr="00255B7C">
              <w:rPr>
                <w:rFonts w:ascii="Poppins" w:hAnsi="Poppins"/>
                <w:i/>
                <w:color w:val="auto"/>
                <w:sz w:val="18"/>
                <w:rPrChange w:id="4767" w:author="Stuart McLarnon (NESO)" w:date="2024-11-18T11:41:00Z">
                  <w:rPr>
                    <w:i/>
                    <w:color w:val="auto"/>
                    <w:sz w:val="18"/>
                  </w:rPr>
                </w:rPrChange>
              </w:rPr>
              <w:t>1.A.</w:t>
            </w:r>
            <w:proofErr w:type="gramEnd"/>
            <w:r w:rsidRPr="00255B7C">
              <w:rPr>
                <w:rFonts w:ascii="Poppins" w:hAnsi="Poppins"/>
                <w:i/>
                <w:color w:val="auto"/>
                <w:sz w:val="18"/>
                <w:rPrChange w:id="4768" w:author="Stuart McLarnon (NESO)" w:date="2024-11-18T11:41:00Z">
                  <w:rPr>
                    <w:i/>
                    <w:color w:val="auto"/>
                    <w:sz w:val="18"/>
                  </w:rPr>
                </w:rPrChange>
              </w:rPr>
              <w:t>1, BC1.A.2.1</w:t>
            </w:r>
          </w:p>
          <w:p w14:paraId="4468C64A" w14:textId="77777777" w:rsidR="00E6275B" w:rsidRPr="00255B7C" w:rsidRDefault="00E6275B" w:rsidP="00E6275B">
            <w:pPr>
              <w:rPr>
                <w:rFonts w:ascii="Poppins" w:hAnsi="Poppins"/>
                <w:i/>
                <w:color w:val="auto"/>
                <w:sz w:val="18"/>
                <w:rPrChange w:id="4769" w:author="Stuart McLarnon (NESO)" w:date="2024-11-18T11:41:00Z">
                  <w:rPr>
                    <w:i/>
                    <w:color w:val="auto"/>
                    <w:sz w:val="18"/>
                  </w:rPr>
                </w:rPrChange>
              </w:rPr>
            </w:pPr>
            <w:r w:rsidRPr="00255B7C">
              <w:rPr>
                <w:rFonts w:ascii="Poppins" w:hAnsi="Poppins"/>
                <w:i/>
                <w:color w:val="auto"/>
                <w:sz w:val="18"/>
                <w:rPrChange w:id="4770" w:author="Stuart McLarnon (NESO)" w:date="2024-11-18T11:41:00Z">
                  <w:rPr>
                    <w:i/>
                    <w:color w:val="auto"/>
                    <w:sz w:val="18"/>
                  </w:rPr>
                </w:rPrChange>
              </w:rPr>
              <w:t>BC2 (</w:t>
            </w:r>
            <w:proofErr w:type="gramStart"/>
            <w:r w:rsidRPr="00255B7C">
              <w:rPr>
                <w:rFonts w:ascii="Poppins" w:hAnsi="Poppins"/>
                <w:i/>
                <w:color w:val="auto"/>
                <w:sz w:val="18"/>
                <w:rPrChange w:id="4771" w:author="Stuart McLarnon (NESO)" w:date="2024-11-18T11:41:00Z">
                  <w:rPr>
                    <w:i/>
                    <w:color w:val="auto"/>
                    <w:sz w:val="18"/>
                  </w:rPr>
                </w:rPrChange>
              </w:rPr>
              <w:t>in particular BC</w:t>
            </w:r>
            <w:proofErr w:type="gramEnd"/>
            <w:r w:rsidRPr="00255B7C">
              <w:rPr>
                <w:rFonts w:ascii="Poppins" w:hAnsi="Poppins"/>
                <w:i/>
                <w:color w:val="auto"/>
                <w:sz w:val="18"/>
                <w:rPrChange w:id="4772" w:author="Stuart McLarnon (NESO)" w:date="2024-11-18T11:41:00Z">
                  <w:rPr>
                    <w:i/>
                    <w:color w:val="auto"/>
                    <w:sz w:val="18"/>
                  </w:rPr>
                </w:rPrChange>
              </w:rPr>
              <w:t>.2.9)</w:t>
            </w:r>
          </w:p>
          <w:p w14:paraId="028BEA6A" w14:textId="407123E0" w:rsidR="00E6275B" w:rsidRPr="00255B7C" w:rsidRDefault="00E6275B" w:rsidP="00E6275B">
            <w:pPr>
              <w:rPr>
                <w:rFonts w:ascii="Poppins" w:hAnsi="Poppins"/>
                <w:i/>
                <w:color w:val="auto"/>
                <w:sz w:val="18"/>
                <w:rPrChange w:id="4773" w:author="Stuart McLarnon (NESO)" w:date="2024-11-18T11:41:00Z">
                  <w:rPr>
                    <w:i/>
                    <w:color w:val="auto"/>
                    <w:sz w:val="18"/>
                  </w:rPr>
                </w:rPrChange>
              </w:rPr>
            </w:pPr>
            <w:r w:rsidRPr="00255B7C">
              <w:rPr>
                <w:rFonts w:ascii="Poppins" w:hAnsi="Poppins"/>
                <w:i/>
                <w:color w:val="auto"/>
                <w:sz w:val="18"/>
                <w:rPrChange w:id="4774" w:author="Stuart McLarnon (NESO)" w:date="2024-11-18T11:41:00Z">
                  <w:rPr>
                    <w:i/>
                    <w:color w:val="auto"/>
                    <w:sz w:val="18"/>
                  </w:rPr>
                </w:rPrChange>
              </w:rPr>
              <w:t>BC3.3, BC3.4, BC3.5, BC.3.6, BC.3.7</w:t>
            </w:r>
            <w:r w:rsidR="009F1A4A" w:rsidRPr="00255B7C">
              <w:rPr>
                <w:rFonts w:ascii="Poppins" w:hAnsi="Poppins"/>
                <w:i/>
                <w:color w:val="auto"/>
                <w:sz w:val="18"/>
                <w:rPrChange w:id="4775" w:author="Stuart McLarnon (NESO)" w:date="2024-11-18T11:41:00Z">
                  <w:rPr>
                    <w:i/>
                    <w:color w:val="auto"/>
                    <w:sz w:val="18"/>
                  </w:rPr>
                </w:rPrChange>
              </w:rPr>
              <w:t>.</w:t>
            </w:r>
          </w:p>
          <w:p w14:paraId="667C02C2" w14:textId="09FE89B2" w:rsidR="00E6275B" w:rsidRPr="00255B7C" w:rsidRDefault="00E6275B" w:rsidP="00E6275B">
            <w:pPr>
              <w:rPr>
                <w:rFonts w:ascii="Poppins" w:hAnsi="Poppins"/>
                <w:color w:val="auto"/>
                <w:sz w:val="18"/>
                <w:rPrChange w:id="4776" w:author="Stuart McLarnon (NESO)" w:date="2024-11-18T11:41:00Z">
                  <w:rPr>
                    <w:color w:val="auto"/>
                    <w:sz w:val="18"/>
                  </w:rPr>
                </w:rPrChange>
              </w:rPr>
            </w:pPr>
          </w:p>
        </w:tc>
      </w:tr>
      <w:tr w:rsidR="00BF4F96" w:rsidRPr="00255B7C" w14:paraId="59934C99" w14:textId="77777777" w:rsidTr="008D1D03">
        <w:trPr>
          <w:trHeight w:val="1345"/>
        </w:trPr>
        <w:tc>
          <w:tcPr>
            <w:tcW w:w="1775" w:type="dxa"/>
          </w:tcPr>
          <w:p w14:paraId="0D718992" w14:textId="3EABF396" w:rsidR="00BF4F96" w:rsidRPr="00255B7C" w:rsidRDefault="00BF4F96" w:rsidP="00BF4F96">
            <w:pPr>
              <w:rPr>
                <w:rFonts w:ascii="Poppins" w:hAnsi="Poppins"/>
                <w:color w:val="auto"/>
                <w:sz w:val="18"/>
                <w:rPrChange w:id="4777" w:author="Stuart McLarnon (NESO)" w:date="2024-11-18T11:41:00Z">
                  <w:rPr>
                    <w:color w:val="auto"/>
                    <w:sz w:val="18"/>
                  </w:rPr>
                </w:rPrChange>
              </w:rPr>
            </w:pPr>
            <w:r w:rsidRPr="00255B7C">
              <w:rPr>
                <w:rFonts w:ascii="Poppins" w:hAnsi="Poppins"/>
                <w:color w:val="auto"/>
                <w:sz w:val="18"/>
                <w:rPrChange w:id="4778" w:author="Stuart McLarnon (NESO)" w:date="2024-11-18T11:41:00Z">
                  <w:rPr>
                    <w:color w:val="auto"/>
                    <w:sz w:val="18"/>
                  </w:rPr>
                </w:rPrChange>
              </w:rPr>
              <w:lastRenderedPageBreak/>
              <w:t>Defence Service Provider with a legal contract to provide a defence service</w:t>
            </w:r>
            <w:ins w:id="4779" w:author="Stuart McLarnon (NESO)" w:date="2025-03-12T10:02:00Z" w16du:dateUtc="2025-03-12T10:02:00Z">
              <w:r w:rsidR="00CD6B51">
                <w:rPr>
                  <w:rFonts w:ascii="Poppins" w:hAnsi="Poppins"/>
                  <w:color w:val="auto"/>
                  <w:sz w:val="18"/>
                </w:rPr>
                <w:t>.</w:t>
              </w:r>
            </w:ins>
            <w:r w:rsidRPr="00255B7C">
              <w:rPr>
                <w:rFonts w:ascii="Poppins" w:hAnsi="Poppins"/>
                <w:color w:val="auto"/>
                <w:sz w:val="18"/>
                <w:rPrChange w:id="4780" w:author="Stuart McLarnon (NESO)" w:date="2024-11-18T11:41:00Z">
                  <w:rPr>
                    <w:color w:val="auto"/>
                    <w:sz w:val="18"/>
                  </w:rPr>
                </w:rPrChange>
              </w:rPr>
              <w:t xml:space="preserve"> </w:t>
            </w:r>
          </w:p>
        </w:tc>
        <w:tc>
          <w:tcPr>
            <w:tcW w:w="994" w:type="dxa"/>
          </w:tcPr>
          <w:p w14:paraId="57B75A0A" w14:textId="3C08066C" w:rsidR="00BF4F96" w:rsidRPr="00255B7C" w:rsidRDefault="00BF4F96" w:rsidP="00BF4F96">
            <w:pPr>
              <w:rPr>
                <w:rFonts w:ascii="Poppins" w:hAnsi="Poppins"/>
                <w:color w:val="auto"/>
                <w:sz w:val="18"/>
                <w:rPrChange w:id="4781" w:author="Stuart McLarnon (NESO)" w:date="2024-11-18T11:41:00Z">
                  <w:rPr>
                    <w:color w:val="auto"/>
                    <w:sz w:val="18"/>
                  </w:rPr>
                </w:rPrChange>
              </w:rPr>
            </w:pPr>
            <w:r w:rsidRPr="00255B7C">
              <w:rPr>
                <w:rFonts w:ascii="Poppins" w:hAnsi="Poppins"/>
                <w:color w:val="auto"/>
                <w:sz w:val="18"/>
                <w:rPrChange w:id="4782" w:author="Stuart McLarnon (NESO)" w:date="2024-11-18T11:41:00Z">
                  <w:rPr>
                    <w:color w:val="auto"/>
                    <w:sz w:val="18"/>
                  </w:rPr>
                </w:rPrChange>
              </w:rPr>
              <w:t>Existing</w:t>
            </w:r>
          </w:p>
        </w:tc>
        <w:tc>
          <w:tcPr>
            <w:tcW w:w="5873" w:type="dxa"/>
          </w:tcPr>
          <w:p w14:paraId="30060DB9" w14:textId="47AB89FE" w:rsidR="00BF4F96" w:rsidRPr="00255B7C" w:rsidRDefault="00BF4F96" w:rsidP="00BF4F96">
            <w:pPr>
              <w:rPr>
                <w:rFonts w:ascii="Poppins" w:hAnsi="Poppins"/>
                <w:color w:val="auto"/>
                <w:sz w:val="18"/>
                <w:rPrChange w:id="4783" w:author="Stuart McLarnon (NESO)" w:date="2024-11-18T11:41:00Z">
                  <w:rPr>
                    <w:color w:val="auto"/>
                    <w:sz w:val="18"/>
                  </w:rPr>
                </w:rPrChange>
              </w:rPr>
            </w:pPr>
            <w:r w:rsidRPr="00255B7C">
              <w:rPr>
                <w:rFonts w:ascii="Poppins" w:hAnsi="Poppins"/>
                <w:color w:val="auto"/>
                <w:sz w:val="18"/>
                <w:rPrChange w:id="4784" w:author="Stuart McLarnon (NESO)" w:date="2024-11-18T11:41:00Z">
                  <w:rPr>
                    <w:color w:val="auto"/>
                    <w:sz w:val="18"/>
                  </w:rPr>
                </w:rPrChange>
              </w:rPr>
              <w:t xml:space="preserve">Any non CUSC party which is to provide a defence service would need to satisfy the appropriate requirements of the </w:t>
            </w:r>
            <w:r w:rsidR="00B6672E">
              <w:rPr>
                <w:rFonts w:ascii="Poppins" w:hAnsi="Poppins"/>
                <w:color w:val="auto"/>
                <w:sz w:val="18"/>
                <w:rPrChange w:id="4785" w:author="Stuart McLarnon (NESO)" w:date="2024-11-18T11:41:00Z">
                  <w:rPr>
                    <w:color w:val="auto"/>
                    <w:sz w:val="18"/>
                  </w:rPr>
                </w:rPrChange>
              </w:rPr>
              <w:t>Grid Code</w:t>
            </w:r>
            <w:r w:rsidRPr="00255B7C">
              <w:rPr>
                <w:rFonts w:ascii="Poppins" w:hAnsi="Poppins"/>
                <w:color w:val="auto"/>
                <w:sz w:val="18"/>
                <w:rPrChange w:id="4786" w:author="Stuart McLarnon (NESO)" w:date="2024-11-18T11:41:00Z">
                  <w:rPr>
                    <w:color w:val="auto"/>
                    <w:sz w:val="18"/>
                  </w:rPr>
                </w:rPrChange>
              </w:rPr>
              <w:t xml:space="preserve"> through a contractual mechanism. </w:t>
            </w:r>
          </w:p>
        </w:tc>
        <w:tc>
          <w:tcPr>
            <w:tcW w:w="5103" w:type="dxa"/>
          </w:tcPr>
          <w:p w14:paraId="31597229" w14:textId="2A67F0FF" w:rsidR="00BF4F96" w:rsidRPr="00255B7C" w:rsidRDefault="00BF4F96" w:rsidP="00BF4F96">
            <w:pPr>
              <w:rPr>
                <w:rFonts w:ascii="Poppins" w:hAnsi="Poppins"/>
                <w:color w:val="auto"/>
                <w:sz w:val="18"/>
                <w:rPrChange w:id="4787" w:author="Stuart McLarnon (NESO)" w:date="2024-11-18T11:41:00Z">
                  <w:rPr>
                    <w:color w:val="auto"/>
                    <w:sz w:val="18"/>
                  </w:rPr>
                </w:rPrChange>
              </w:rPr>
            </w:pPr>
            <w:r w:rsidRPr="00255B7C">
              <w:rPr>
                <w:rFonts w:ascii="Poppins" w:hAnsi="Poppins"/>
                <w:color w:val="auto"/>
                <w:sz w:val="18"/>
                <w:rPrChange w:id="4788" w:author="Stuart McLarnon (NESO)" w:date="2024-11-18T11:41:00Z">
                  <w:rPr>
                    <w:color w:val="auto"/>
                    <w:sz w:val="18"/>
                  </w:rPr>
                </w:rPrChange>
              </w:rPr>
              <w:t xml:space="preserve">Applicable </w:t>
            </w:r>
            <w:r w:rsidR="00B6672E">
              <w:rPr>
                <w:rFonts w:ascii="Poppins" w:hAnsi="Poppins"/>
                <w:color w:val="auto"/>
                <w:sz w:val="18"/>
                <w:rPrChange w:id="4789" w:author="Stuart McLarnon (NESO)" w:date="2024-11-18T11:41:00Z">
                  <w:rPr>
                    <w:color w:val="auto"/>
                    <w:sz w:val="18"/>
                  </w:rPr>
                </w:rPrChange>
              </w:rPr>
              <w:t>Grid Code</w:t>
            </w:r>
            <w:r w:rsidRPr="00255B7C">
              <w:rPr>
                <w:rFonts w:ascii="Poppins" w:hAnsi="Poppins"/>
                <w:color w:val="auto"/>
                <w:sz w:val="18"/>
                <w:rPrChange w:id="4790" w:author="Stuart McLarnon (NESO)" w:date="2024-11-18T11:41:00Z">
                  <w:rPr>
                    <w:color w:val="auto"/>
                    <w:sz w:val="18"/>
                  </w:rPr>
                </w:rPrChange>
              </w:rPr>
              <w:t xml:space="preserve"> requirements as defined contractually:</w:t>
            </w:r>
          </w:p>
          <w:p w14:paraId="7B0C9CE2" w14:textId="032F2DDD" w:rsidR="001A7449" w:rsidRPr="00255B7C" w:rsidRDefault="00BF4F96" w:rsidP="001A7449">
            <w:pPr>
              <w:rPr>
                <w:rFonts w:ascii="Poppins" w:hAnsi="Poppins"/>
                <w:i/>
                <w:color w:val="auto"/>
                <w:sz w:val="18"/>
                <w:rPrChange w:id="4791" w:author="Stuart McLarnon (NESO)" w:date="2024-11-18T11:41:00Z">
                  <w:rPr>
                    <w:i/>
                    <w:color w:val="auto"/>
                    <w:sz w:val="18"/>
                  </w:rPr>
                </w:rPrChange>
              </w:rPr>
            </w:pPr>
            <w:r w:rsidRPr="00255B7C">
              <w:rPr>
                <w:rFonts w:ascii="Poppins" w:hAnsi="Poppins"/>
                <w:i/>
                <w:color w:val="auto"/>
                <w:sz w:val="18"/>
                <w:rPrChange w:id="4792" w:author="Stuart McLarnon (NESO)" w:date="2024-11-18T11:41:00Z">
                  <w:rPr>
                    <w:i/>
                    <w:color w:val="auto"/>
                    <w:sz w:val="18"/>
                  </w:rPr>
                </w:rPrChange>
              </w:rPr>
              <w:t xml:space="preserve">CC6.1.2, CC.6.1.3, CC.6.1.4, CC.6.2.2.2, CC.6.3, CC.6.5, </w:t>
            </w:r>
            <w:r w:rsidR="001A7449" w:rsidRPr="00255B7C">
              <w:rPr>
                <w:rFonts w:ascii="Poppins" w:hAnsi="Poppins"/>
                <w:i/>
                <w:color w:val="auto"/>
                <w:sz w:val="18"/>
                <w:rPrChange w:id="4793" w:author="Stuart McLarnon (NESO)" w:date="2024-11-18T11:41:00Z">
                  <w:rPr>
                    <w:i/>
                    <w:color w:val="auto"/>
                    <w:sz w:val="18"/>
                  </w:rPr>
                </w:rPrChange>
              </w:rPr>
              <w:t xml:space="preserve">CC.7.9, </w:t>
            </w:r>
          </w:p>
          <w:p w14:paraId="4F7D6210" w14:textId="2DEB830A" w:rsidR="00BF4F96" w:rsidRPr="00255B7C" w:rsidRDefault="00BF4F96" w:rsidP="00BF4F96">
            <w:pPr>
              <w:rPr>
                <w:rFonts w:ascii="Poppins" w:hAnsi="Poppins"/>
                <w:i/>
                <w:color w:val="auto"/>
                <w:sz w:val="18"/>
                <w:rPrChange w:id="4794" w:author="Stuart McLarnon (NESO)" w:date="2024-11-18T11:41:00Z">
                  <w:rPr>
                    <w:i/>
                    <w:color w:val="auto"/>
                    <w:sz w:val="18"/>
                  </w:rPr>
                </w:rPrChange>
              </w:rPr>
            </w:pPr>
            <w:r w:rsidRPr="00255B7C">
              <w:rPr>
                <w:rFonts w:ascii="Poppins" w:hAnsi="Poppins"/>
                <w:i/>
                <w:color w:val="auto"/>
                <w:sz w:val="18"/>
                <w:rPrChange w:id="4795" w:author="Stuart McLarnon (NESO)" w:date="2024-11-18T11:41:00Z">
                  <w:rPr>
                    <w:i/>
                    <w:color w:val="auto"/>
                    <w:sz w:val="18"/>
                  </w:rPr>
                </w:rPrChange>
              </w:rPr>
              <w:t>CC.8, CC.A.3, CC.A.4, CC.A.6, CC.A.7</w:t>
            </w:r>
          </w:p>
          <w:p w14:paraId="1827F17B" w14:textId="77777777" w:rsidR="00BF4F96" w:rsidRPr="00255B7C" w:rsidRDefault="00BF4F96" w:rsidP="00BF4F96">
            <w:pPr>
              <w:rPr>
                <w:rFonts w:ascii="Poppins" w:hAnsi="Poppins"/>
                <w:i/>
                <w:color w:val="auto"/>
                <w:sz w:val="18"/>
                <w:rPrChange w:id="4796" w:author="Stuart McLarnon (NESO)" w:date="2024-11-18T11:41:00Z">
                  <w:rPr>
                    <w:i/>
                    <w:color w:val="auto"/>
                    <w:sz w:val="18"/>
                  </w:rPr>
                </w:rPrChange>
              </w:rPr>
            </w:pPr>
            <w:r w:rsidRPr="00255B7C">
              <w:rPr>
                <w:rFonts w:ascii="Poppins" w:hAnsi="Poppins"/>
                <w:i/>
                <w:color w:val="auto"/>
                <w:sz w:val="18"/>
                <w:rPrChange w:id="4797" w:author="Stuart McLarnon (NESO)" w:date="2024-11-18T11:41:00Z">
                  <w:rPr>
                    <w:i/>
                    <w:color w:val="auto"/>
                    <w:sz w:val="18"/>
                  </w:rPr>
                </w:rPrChange>
              </w:rPr>
              <w:t>CP.A.3</w:t>
            </w:r>
          </w:p>
          <w:p w14:paraId="4F67C437" w14:textId="77777777" w:rsidR="00BF4F96" w:rsidRPr="00255B7C" w:rsidRDefault="00BF4F96" w:rsidP="00BF4F96">
            <w:pPr>
              <w:rPr>
                <w:rFonts w:ascii="Poppins" w:hAnsi="Poppins"/>
                <w:i/>
                <w:color w:val="auto"/>
                <w:sz w:val="18"/>
                <w:rPrChange w:id="4798" w:author="Stuart McLarnon (NESO)" w:date="2024-11-18T11:41:00Z">
                  <w:rPr>
                    <w:i/>
                    <w:color w:val="auto"/>
                    <w:sz w:val="18"/>
                  </w:rPr>
                </w:rPrChange>
              </w:rPr>
            </w:pPr>
            <w:r w:rsidRPr="00255B7C">
              <w:rPr>
                <w:rFonts w:ascii="Poppins" w:hAnsi="Poppins"/>
                <w:i/>
                <w:color w:val="auto"/>
                <w:sz w:val="18"/>
                <w:rPrChange w:id="4799" w:author="Stuart McLarnon (NESO)" w:date="2024-11-18T11:41:00Z">
                  <w:rPr>
                    <w:i/>
                    <w:color w:val="auto"/>
                    <w:sz w:val="18"/>
                  </w:rPr>
                </w:rPrChange>
              </w:rPr>
              <w:t>OC5.4, OC5.5, OC</w:t>
            </w:r>
            <w:proofErr w:type="gramStart"/>
            <w:r w:rsidRPr="00255B7C">
              <w:rPr>
                <w:rFonts w:ascii="Poppins" w:hAnsi="Poppins"/>
                <w:i/>
                <w:color w:val="auto"/>
                <w:sz w:val="18"/>
                <w:rPrChange w:id="4800" w:author="Stuart McLarnon (NESO)" w:date="2024-11-18T11:41:00Z">
                  <w:rPr>
                    <w:i/>
                    <w:color w:val="auto"/>
                    <w:sz w:val="18"/>
                  </w:rPr>
                </w:rPrChange>
              </w:rPr>
              <w:t>5.A.</w:t>
            </w:r>
            <w:proofErr w:type="gramEnd"/>
            <w:r w:rsidRPr="00255B7C">
              <w:rPr>
                <w:rFonts w:ascii="Poppins" w:hAnsi="Poppins"/>
                <w:i/>
                <w:color w:val="auto"/>
                <w:sz w:val="18"/>
                <w:rPrChange w:id="4801" w:author="Stuart McLarnon (NESO)" w:date="2024-11-18T11:41:00Z">
                  <w:rPr>
                    <w:i/>
                    <w:color w:val="auto"/>
                    <w:sz w:val="18"/>
                  </w:rPr>
                </w:rPrChange>
              </w:rPr>
              <w:t>1, OC.5.A.2, OC5.A.3.</w:t>
            </w:r>
          </w:p>
          <w:p w14:paraId="5ADF4539" w14:textId="77777777" w:rsidR="00BF4F96" w:rsidRPr="00255B7C" w:rsidRDefault="00BF4F96" w:rsidP="00BF4F96">
            <w:pPr>
              <w:rPr>
                <w:rFonts w:ascii="Poppins" w:hAnsi="Poppins"/>
                <w:i/>
                <w:color w:val="auto"/>
                <w:sz w:val="18"/>
                <w:rPrChange w:id="4802" w:author="Stuart McLarnon (NESO)" w:date="2024-11-18T11:41:00Z">
                  <w:rPr>
                    <w:i/>
                    <w:color w:val="auto"/>
                    <w:sz w:val="18"/>
                  </w:rPr>
                </w:rPrChange>
              </w:rPr>
            </w:pPr>
            <w:r w:rsidRPr="00255B7C">
              <w:rPr>
                <w:rFonts w:ascii="Poppins" w:hAnsi="Poppins"/>
                <w:i/>
                <w:color w:val="auto"/>
                <w:sz w:val="18"/>
                <w:rPrChange w:id="4803" w:author="Stuart McLarnon (NESO)" w:date="2024-11-18T11:41:00Z">
                  <w:rPr>
                    <w:i/>
                    <w:color w:val="auto"/>
                    <w:sz w:val="18"/>
                  </w:rPr>
                </w:rPrChange>
              </w:rPr>
              <w:t xml:space="preserve">OC6.1.6, OC6.6.6* (*Note OC6.6.6 applies only to Pumped Storage Generators), </w:t>
            </w:r>
          </w:p>
          <w:p w14:paraId="426F9457" w14:textId="77777777" w:rsidR="00BF4F96" w:rsidRPr="00255B7C" w:rsidRDefault="00BF4F96" w:rsidP="00BF4F96">
            <w:pPr>
              <w:rPr>
                <w:rFonts w:ascii="Poppins" w:hAnsi="Poppins"/>
                <w:i/>
                <w:color w:val="auto"/>
                <w:sz w:val="18"/>
                <w:rPrChange w:id="4804" w:author="Stuart McLarnon (NESO)" w:date="2024-11-18T11:41:00Z">
                  <w:rPr>
                    <w:i/>
                    <w:color w:val="auto"/>
                    <w:sz w:val="18"/>
                  </w:rPr>
                </w:rPrChange>
              </w:rPr>
            </w:pPr>
            <w:r w:rsidRPr="00255B7C">
              <w:rPr>
                <w:rFonts w:ascii="Poppins" w:hAnsi="Poppins"/>
                <w:i/>
                <w:color w:val="auto"/>
                <w:sz w:val="18"/>
                <w:rPrChange w:id="4805" w:author="Stuart McLarnon (NESO)" w:date="2024-11-18T11:41:00Z">
                  <w:rPr>
                    <w:i/>
                    <w:color w:val="auto"/>
                    <w:sz w:val="18"/>
                  </w:rPr>
                </w:rPrChange>
              </w:rPr>
              <w:t>OC.7.4, OC7.6 (OC7.6 - Scotland and Offshore only)</w:t>
            </w:r>
          </w:p>
          <w:p w14:paraId="4D9AB861" w14:textId="77777777" w:rsidR="00BF4F96" w:rsidRPr="00255B7C" w:rsidRDefault="00BF4F96" w:rsidP="00BF4F96">
            <w:pPr>
              <w:rPr>
                <w:rFonts w:ascii="Poppins" w:hAnsi="Poppins"/>
                <w:i/>
                <w:color w:val="auto"/>
                <w:sz w:val="18"/>
                <w:rPrChange w:id="4806" w:author="Stuart McLarnon (NESO)" w:date="2024-11-18T11:41:00Z">
                  <w:rPr>
                    <w:i/>
                    <w:color w:val="auto"/>
                    <w:sz w:val="18"/>
                  </w:rPr>
                </w:rPrChange>
              </w:rPr>
            </w:pPr>
            <w:r w:rsidRPr="00255B7C">
              <w:rPr>
                <w:rFonts w:ascii="Poppins" w:hAnsi="Poppins"/>
                <w:i/>
                <w:color w:val="auto"/>
                <w:sz w:val="18"/>
                <w:rPrChange w:id="4807" w:author="Stuart McLarnon (NESO)" w:date="2024-11-18T11:41:00Z">
                  <w:rPr>
                    <w:i/>
                    <w:color w:val="auto"/>
                    <w:sz w:val="18"/>
                  </w:rPr>
                </w:rPrChange>
              </w:rPr>
              <w:t>OC10</w:t>
            </w:r>
          </w:p>
          <w:p w14:paraId="43A034DC" w14:textId="77777777" w:rsidR="00BF4F96" w:rsidRPr="00255B7C" w:rsidRDefault="00BF4F96" w:rsidP="00BF4F96">
            <w:pPr>
              <w:rPr>
                <w:rFonts w:ascii="Poppins" w:hAnsi="Poppins"/>
                <w:i/>
                <w:color w:val="auto"/>
                <w:sz w:val="18"/>
                <w:rPrChange w:id="4808" w:author="Stuart McLarnon (NESO)" w:date="2024-11-18T11:41:00Z">
                  <w:rPr>
                    <w:i/>
                    <w:color w:val="auto"/>
                    <w:sz w:val="18"/>
                  </w:rPr>
                </w:rPrChange>
              </w:rPr>
            </w:pPr>
            <w:r w:rsidRPr="00255B7C">
              <w:rPr>
                <w:rFonts w:ascii="Poppins" w:hAnsi="Poppins"/>
                <w:i/>
                <w:color w:val="auto"/>
                <w:sz w:val="18"/>
                <w:rPrChange w:id="4809" w:author="Stuart McLarnon (NESO)" w:date="2024-11-18T11:41:00Z">
                  <w:rPr>
                    <w:i/>
                    <w:color w:val="auto"/>
                    <w:sz w:val="18"/>
                  </w:rPr>
                </w:rPrChange>
              </w:rPr>
              <w:t>OC12</w:t>
            </w:r>
          </w:p>
          <w:p w14:paraId="7418AAAB" w14:textId="77777777" w:rsidR="00BF4F96" w:rsidRPr="00255B7C" w:rsidRDefault="00BF4F96" w:rsidP="00BF4F96">
            <w:pPr>
              <w:rPr>
                <w:rFonts w:ascii="Poppins" w:hAnsi="Poppins"/>
                <w:i/>
                <w:color w:val="auto"/>
                <w:sz w:val="18"/>
                <w:rPrChange w:id="4810" w:author="Stuart McLarnon (NESO)" w:date="2024-11-18T11:41:00Z">
                  <w:rPr>
                    <w:i/>
                    <w:color w:val="auto"/>
                    <w:sz w:val="18"/>
                  </w:rPr>
                </w:rPrChange>
              </w:rPr>
            </w:pPr>
            <w:r w:rsidRPr="00255B7C">
              <w:rPr>
                <w:rFonts w:ascii="Poppins" w:hAnsi="Poppins"/>
                <w:i/>
                <w:color w:val="auto"/>
                <w:sz w:val="18"/>
                <w:rPrChange w:id="4811" w:author="Stuart McLarnon (NESO)" w:date="2024-11-18T11:41:00Z">
                  <w:rPr>
                    <w:i/>
                    <w:color w:val="auto"/>
                    <w:sz w:val="18"/>
                  </w:rPr>
                </w:rPrChange>
              </w:rPr>
              <w:t>BC1.4, BC1.5, BC.1.7, BC</w:t>
            </w:r>
            <w:proofErr w:type="gramStart"/>
            <w:r w:rsidRPr="00255B7C">
              <w:rPr>
                <w:rFonts w:ascii="Poppins" w:hAnsi="Poppins"/>
                <w:i/>
                <w:color w:val="auto"/>
                <w:sz w:val="18"/>
                <w:rPrChange w:id="4812" w:author="Stuart McLarnon (NESO)" w:date="2024-11-18T11:41:00Z">
                  <w:rPr>
                    <w:i/>
                    <w:color w:val="auto"/>
                    <w:sz w:val="18"/>
                  </w:rPr>
                </w:rPrChange>
              </w:rPr>
              <w:t>1.A.</w:t>
            </w:r>
            <w:proofErr w:type="gramEnd"/>
            <w:r w:rsidRPr="00255B7C">
              <w:rPr>
                <w:rFonts w:ascii="Poppins" w:hAnsi="Poppins"/>
                <w:i/>
                <w:color w:val="auto"/>
                <w:sz w:val="18"/>
                <w:rPrChange w:id="4813" w:author="Stuart McLarnon (NESO)" w:date="2024-11-18T11:41:00Z">
                  <w:rPr>
                    <w:i/>
                    <w:color w:val="auto"/>
                    <w:sz w:val="18"/>
                  </w:rPr>
                </w:rPrChange>
              </w:rPr>
              <w:t>1, BC1.A.2.1</w:t>
            </w:r>
          </w:p>
          <w:p w14:paraId="71585EA6" w14:textId="77777777" w:rsidR="00BF4F96" w:rsidRPr="00255B7C" w:rsidRDefault="00BF4F96" w:rsidP="00BF4F96">
            <w:pPr>
              <w:rPr>
                <w:rFonts w:ascii="Poppins" w:hAnsi="Poppins"/>
                <w:i/>
                <w:color w:val="auto"/>
                <w:sz w:val="18"/>
                <w:rPrChange w:id="4814" w:author="Stuart McLarnon (NESO)" w:date="2024-11-18T11:41:00Z">
                  <w:rPr>
                    <w:i/>
                    <w:color w:val="auto"/>
                    <w:sz w:val="18"/>
                  </w:rPr>
                </w:rPrChange>
              </w:rPr>
            </w:pPr>
            <w:r w:rsidRPr="00255B7C">
              <w:rPr>
                <w:rFonts w:ascii="Poppins" w:hAnsi="Poppins"/>
                <w:i/>
                <w:color w:val="auto"/>
                <w:sz w:val="18"/>
                <w:rPrChange w:id="4815" w:author="Stuart McLarnon (NESO)" w:date="2024-11-18T11:41:00Z">
                  <w:rPr>
                    <w:i/>
                    <w:color w:val="auto"/>
                    <w:sz w:val="18"/>
                  </w:rPr>
                </w:rPrChange>
              </w:rPr>
              <w:t>BC2 (</w:t>
            </w:r>
            <w:proofErr w:type="gramStart"/>
            <w:r w:rsidRPr="00255B7C">
              <w:rPr>
                <w:rFonts w:ascii="Poppins" w:hAnsi="Poppins"/>
                <w:i/>
                <w:color w:val="auto"/>
                <w:sz w:val="18"/>
                <w:rPrChange w:id="4816" w:author="Stuart McLarnon (NESO)" w:date="2024-11-18T11:41:00Z">
                  <w:rPr>
                    <w:i/>
                    <w:color w:val="auto"/>
                    <w:sz w:val="18"/>
                  </w:rPr>
                </w:rPrChange>
              </w:rPr>
              <w:t>in particular BC</w:t>
            </w:r>
            <w:proofErr w:type="gramEnd"/>
            <w:r w:rsidRPr="00255B7C">
              <w:rPr>
                <w:rFonts w:ascii="Poppins" w:hAnsi="Poppins"/>
                <w:i/>
                <w:color w:val="auto"/>
                <w:sz w:val="18"/>
                <w:rPrChange w:id="4817" w:author="Stuart McLarnon (NESO)" w:date="2024-11-18T11:41:00Z">
                  <w:rPr>
                    <w:i/>
                    <w:color w:val="auto"/>
                    <w:sz w:val="18"/>
                  </w:rPr>
                </w:rPrChange>
              </w:rPr>
              <w:t>.2.9)</w:t>
            </w:r>
          </w:p>
          <w:p w14:paraId="73492EBF" w14:textId="6857E34E" w:rsidR="00BF4F96" w:rsidRPr="00255B7C" w:rsidRDefault="00BF4F96" w:rsidP="00BF4F96">
            <w:pPr>
              <w:rPr>
                <w:rFonts w:ascii="Poppins" w:hAnsi="Poppins"/>
                <w:color w:val="auto"/>
                <w:sz w:val="18"/>
                <w:rPrChange w:id="4818" w:author="Stuart McLarnon (NESO)" w:date="2024-11-18T11:41:00Z">
                  <w:rPr>
                    <w:color w:val="auto"/>
                    <w:sz w:val="18"/>
                  </w:rPr>
                </w:rPrChange>
              </w:rPr>
            </w:pPr>
            <w:r w:rsidRPr="00255B7C">
              <w:rPr>
                <w:rFonts w:ascii="Poppins" w:hAnsi="Poppins"/>
                <w:i/>
                <w:color w:val="auto"/>
                <w:sz w:val="18"/>
                <w:rPrChange w:id="4819" w:author="Stuart McLarnon (NESO)" w:date="2024-11-18T11:41:00Z">
                  <w:rPr>
                    <w:i/>
                    <w:color w:val="auto"/>
                    <w:sz w:val="18"/>
                  </w:rPr>
                </w:rPrChange>
              </w:rPr>
              <w:t>BC3.3, BC3.4, BC3.5, BC.3.6, BC.3.7</w:t>
            </w:r>
            <w:r w:rsidR="00CA726C" w:rsidRPr="00255B7C">
              <w:rPr>
                <w:rFonts w:ascii="Poppins" w:hAnsi="Poppins"/>
                <w:color w:val="auto"/>
                <w:sz w:val="18"/>
                <w:rPrChange w:id="4820" w:author="Stuart McLarnon (NESO)" w:date="2024-11-18T11:41:00Z">
                  <w:rPr>
                    <w:color w:val="auto"/>
                    <w:sz w:val="18"/>
                  </w:rPr>
                </w:rPrChange>
              </w:rPr>
              <w:t>.</w:t>
            </w:r>
            <w:r w:rsidRPr="00255B7C">
              <w:rPr>
                <w:rFonts w:ascii="Poppins" w:hAnsi="Poppins"/>
                <w:color w:val="auto"/>
                <w:sz w:val="18"/>
                <w:rPrChange w:id="4821" w:author="Stuart McLarnon (NESO)" w:date="2024-11-18T11:41:00Z">
                  <w:rPr>
                    <w:color w:val="auto"/>
                    <w:sz w:val="18"/>
                  </w:rPr>
                </w:rPrChange>
              </w:rPr>
              <w:t xml:space="preserve">  </w:t>
            </w:r>
          </w:p>
        </w:tc>
      </w:tr>
    </w:tbl>
    <w:p w14:paraId="6454A21A" w14:textId="1596C985" w:rsidR="000236D7" w:rsidRPr="00255B7C" w:rsidRDefault="000236D7" w:rsidP="00D50ECC">
      <w:pPr>
        <w:jc w:val="both"/>
        <w:rPr>
          <w:rFonts w:ascii="Poppins" w:hAnsi="Poppins"/>
          <w:color w:val="auto"/>
          <w:rPrChange w:id="4822" w:author="Stuart McLarnon (NESO)" w:date="2024-11-18T11:41:00Z">
            <w:rPr/>
          </w:rPrChange>
        </w:rPr>
      </w:pPr>
    </w:p>
    <w:p w14:paraId="6CB8BDE7" w14:textId="50ACB621" w:rsidR="006357C6" w:rsidRPr="00255B7C" w:rsidRDefault="00B438B9" w:rsidP="001655CB">
      <w:pPr>
        <w:jc w:val="both"/>
        <w:rPr>
          <w:rFonts w:ascii="Poppins" w:hAnsi="Poppins"/>
          <w:color w:val="auto"/>
          <w:rPrChange w:id="4823" w:author="Stuart McLarnon (NESO)" w:date="2024-11-18T11:41:00Z">
            <w:rPr/>
          </w:rPrChange>
        </w:rPr>
      </w:pPr>
      <w:r w:rsidRPr="00255B7C">
        <w:rPr>
          <w:rFonts w:ascii="Poppins" w:hAnsi="Poppins"/>
          <w:color w:val="auto"/>
          <w:rPrChange w:id="4824" w:author="Stuart McLarnon (NESO)" w:date="2024-11-18T11:41:00Z">
            <w:rPr/>
          </w:rPrChange>
        </w:rPr>
        <w:t xml:space="preserve"> </w:t>
      </w:r>
      <w:r w:rsidR="00345468" w:rsidRPr="00255B7C">
        <w:rPr>
          <w:rFonts w:ascii="Poppins" w:hAnsi="Poppins"/>
          <w:color w:val="auto"/>
          <w:rPrChange w:id="4825" w:author="Stuart McLarnon (NESO)" w:date="2024-11-18T11:41:00Z">
            <w:rPr/>
          </w:rPrChange>
        </w:rPr>
        <w:t xml:space="preserve">  </w:t>
      </w:r>
    </w:p>
    <w:p w14:paraId="7952EF36" w14:textId="0CD40302" w:rsidR="00002EAF" w:rsidRPr="00255B7C" w:rsidRDefault="00002EAF" w:rsidP="00157370">
      <w:pPr>
        <w:rPr>
          <w:rFonts w:ascii="Poppins" w:hAnsi="Poppins"/>
          <w:color w:val="auto"/>
          <w:rPrChange w:id="4826" w:author="Stuart McLarnon (NESO)" w:date="2024-11-18T11:41:00Z">
            <w:rPr/>
          </w:rPrChange>
        </w:rPr>
        <w:sectPr w:rsidR="00002EAF" w:rsidRPr="00255B7C" w:rsidSect="00A62225">
          <w:headerReference w:type="default" r:id="rId24"/>
          <w:pgSz w:w="16838" w:h="11906" w:orient="landscape" w:code="9"/>
          <w:pgMar w:top="3402" w:right="2608" w:bottom="1588" w:left="1134" w:header="567" w:footer="567" w:gutter="0"/>
          <w:cols w:space="113"/>
          <w:docGrid w:linePitch="360"/>
        </w:sectPr>
      </w:pPr>
    </w:p>
    <w:p w14:paraId="3E34853A" w14:textId="45ABE158" w:rsidR="00B57D2E" w:rsidRPr="00255B7C" w:rsidRDefault="00B57D2E" w:rsidP="00820D3D">
      <w:pPr>
        <w:rPr>
          <w:rFonts w:ascii="Poppins" w:hAnsi="Poppins"/>
          <w:color w:val="auto"/>
          <w:rPrChange w:id="4827" w:author="Stuart McLarnon (NESO)" w:date="2024-11-18T11:41:00Z">
            <w:rPr>
              <w:color w:val="auto"/>
            </w:rPr>
          </w:rPrChange>
        </w:rPr>
      </w:pPr>
      <w:r w:rsidRPr="00255B7C">
        <w:rPr>
          <w:rFonts w:ascii="Poppins" w:hAnsi="Poppins"/>
          <w:color w:val="auto"/>
          <w:u w:val="single"/>
          <w:rPrChange w:id="4828" w:author="Stuart McLarnon (NESO)" w:date="2024-11-18T11:41:00Z">
            <w:rPr>
              <w:color w:val="auto"/>
              <w:u w:val="single"/>
            </w:rPr>
          </w:rPrChange>
        </w:rPr>
        <w:lastRenderedPageBreak/>
        <w:t>GB parties falling within the remit of the EU NCER</w:t>
      </w:r>
      <w:r w:rsidR="003A7845" w:rsidRPr="00255B7C">
        <w:rPr>
          <w:rFonts w:ascii="Poppins" w:hAnsi="Poppins"/>
          <w:color w:val="auto"/>
          <w:rPrChange w:id="4829" w:author="Stuart McLarnon (NESO)" w:date="2024-11-18T11:41:00Z">
            <w:rPr>
              <w:color w:val="auto"/>
            </w:rPr>
          </w:rPrChange>
        </w:rPr>
        <w:t>.</w:t>
      </w:r>
    </w:p>
    <w:p w14:paraId="748E1A2D" w14:textId="77C7C82F" w:rsidR="002E20D7" w:rsidRPr="00255B7C" w:rsidRDefault="00B57D2E" w:rsidP="00820D3D">
      <w:pPr>
        <w:rPr>
          <w:rFonts w:ascii="Poppins" w:hAnsi="Poppins"/>
          <w:color w:val="auto"/>
          <w:rPrChange w:id="4830" w:author="Stuart McLarnon (NESO)" w:date="2024-11-18T11:41:00Z">
            <w:rPr>
              <w:color w:val="auto"/>
            </w:rPr>
          </w:rPrChange>
        </w:rPr>
      </w:pPr>
      <w:r w:rsidRPr="00255B7C">
        <w:rPr>
          <w:rFonts w:ascii="Poppins" w:hAnsi="Poppins"/>
          <w:color w:val="auto"/>
          <w:rPrChange w:id="4831" w:author="Stuart McLarnon (NESO)" w:date="2024-11-18T11:41:00Z">
            <w:rPr>
              <w:color w:val="auto"/>
            </w:rPr>
          </w:rPrChange>
        </w:rPr>
        <w:t>In GB</w:t>
      </w:r>
      <w:r w:rsidR="000B4515" w:rsidRPr="00255B7C">
        <w:rPr>
          <w:rFonts w:ascii="Poppins" w:hAnsi="Poppins"/>
          <w:color w:val="auto"/>
          <w:rPrChange w:id="4832" w:author="Stuart McLarnon (NESO)" w:date="2024-11-18T11:41:00Z">
            <w:rPr>
              <w:color w:val="auto"/>
            </w:rPr>
          </w:rPrChange>
        </w:rPr>
        <w:t>,</w:t>
      </w:r>
      <w:r w:rsidRPr="00255B7C">
        <w:rPr>
          <w:rFonts w:ascii="Poppins" w:hAnsi="Poppins"/>
          <w:color w:val="auto"/>
          <w:rPrChange w:id="4833" w:author="Stuart McLarnon (NESO)" w:date="2024-11-18T11:41:00Z">
            <w:rPr>
              <w:color w:val="auto"/>
            </w:rPr>
          </w:rPrChange>
        </w:rPr>
        <w:t xml:space="preserve"> those parties who</w:t>
      </w:r>
      <w:r w:rsidR="007848EB" w:rsidRPr="00255B7C">
        <w:rPr>
          <w:rFonts w:ascii="Poppins" w:hAnsi="Poppins"/>
          <w:color w:val="auto"/>
          <w:rPrChange w:id="4834" w:author="Stuart McLarnon (NESO)" w:date="2024-11-18T11:41:00Z">
            <w:rPr>
              <w:color w:val="auto"/>
            </w:rPr>
          </w:rPrChange>
        </w:rPr>
        <w:t xml:space="preserve"> fall under the requirements of the EU NCER </w:t>
      </w:r>
      <w:proofErr w:type="gramStart"/>
      <w:r w:rsidR="002C544D" w:rsidRPr="00255B7C">
        <w:rPr>
          <w:rFonts w:ascii="Poppins" w:hAnsi="Poppins"/>
          <w:color w:val="auto"/>
          <w:rPrChange w:id="4835" w:author="Stuart McLarnon (NESO)" w:date="2024-11-18T11:41:00Z">
            <w:rPr>
              <w:color w:val="auto"/>
            </w:rPr>
          </w:rPrChange>
        </w:rPr>
        <w:t>are</w:t>
      </w:r>
      <w:r w:rsidR="002E20D7" w:rsidRPr="00255B7C">
        <w:rPr>
          <w:rFonts w:ascii="Poppins" w:hAnsi="Poppins"/>
          <w:color w:val="auto"/>
          <w:rPrChange w:id="4836" w:author="Stuart McLarnon (NESO)" w:date="2024-11-18T11:41:00Z">
            <w:rPr>
              <w:color w:val="auto"/>
            </w:rPr>
          </w:rPrChange>
        </w:rPr>
        <w:t>:-</w:t>
      </w:r>
      <w:proofErr w:type="gramEnd"/>
    </w:p>
    <w:p w14:paraId="584A7BD4" w14:textId="26D6BFF2" w:rsidR="002E20D7" w:rsidRPr="00255B7C" w:rsidRDefault="002E20D7" w:rsidP="00A54FF6">
      <w:pPr>
        <w:pStyle w:val="ListParagraph"/>
        <w:numPr>
          <w:ilvl w:val="0"/>
          <w:numId w:val="65"/>
        </w:numPr>
        <w:rPr>
          <w:rFonts w:ascii="Poppins" w:hAnsi="Poppins"/>
          <w:color w:val="auto"/>
          <w:rPrChange w:id="4837" w:author="Stuart McLarnon (NESO)" w:date="2024-11-18T11:41:00Z">
            <w:rPr>
              <w:color w:val="auto"/>
            </w:rPr>
          </w:rPrChange>
        </w:rPr>
      </w:pPr>
      <w:r w:rsidRPr="00255B7C">
        <w:rPr>
          <w:rFonts w:ascii="Poppins" w:hAnsi="Poppins"/>
          <w:color w:val="auto"/>
          <w:rPrChange w:id="4838" w:author="Stuart McLarnon (NESO)" w:date="2024-11-18T11:41:00Z">
            <w:rPr>
              <w:color w:val="auto"/>
            </w:rPr>
          </w:rPrChange>
        </w:rPr>
        <w:t>CUSC Parties; and</w:t>
      </w:r>
    </w:p>
    <w:p w14:paraId="189E8049" w14:textId="7B2CB89D" w:rsidR="00820D3D" w:rsidRPr="00255B7C" w:rsidRDefault="002E20D7" w:rsidP="00A54FF6">
      <w:pPr>
        <w:pStyle w:val="ListParagraph"/>
        <w:numPr>
          <w:ilvl w:val="0"/>
          <w:numId w:val="64"/>
        </w:numPr>
        <w:rPr>
          <w:rFonts w:ascii="Poppins" w:hAnsi="Poppins"/>
          <w:color w:val="auto"/>
          <w:rPrChange w:id="4839" w:author="Stuart McLarnon (NESO)" w:date="2024-11-18T11:41:00Z">
            <w:rPr>
              <w:color w:val="auto"/>
            </w:rPr>
          </w:rPrChange>
        </w:rPr>
      </w:pPr>
      <w:r w:rsidRPr="00255B7C">
        <w:rPr>
          <w:rFonts w:ascii="Poppins" w:hAnsi="Poppins"/>
          <w:color w:val="auto"/>
          <w:rPrChange w:id="4840" w:author="Stuart McLarnon (NESO)" w:date="2024-11-18T11:41:00Z">
            <w:rPr>
              <w:color w:val="auto"/>
            </w:rPr>
          </w:rPrChange>
        </w:rPr>
        <w:t>Non-CUSC Parties who have a contract</w:t>
      </w:r>
      <w:r w:rsidR="00371D6F" w:rsidRPr="00255B7C">
        <w:rPr>
          <w:rFonts w:ascii="Poppins" w:hAnsi="Poppins"/>
          <w:color w:val="auto"/>
          <w:rPrChange w:id="4841" w:author="Stuart McLarnon (NESO)" w:date="2024-11-18T11:41:00Z">
            <w:rPr>
              <w:color w:val="auto"/>
            </w:rPr>
          </w:rPrChange>
        </w:rPr>
        <w:t>ual agreement</w:t>
      </w:r>
      <w:r w:rsidRPr="00255B7C">
        <w:rPr>
          <w:rFonts w:ascii="Poppins" w:hAnsi="Poppins"/>
          <w:color w:val="auto"/>
          <w:rPrChange w:id="4842" w:author="Stuart McLarnon (NESO)" w:date="2024-11-18T11:41:00Z">
            <w:rPr>
              <w:color w:val="auto"/>
            </w:rPr>
          </w:rPrChange>
        </w:rPr>
        <w:t xml:space="preserve"> with </w:t>
      </w:r>
      <w:del w:id="4843" w:author="Stuart McLarnon (NESO)" w:date="2024-11-18T11:41:00Z">
        <w:r w:rsidRPr="00572897">
          <w:rPr>
            <w:color w:val="auto"/>
          </w:rPr>
          <w:delText>NGESO</w:delText>
        </w:r>
      </w:del>
      <w:ins w:id="4844" w:author="Stuart McLarnon (NESO)" w:date="2024-11-18T11:41:00Z">
        <w:r w:rsidR="007B4960">
          <w:rPr>
            <w:rFonts w:ascii="Poppins" w:hAnsi="Poppins" w:cs="Poppins"/>
            <w:color w:val="auto"/>
          </w:rPr>
          <w:t>NESO</w:t>
        </w:r>
      </w:ins>
      <w:r w:rsidRPr="00255B7C">
        <w:rPr>
          <w:rFonts w:ascii="Poppins" w:hAnsi="Poppins"/>
          <w:color w:val="auto"/>
          <w:rPrChange w:id="4845" w:author="Stuart McLarnon (NESO)" w:date="2024-11-18T11:41:00Z">
            <w:rPr>
              <w:color w:val="auto"/>
            </w:rPr>
          </w:rPrChange>
        </w:rPr>
        <w:t xml:space="preserve"> to provide </w:t>
      </w:r>
      <w:r w:rsidR="00D36057" w:rsidRPr="00255B7C">
        <w:rPr>
          <w:rFonts w:ascii="Poppins" w:hAnsi="Poppins"/>
          <w:color w:val="auto"/>
          <w:rPrChange w:id="4846" w:author="Stuart McLarnon (NESO)" w:date="2024-11-18T11:41:00Z">
            <w:rPr>
              <w:color w:val="auto"/>
            </w:rPr>
          </w:rPrChange>
        </w:rPr>
        <w:t>one or more measures of th</w:t>
      </w:r>
      <w:r w:rsidR="00884A9F" w:rsidRPr="00255B7C">
        <w:rPr>
          <w:rFonts w:ascii="Poppins" w:hAnsi="Poppins"/>
          <w:color w:val="auto"/>
          <w:rPrChange w:id="4847" w:author="Stuart McLarnon (NESO)" w:date="2024-11-18T11:41:00Z">
            <w:rPr>
              <w:color w:val="auto"/>
            </w:rPr>
          </w:rPrChange>
        </w:rPr>
        <w:t>is</w:t>
      </w:r>
      <w:r w:rsidR="00D36057" w:rsidRPr="00255B7C">
        <w:rPr>
          <w:rFonts w:ascii="Poppins" w:hAnsi="Poppins"/>
          <w:color w:val="auto"/>
          <w:rPrChange w:id="4848" w:author="Stuart McLarnon (NESO)" w:date="2024-11-18T11:41:00Z">
            <w:rPr>
              <w:color w:val="auto"/>
            </w:rPr>
          </w:rPrChange>
        </w:rPr>
        <w:t xml:space="preserve"> System Defence Plan</w:t>
      </w:r>
      <w:r w:rsidR="00387584" w:rsidRPr="00255B7C">
        <w:rPr>
          <w:rFonts w:ascii="Poppins" w:hAnsi="Poppins"/>
          <w:color w:val="auto"/>
          <w:rPrChange w:id="4849" w:author="Stuart McLarnon (NESO)" w:date="2024-11-18T11:41:00Z">
            <w:rPr>
              <w:color w:val="auto"/>
            </w:rPr>
          </w:rPrChange>
        </w:rPr>
        <w:t>.</w:t>
      </w:r>
    </w:p>
    <w:p w14:paraId="62464204" w14:textId="77777777" w:rsidR="00884A9F" w:rsidRPr="00255B7C" w:rsidRDefault="00884A9F" w:rsidP="00FE2271">
      <w:pPr>
        <w:jc w:val="both"/>
        <w:rPr>
          <w:rFonts w:ascii="Poppins" w:hAnsi="Poppins"/>
          <w:color w:val="auto"/>
          <w:rPrChange w:id="4850" w:author="Stuart McLarnon (NESO)" w:date="2024-11-18T11:41:00Z">
            <w:rPr/>
          </w:rPrChange>
        </w:rPr>
      </w:pPr>
    </w:p>
    <w:p w14:paraId="6CB0E37A" w14:textId="4C06164D" w:rsidR="00884A9F" w:rsidRPr="00255B7C" w:rsidRDefault="00884A9F" w:rsidP="00157370">
      <w:pPr>
        <w:jc w:val="both"/>
        <w:rPr>
          <w:rFonts w:ascii="Poppins" w:hAnsi="Poppins"/>
          <w:color w:val="auto"/>
          <w:u w:val="single"/>
          <w:rPrChange w:id="4851" w:author="Stuart McLarnon (NESO)" w:date="2024-11-18T11:41:00Z">
            <w:rPr>
              <w:color w:val="auto"/>
              <w:u w:val="single"/>
            </w:rPr>
          </w:rPrChange>
        </w:rPr>
      </w:pPr>
      <w:r w:rsidRPr="00255B7C">
        <w:rPr>
          <w:rFonts w:ascii="Poppins" w:hAnsi="Poppins"/>
          <w:color w:val="auto"/>
          <w:u w:val="single"/>
          <w:rPrChange w:id="4852" w:author="Stuart McLarnon (NESO)" w:date="2024-11-18T11:41:00Z">
            <w:rPr>
              <w:color w:val="auto"/>
              <w:u w:val="single"/>
            </w:rPr>
          </w:rPrChange>
        </w:rPr>
        <w:t>The Connection and Use of System Code</w:t>
      </w:r>
    </w:p>
    <w:p w14:paraId="13AC1C95" w14:textId="096B1929" w:rsidR="00820D3D" w:rsidRPr="00255B7C" w:rsidRDefault="00820D3D" w:rsidP="00FE2271">
      <w:pPr>
        <w:jc w:val="both"/>
        <w:rPr>
          <w:rFonts w:ascii="Poppins" w:hAnsi="Poppins"/>
          <w:color w:val="auto"/>
          <w:rPrChange w:id="4853" w:author="Stuart McLarnon (NESO)" w:date="2024-11-18T11:41:00Z">
            <w:rPr>
              <w:color w:val="auto"/>
            </w:rPr>
          </w:rPrChange>
        </w:rPr>
      </w:pPr>
      <w:r w:rsidRPr="00255B7C">
        <w:rPr>
          <w:rFonts w:ascii="Poppins" w:hAnsi="Poppins"/>
          <w:color w:val="auto"/>
          <w:rPrChange w:id="4854" w:author="Stuart McLarnon (NESO)" w:date="2024-11-18T11:41:00Z">
            <w:rPr>
              <w:color w:val="auto"/>
            </w:rPr>
          </w:rPrChange>
        </w:rPr>
        <w:t xml:space="preserve">The Connection and Use of System Code (CUSC) defines the arrangements for parties connecting to or using the Transmission System including but not limited to, issues such as connection, charging, Mandatory Ancillary Services and Balancing Services.  </w:t>
      </w:r>
    </w:p>
    <w:p w14:paraId="4CD12C1D" w14:textId="71896F03" w:rsidR="00820D3D" w:rsidRPr="00255B7C" w:rsidRDefault="00820D3D" w:rsidP="00FE2271">
      <w:pPr>
        <w:jc w:val="both"/>
        <w:rPr>
          <w:rFonts w:ascii="Poppins" w:hAnsi="Poppins"/>
          <w:color w:val="auto"/>
          <w:rPrChange w:id="4855" w:author="Stuart McLarnon (NESO)" w:date="2024-11-18T11:41:00Z">
            <w:rPr>
              <w:color w:val="auto"/>
            </w:rPr>
          </w:rPrChange>
        </w:rPr>
      </w:pPr>
      <w:r w:rsidRPr="00255B7C">
        <w:rPr>
          <w:rFonts w:ascii="Poppins" w:hAnsi="Poppins"/>
          <w:color w:val="auto"/>
          <w:rPrChange w:id="4856" w:author="Stuart McLarnon (NESO)" w:date="2024-11-18T11:41:00Z">
            <w:rPr>
              <w:color w:val="auto"/>
            </w:rPr>
          </w:rPrChange>
        </w:rPr>
        <w:t xml:space="preserve">It is a </w:t>
      </w:r>
      <w:r w:rsidR="00197629" w:rsidRPr="00255B7C">
        <w:rPr>
          <w:rFonts w:ascii="Poppins" w:hAnsi="Poppins"/>
          <w:color w:val="auto"/>
          <w:rPrChange w:id="4857" w:author="Stuart McLarnon (NESO)" w:date="2024-11-18T11:41:00Z">
            <w:rPr>
              <w:color w:val="auto"/>
            </w:rPr>
          </w:rPrChange>
        </w:rPr>
        <w:t>m</w:t>
      </w:r>
      <w:r w:rsidRPr="00255B7C">
        <w:rPr>
          <w:rFonts w:ascii="Poppins" w:hAnsi="Poppins"/>
          <w:color w:val="auto"/>
          <w:rPrChange w:id="4858" w:author="Stuart McLarnon (NESO)" w:date="2024-11-18T11:41:00Z">
            <w:rPr>
              <w:color w:val="auto"/>
            </w:rPr>
          </w:rPrChange>
        </w:rPr>
        <w:t>andatory requirement for any party (such as a Generator, HVDC System Owner, Network Operator, Non-Embedded Customer, Aggregator) which: -</w:t>
      </w:r>
    </w:p>
    <w:p w14:paraId="0F961FEB" w14:textId="4074AD91" w:rsidR="00820D3D" w:rsidRPr="00255B7C" w:rsidRDefault="00820D3D" w:rsidP="00157370">
      <w:pPr>
        <w:pStyle w:val="ListParagraph"/>
        <w:numPr>
          <w:ilvl w:val="0"/>
          <w:numId w:val="64"/>
        </w:numPr>
        <w:jc w:val="both"/>
        <w:rPr>
          <w:rFonts w:ascii="Poppins" w:hAnsi="Poppins"/>
          <w:color w:val="auto"/>
          <w:rPrChange w:id="4859" w:author="Stuart McLarnon (NESO)" w:date="2024-11-18T11:41:00Z">
            <w:rPr>
              <w:color w:val="auto"/>
            </w:rPr>
          </w:rPrChange>
        </w:rPr>
      </w:pPr>
      <w:r w:rsidRPr="00255B7C">
        <w:rPr>
          <w:rFonts w:ascii="Poppins" w:hAnsi="Poppins"/>
          <w:color w:val="auto"/>
          <w:rPrChange w:id="4860" w:author="Stuart McLarnon (NESO)" w:date="2024-11-18T11:41:00Z">
            <w:rPr>
              <w:color w:val="auto"/>
            </w:rPr>
          </w:rPrChange>
        </w:rPr>
        <w:t xml:space="preserve">Is directly connected to the Transmission </w:t>
      </w:r>
      <w:proofErr w:type="gramStart"/>
      <w:r w:rsidRPr="00255B7C">
        <w:rPr>
          <w:rFonts w:ascii="Poppins" w:hAnsi="Poppins"/>
          <w:color w:val="auto"/>
          <w:rPrChange w:id="4861" w:author="Stuart McLarnon (NESO)" w:date="2024-11-18T11:41:00Z">
            <w:rPr>
              <w:color w:val="auto"/>
            </w:rPr>
          </w:rPrChange>
        </w:rPr>
        <w:t>System</w:t>
      </w:r>
      <w:r w:rsidR="008A1E53" w:rsidRPr="00255B7C">
        <w:rPr>
          <w:rFonts w:ascii="Poppins" w:hAnsi="Poppins"/>
          <w:color w:val="auto"/>
          <w:rPrChange w:id="4862" w:author="Stuart McLarnon (NESO)" w:date="2024-11-18T11:41:00Z">
            <w:rPr>
              <w:color w:val="auto"/>
            </w:rPr>
          </w:rPrChange>
        </w:rPr>
        <w:t>;</w:t>
      </w:r>
      <w:proofErr w:type="gramEnd"/>
    </w:p>
    <w:p w14:paraId="0D532383" w14:textId="25876025" w:rsidR="00820D3D" w:rsidRPr="00255B7C" w:rsidRDefault="00820D3D" w:rsidP="00157370">
      <w:pPr>
        <w:pStyle w:val="ListParagraph"/>
        <w:numPr>
          <w:ilvl w:val="0"/>
          <w:numId w:val="64"/>
        </w:numPr>
        <w:jc w:val="both"/>
        <w:rPr>
          <w:rFonts w:ascii="Poppins" w:hAnsi="Poppins"/>
          <w:color w:val="auto"/>
          <w:rPrChange w:id="4863" w:author="Stuart McLarnon (NESO)" w:date="2024-11-18T11:41:00Z">
            <w:rPr>
              <w:color w:val="auto"/>
            </w:rPr>
          </w:rPrChange>
        </w:rPr>
      </w:pPr>
      <w:r w:rsidRPr="00255B7C">
        <w:rPr>
          <w:rFonts w:ascii="Poppins" w:hAnsi="Poppins"/>
          <w:color w:val="auto"/>
          <w:rPrChange w:id="4864" w:author="Stuart McLarnon (NESO)" w:date="2024-11-18T11:41:00Z">
            <w:rPr>
              <w:color w:val="auto"/>
            </w:rPr>
          </w:rPrChange>
        </w:rPr>
        <w:t xml:space="preserve">Owns or operates a Large Power Station (a Large Power Station is defined in the </w:t>
      </w:r>
      <w:r w:rsidR="00B6672E">
        <w:rPr>
          <w:rFonts w:ascii="Poppins" w:hAnsi="Poppins"/>
          <w:color w:val="auto"/>
          <w:rPrChange w:id="4865" w:author="Stuart McLarnon (NESO)" w:date="2024-11-18T11:41:00Z">
            <w:rPr>
              <w:color w:val="auto"/>
            </w:rPr>
          </w:rPrChange>
        </w:rPr>
        <w:t>Grid Code</w:t>
      </w:r>
      <w:proofErr w:type="gramStart"/>
      <w:r w:rsidRPr="00255B7C">
        <w:rPr>
          <w:rFonts w:ascii="Poppins" w:hAnsi="Poppins"/>
          <w:color w:val="auto"/>
          <w:rPrChange w:id="4866" w:author="Stuart McLarnon (NESO)" w:date="2024-11-18T11:41:00Z">
            <w:rPr>
              <w:color w:val="auto"/>
            </w:rPr>
          </w:rPrChange>
        </w:rPr>
        <w:t>)</w:t>
      </w:r>
      <w:r w:rsidR="008A1E53" w:rsidRPr="00255B7C">
        <w:rPr>
          <w:rFonts w:ascii="Poppins" w:hAnsi="Poppins"/>
          <w:color w:val="auto"/>
          <w:rPrChange w:id="4867" w:author="Stuart McLarnon (NESO)" w:date="2024-11-18T11:41:00Z">
            <w:rPr>
              <w:color w:val="auto"/>
            </w:rPr>
          </w:rPrChange>
        </w:rPr>
        <w:t>;</w:t>
      </w:r>
      <w:proofErr w:type="gramEnd"/>
    </w:p>
    <w:p w14:paraId="4986015A" w14:textId="4FDF34D5" w:rsidR="00820D3D" w:rsidRPr="00255B7C" w:rsidRDefault="00820D3D" w:rsidP="00157370">
      <w:pPr>
        <w:pStyle w:val="ListParagraph"/>
        <w:numPr>
          <w:ilvl w:val="0"/>
          <w:numId w:val="64"/>
        </w:numPr>
        <w:jc w:val="both"/>
        <w:rPr>
          <w:rFonts w:ascii="Poppins" w:hAnsi="Poppins"/>
          <w:color w:val="auto"/>
          <w:rPrChange w:id="4868" w:author="Stuart McLarnon (NESO)" w:date="2024-11-18T11:41:00Z">
            <w:rPr>
              <w:color w:val="auto"/>
            </w:rPr>
          </w:rPrChange>
        </w:rPr>
      </w:pPr>
      <w:r w:rsidRPr="00255B7C">
        <w:rPr>
          <w:rFonts w:ascii="Poppins" w:hAnsi="Poppins"/>
          <w:color w:val="auto"/>
          <w:rPrChange w:id="4869" w:author="Stuart McLarnon (NESO)" w:date="2024-11-18T11:41:00Z">
            <w:rPr>
              <w:color w:val="auto"/>
            </w:rPr>
          </w:rPrChange>
        </w:rPr>
        <w:t xml:space="preserve">Owns or operates an HVDC System and whose Connection Point is at 110kV or </w:t>
      </w:r>
      <w:proofErr w:type="gramStart"/>
      <w:r w:rsidRPr="00255B7C">
        <w:rPr>
          <w:rFonts w:ascii="Poppins" w:hAnsi="Poppins"/>
          <w:color w:val="auto"/>
          <w:rPrChange w:id="4870" w:author="Stuart McLarnon (NESO)" w:date="2024-11-18T11:41:00Z">
            <w:rPr>
              <w:color w:val="auto"/>
            </w:rPr>
          </w:rPrChange>
        </w:rPr>
        <w:t>above</w:t>
      </w:r>
      <w:r w:rsidR="008A1E53" w:rsidRPr="00255B7C">
        <w:rPr>
          <w:rFonts w:ascii="Poppins" w:hAnsi="Poppins"/>
          <w:color w:val="auto"/>
          <w:rPrChange w:id="4871" w:author="Stuart McLarnon (NESO)" w:date="2024-11-18T11:41:00Z">
            <w:rPr>
              <w:color w:val="auto"/>
            </w:rPr>
          </w:rPrChange>
        </w:rPr>
        <w:t>;</w:t>
      </w:r>
      <w:proofErr w:type="gramEnd"/>
    </w:p>
    <w:p w14:paraId="34EEAC58" w14:textId="6DC5D5A3" w:rsidR="00820D3D" w:rsidRPr="00255B7C" w:rsidRDefault="00820D3D" w:rsidP="00157370">
      <w:pPr>
        <w:pStyle w:val="ListParagraph"/>
        <w:numPr>
          <w:ilvl w:val="0"/>
          <w:numId w:val="64"/>
        </w:numPr>
        <w:jc w:val="both"/>
        <w:rPr>
          <w:rFonts w:ascii="Poppins" w:hAnsi="Poppins"/>
          <w:color w:val="auto"/>
          <w:rPrChange w:id="4872" w:author="Stuart McLarnon (NESO)" w:date="2024-11-18T11:41:00Z">
            <w:rPr>
              <w:color w:val="auto"/>
            </w:rPr>
          </w:rPrChange>
        </w:rPr>
      </w:pPr>
      <w:r w:rsidRPr="00255B7C">
        <w:rPr>
          <w:rFonts w:ascii="Poppins" w:hAnsi="Poppins"/>
          <w:color w:val="auto"/>
          <w:rPrChange w:id="4873" w:author="Stuart McLarnon (NESO)" w:date="2024-11-18T11:41:00Z">
            <w:rPr>
              <w:color w:val="auto"/>
            </w:rPr>
          </w:rPrChange>
        </w:rPr>
        <w:t xml:space="preserve">Owns or operates a DC Converter Station and the Installation has a rating of 50MW or </w:t>
      </w:r>
      <w:proofErr w:type="gramStart"/>
      <w:r w:rsidRPr="00255B7C">
        <w:rPr>
          <w:rFonts w:ascii="Poppins" w:hAnsi="Poppins"/>
          <w:color w:val="auto"/>
          <w:rPrChange w:id="4874" w:author="Stuart McLarnon (NESO)" w:date="2024-11-18T11:41:00Z">
            <w:rPr>
              <w:color w:val="auto"/>
            </w:rPr>
          </w:rPrChange>
        </w:rPr>
        <w:t>more</w:t>
      </w:r>
      <w:r w:rsidR="008A1E53" w:rsidRPr="00255B7C">
        <w:rPr>
          <w:rFonts w:ascii="Poppins" w:hAnsi="Poppins"/>
          <w:color w:val="auto"/>
          <w:rPrChange w:id="4875" w:author="Stuart McLarnon (NESO)" w:date="2024-11-18T11:41:00Z">
            <w:rPr>
              <w:color w:val="auto"/>
            </w:rPr>
          </w:rPrChange>
        </w:rPr>
        <w:t>;</w:t>
      </w:r>
      <w:proofErr w:type="gramEnd"/>
    </w:p>
    <w:p w14:paraId="43566CDB" w14:textId="2AC166F0" w:rsidR="00820D3D" w:rsidRPr="00255B7C" w:rsidRDefault="00820D3D" w:rsidP="00157370">
      <w:pPr>
        <w:pStyle w:val="ListParagraph"/>
        <w:numPr>
          <w:ilvl w:val="0"/>
          <w:numId w:val="64"/>
        </w:numPr>
        <w:jc w:val="both"/>
        <w:rPr>
          <w:rFonts w:ascii="Poppins" w:hAnsi="Poppins"/>
          <w:color w:val="auto"/>
          <w:rPrChange w:id="4876" w:author="Stuart McLarnon (NESO)" w:date="2024-11-18T11:41:00Z">
            <w:rPr>
              <w:color w:val="auto"/>
            </w:rPr>
          </w:rPrChange>
        </w:rPr>
      </w:pPr>
      <w:r w:rsidRPr="00255B7C">
        <w:rPr>
          <w:rFonts w:ascii="Poppins" w:hAnsi="Poppins"/>
          <w:color w:val="auto"/>
          <w:rPrChange w:id="4877" w:author="Stuart McLarnon (NESO)" w:date="2024-11-18T11:41:00Z">
            <w:rPr>
              <w:color w:val="auto"/>
            </w:rPr>
          </w:rPrChange>
        </w:rPr>
        <w:t xml:space="preserve">Applies for Transmission Entry </w:t>
      </w:r>
      <w:proofErr w:type="gramStart"/>
      <w:r w:rsidRPr="00255B7C">
        <w:rPr>
          <w:rFonts w:ascii="Poppins" w:hAnsi="Poppins"/>
          <w:color w:val="auto"/>
          <w:rPrChange w:id="4878" w:author="Stuart McLarnon (NESO)" w:date="2024-11-18T11:41:00Z">
            <w:rPr>
              <w:color w:val="auto"/>
            </w:rPr>
          </w:rPrChange>
        </w:rPr>
        <w:t>Capacity</w:t>
      </w:r>
      <w:r w:rsidR="008A1E53" w:rsidRPr="00255B7C">
        <w:rPr>
          <w:rFonts w:ascii="Poppins" w:hAnsi="Poppins"/>
          <w:color w:val="auto"/>
          <w:rPrChange w:id="4879" w:author="Stuart McLarnon (NESO)" w:date="2024-11-18T11:41:00Z">
            <w:rPr>
              <w:color w:val="auto"/>
            </w:rPr>
          </w:rPrChange>
        </w:rPr>
        <w:t>;</w:t>
      </w:r>
      <w:proofErr w:type="gramEnd"/>
    </w:p>
    <w:p w14:paraId="659AF2EF" w14:textId="5896C3AD" w:rsidR="00820D3D" w:rsidRPr="00255B7C" w:rsidRDefault="00820D3D" w:rsidP="00157370">
      <w:pPr>
        <w:pStyle w:val="ListParagraph"/>
        <w:numPr>
          <w:ilvl w:val="0"/>
          <w:numId w:val="64"/>
        </w:numPr>
        <w:jc w:val="both"/>
        <w:rPr>
          <w:rFonts w:ascii="Poppins" w:hAnsi="Poppins"/>
          <w:color w:val="auto"/>
          <w:rPrChange w:id="4880" w:author="Stuart McLarnon (NESO)" w:date="2024-11-18T11:41:00Z">
            <w:rPr>
              <w:color w:val="auto"/>
            </w:rPr>
          </w:rPrChange>
        </w:rPr>
      </w:pPr>
      <w:r w:rsidRPr="00255B7C">
        <w:rPr>
          <w:rFonts w:ascii="Poppins" w:hAnsi="Poppins"/>
          <w:color w:val="auto"/>
          <w:rPrChange w:id="4881" w:author="Stuart McLarnon (NESO)" w:date="2024-11-18T11:41:00Z">
            <w:rPr>
              <w:color w:val="auto"/>
            </w:rPr>
          </w:rPrChange>
        </w:rPr>
        <w:t xml:space="preserve">Is a Licensed </w:t>
      </w:r>
      <w:proofErr w:type="gramStart"/>
      <w:r w:rsidRPr="00255B7C">
        <w:rPr>
          <w:rFonts w:ascii="Poppins" w:hAnsi="Poppins"/>
          <w:color w:val="auto"/>
          <w:rPrChange w:id="4882" w:author="Stuart McLarnon (NESO)" w:date="2024-11-18T11:41:00Z">
            <w:rPr>
              <w:color w:val="auto"/>
            </w:rPr>
          </w:rPrChange>
        </w:rPr>
        <w:t>Supplier</w:t>
      </w:r>
      <w:r w:rsidR="008A1E53" w:rsidRPr="00255B7C">
        <w:rPr>
          <w:rFonts w:ascii="Poppins" w:hAnsi="Poppins"/>
          <w:color w:val="auto"/>
          <w:rPrChange w:id="4883" w:author="Stuart McLarnon (NESO)" w:date="2024-11-18T11:41:00Z">
            <w:rPr>
              <w:color w:val="auto"/>
            </w:rPr>
          </w:rPrChange>
        </w:rPr>
        <w:t>;</w:t>
      </w:r>
      <w:proofErr w:type="gramEnd"/>
    </w:p>
    <w:p w14:paraId="0466B1D0" w14:textId="2ADDB06C" w:rsidR="00820D3D" w:rsidRPr="00255B7C" w:rsidRDefault="00F05F31" w:rsidP="00157370">
      <w:pPr>
        <w:pStyle w:val="ListParagraph"/>
        <w:numPr>
          <w:ilvl w:val="0"/>
          <w:numId w:val="64"/>
        </w:numPr>
        <w:jc w:val="both"/>
        <w:rPr>
          <w:rFonts w:ascii="Poppins" w:hAnsi="Poppins"/>
          <w:color w:val="auto"/>
          <w:rPrChange w:id="4884" w:author="Stuart McLarnon (NESO)" w:date="2024-11-18T11:41:00Z">
            <w:rPr>
              <w:color w:val="auto"/>
            </w:rPr>
          </w:rPrChange>
        </w:rPr>
      </w:pPr>
      <w:r w:rsidRPr="00255B7C">
        <w:rPr>
          <w:rFonts w:ascii="Poppins" w:hAnsi="Poppins"/>
          <w:color w:val="auto"/>
          <w:rPrChange w:id="4885" w:author="Stuart McLarnon (NESO)" w:date="2024-11-18T11:41:00Z">
            <w:rPr>
              <w:color w:val="auto"/>
            </w:rPr>
          </w:rPrChange>
        </w:rPr>
        <w:t>P</w:t>
      </w:r>
      <w:r w:rsidR="00820D3D" w:rsidRPr="00255B7C">
        <w:rPr>
          <w:rFonts w:ascii="Poppins" w:hAnsi="Poppins"/>
          <w:color w:val="auto"/>
          <w:rPrChange w:id="4886" w:author="Stuart McLarnon (NESO)" w:date="2024-11-18T11:41:00Z">
            <w:rPr>
              <w:color w:val="auto"/>
            </w:rPr>
          </w:rPrChange>
        </w:rPr>
        <w:t>articipate</w:t>
      </w:r>
      <w:r w:rsidRPr="00255B7C">
        <w:rPr>
          <w:rFonts w:ascii="Poppins" w:hAnsi="Poppins"/>
          <w:color w:val="auto"/>
          <w:rPrChange w:id="4887" w:author="Stuart McLarnon (NESO)" w:date="2024-11-18T11:41:00Z">
            <w:rPr>
              <w:color w:val="auto"/>
            </w:rPr>
          </w:rPrChange>
        </w:rPr>
        <w:t>s</w:t>
      </w:r>
      <w:r w:rsidR="00820D3D" w:rsidRPr="00255B7C">
        <w:rPr>
          <w:rFonts w:ascii="Poppins" w:hAnsi="Poppins"/>
          <w:color w:val="auto"/>
          <w:rPrChange w:id="4888" w:author="Stuart McLarnon (NESO)" w:date="2024-11-18T11:41:00Z">
            <w:rPr>
              <w:color w:val="auto"/>
            </w:rPr>
          </w:rPrChange>
        </w:rPr>
        <w:t xml:space="preserve"> in the Balancing Mechanism</w:t>
      </w:r>
      <w:r w:rsidR="008A1E53" w:rsidRPr="00255B7C">
        <w:rPr>
          <w:rFonts w:ascii="Poppins" w:hAnsi="Poppins"/>
          <w:color w:val="auto"/>
          <w:rPrChange w:id="4889" w:author="Stuart McLarnon (NESO)" w:date="2024-11-18T11:41:00Z">
            <w:rPr>
              <w:color w:val="auto"/>
            </w:rPr>
          </w:rPrChange>
        </w:rPr>
        <w:t>; or</w:t>
      </w:r>
    </w:p>
    <w:p w14:paraId="72C03D1E" w14:textId="6253B4BA" w:rsidR="00820D3D" w:rsidRPr="00255B7C" w:rsidRDefault="00820D3D" w:rsidP="00157370">
      <w:pPr>
        <w:pStyle w:val="ListParagraph"/>
        <w:numPr>
          <w:ilvl w:val="0"/>
          <w:numId w:val="64"/>
        </w:numPr>
        <w:jc w:val="both"/>
        <w:rPr>
          <w:rFonts w:ascii="Poppins" w:hAnsi="Poppins"/>
          <w:color w:val="auto"/>
          <w:rPrChange w:id="4890" w:author="Stuart McLarnon (NESO)" w:date="2024-11-18T11:41:00Z">
            <w:rPr>
              <w:color w:val="auto"/>
            </w:rPr>
          </w:rPrChange>
        </w:rPr>
      </w:pPr>
      <w:r w:rsidRPr="00255B7C">
        <w:rPr>
          <w:rFonts w:ascii="Poppins" w:hAnsi="Poppins"/>
          <w:color w:val="auto"/>
          <w:rPrChange w:id="4891" w:author="Stuart McLarnon (NESO)" w:date="2024-11-18T11:41:00Z">
            <w:rPr>
              <w:color w:val="auto"/>
            </w:rPr>
          </w:rPrChange>
        </w:rPr>
        <w:t>Owns or operates a Large Power Station and that Large Power Station comprises one or more Electricity Storage Modules</w:t>
      </w:r>
      <w:r w:rsidR="008A1E53" w:rsidRPr="00255B7C">
        <w:rPr>
          <w:rFonts w:ascii="Poppins" w:hAnsi="Poppins"/>
          <w:color w:val="auto"/>
          <w:rPrChange w:id="4892" w:author="Stuart McLarnon (NESO)" w:date="2024-11-18T11:41:00Z">
            <w:rPr>
              <w:color w:val="auto"/>
            </w:rPr>
          </w:rPrChange>
        </w:rPr>
        <w:t>.</w:t>
      </w:r>
    </w:p>
    <w:p w14:paraId="53F5AFD1" w14:textId="7DB346E2" w:rsidR="00820D3D" w:rsidRPr="00255B7C" w:rsidRDefault="00820D3D" w:rsidP="00FE2271">
      <w:pPr>
        <w:jc w:val="both"/>
        <w:rPr>
          <w:rFonts w:ascii="Poppins" w:hAnsi="Poppins"/>
          <w:color w:val="auto"/>
          <w:rPrChange w:id="4893" w:author="Stuart McLarnon (NESO)" w:date="2024-11-18T11:41:00Z">
            <w:rPr>
              <w:color w:val="auto"/>
            </w:rPr>
          </w:rPrChange>
        </w:rPr>
      </w:pPr>
      <w:r w:rsidRPr="00255B7C">
        <w:rPr>
          <w:rFonts w:ascii="Poppins" w:hAnsi="Poppins"/>
          <w:color w:val="auto"/>
          <w:rPrChange w:id="4894" w:author="Stuart McLarnon (NESO)" w:date="2024-11-18T11:41:00Z">
            <w:rPr>
              <w:color w:val="auto"/>
            </w:rPr>
          </w:rPrChange>
        </w:rPr>
        <w:t xml:space="preserve">To </w:t>
      </w:r>
      <w:r w:rsidR="00E35241" w:rsidRPr="00255B7C">
        <w:rPr>
          <w:rFonts w:ascii="Poppins" w:hAnsi="Poppins"/>
          <w:color w:val="auto"/>
          <w:rPrChange w:id="4895" w:author="Stuart McLarnon (NESO)" w:date="2024-11-18T11:41:00Z">
            <w:rPr>
              <w:color w:val="auto"/>
            </w:rPr>
          </w:rPrChange>
        </w:rPr>
        <w:t>accede to</w:t>
      </w:r>
      <w:r w:rsidRPr="00255B7C">
        <w:rPr>
          <w:rFonts w:ascii="Poppins" w:hAnsi="Poppins"/>
          <w:color w:val="auto"/>
          <w:rPrChange w:id="4896" w:author="Stuart McLarnon (NESO)" w:date="2024-11-18T11:41:00Z">
            <w:rPr>
              <w:color w:val="auto"/>
            </w:rPr>
          </w:rPrChange>
        </w:rPr>
        <w:t xml:space="preserve"> the CUSC and have an </w:t>
      </w:r>
      <w:r w:rsidR="003C493F" w:rsidRPr="00255B7C">
        <w:rPr>
          <w:rFonts w:ascii="Poppins" w:hAnsi="Poppins"/>
          <w:color w:val="auto"/>
          <w:rPrChange w:id="4897" w:author="Stuart McLarnon (NESO)" w:date="2024-11-18T11:41:00Z">
            <w:rPr>
              <w:color w:val="auto"/>
            </w:rPr>
          </w:rPrChange>
        </w:rPr>
        <w:t>a</w:t>
      </w:r>
      <w:r w:rsidRPr="00255B7C">
        <w:rPr>
          <w:rFonts w:ascii="Poppins" w:hAnsi="Poppins"/>
          <w:color w:val="auto"/>
          <w:rPrChange w:id="4898" w:author="Stuart McLarnon (NESO)" w:date="2024-11-18T11:41:00Z">
            <w:rPr>
              <w:color w:val="auto"/>
            </w:rPr>
          </w:rPrChange>
        </w:rPr>
        <w:t xml:space="preserve">greement with </w:t>
      </w:r>
      <w:del w:id="4899" w:author="Stuart McLarnon (NESO)" w:date="2024-11-18T11:41:00Z">
        <w:r w:rsidR="00C8246A" w:rsidRPr="00572897">
          <w:rPr>
            <w:color w:val="auto"/>
          </w:rPr>
          <w:delText>NG</w:delText>
        </w:r>
        <w:r w:rsidRPr="00572897">
          <w:rPr>
            <w:color w:val="auto"/>
          </w:rPr>
          <w:delText>ESO</w:delText>
        </w:r>
      </w:del>
      <w:ins w:id="4900" w:author="Stuart McLarnon (NESO)" w:date="2024-11-18T11:41:00Z">
        <w:r w:rsidR="007B4960">
          <w:rPr>
            <w:rFonts w:ascii="Poppins" w:hAnsi="Poppins" w:cs="Poppins"/>
            <w:color w:val="auto"/>
          </w:rPr>
          <w:t>NESO</w:t>
        </w:r>
      </w:ins>
      <w:r w:rsidRPr="00255B7C">
        <w:rPr>
          <w:rFonts w:ascii="Poppins" w:hAnsi="Poppins"/>
          <w:color w:val="auto"/>
          <w:rPrChange w:id="4901" w:author="Stuart McLarnon (NESO)" w:date="2024-11-18T11:41:00Z">
            <w:rPr>
              <w:color w:val="auto"/>
            </w:rPr>
          </w:rPrChange>
        </w:rPr>
        <w:t xml:space="preserve">.  A condition of signing the CUSC will necessitate the need for that Party to also meet the applicable requirements of the </w:t>
      </w:r>
      <w:r w:rsidR="00B6672E">
        <w:rPr>
          <w:rFonts w:ascii="Poppins" w:hAnsi="Poppins"/>
          <w:color w:val="auto"/>
          <w:rPrChange w:id="4902" w:author="Stuart McLarnon (NESO)" w:date="2024-11-18T11:41:00Z">
            <w:rPr>
              <w:color w:val="auto"/>
            </w:rPr>
          </w:rPrChange>
        </w:rPr>
        <w:t>Grid Code</w:t>
      </w:r>
      <w:r w:rsidRPr="00255B7C">
        <w:rPr>
          <w:rFonts w:ascii="Poppins" w:hAnsi="Poppins"/>
          <w:color w:val="auto"/>
          <w:rPrChange w:id="4903" w:author="Stuart McLarnon (NESO)" w:date="2024-11-18T11:41:00Z">
            <w:rPr>
              <w:color w:val="auto"/>
            </w:rPr>
          </w:rPrChange>
        </w:rPr>
        <w:t xml:space="preserve">.  In satisfying the requirements of the </w:t>
      </w:r>
      <w:r w:rsidR="00B6672E">
        <w:rPr>
          <w:rFonts w:ascii="Poppins" w:hAnsi="Poppins"/>
          <w:color w:val="auto"/>
          <w:rPrChange w:id="4904" w:author="Stuart McLarnon (NESO)" w:date="2024-11-18T11:41:00Z">
            <w:rPr>
              <w:color w:val="auto"/>
            </w:rPr>
          </w:rPrChange>
        </w:rPr>
        <w:t>Grid Code</w:t>
      </w:r>
      <w:r w:rsidRPr="00255B7C">
        <w:rPr>
          <w:rFonts w:ascii="Poppins" w:hAnsi="Poppins"/>
          <w:color w:val="auto"/>
          <w:rPrChange w:id="4905" w:author="Stuart McLarnon (NESO)" w:date="2024-11-18T11:41:00Z">
            <w:rPr>
              <w:color w:val="auto"/>
            </w:rPr>
          </w:rPrChange>
        </w:rPr>
        <w:t>, any one of these parties will satisfy the requirements of EU NCER.</w:t>
      </w:r>
    </w:p>
    <w:p w14:paraId="34FFB835" w14:textId="291C80B1" w:rsidR="00456F5A" w:rsidRPr="00255B7C" w:rsidRDefault="00456F5A" w:rsidP="00FE2271">
      <w:pPr>
        <w:jc w:val="both"/>
        <w:rPr>
          <w:rFonts w:ascii="Poppins" w:hAnsi="Poppins"/>
          <w:color w:val="auto"/>
          <w:rPrChange w:id="4906" w:author="Stuart McLarnon (NESO)" w:date="2024-11-18T11:41:00Z">
            <w:rPr>
              <w:color w:val="auto"/>
            </w:rPr>
          </w:rPrChange>
        </w:rPr>
      </w:pPr>
      <w:r w:rsidRPr="00255B7C">
        <w:rPr>
          <w:rFonts w:ascii="Poppins" w:hAnsi="Poppins"/>
          <w:color w:val="auto"/>
          <w:rPrChange w:id="4907" w:author="Stuart McLarnon (NESO)" w:date="2024-11-18T11:41:00Z">
            <w:rPr>
              <w:color w:val="auto"/>
            </w:rPr>
          </w:rPrChange>
        </w:rPr>
        <w:t xml:space="preserve">Network Operators </w:t>
      </w:r>
      <w:r w:rsidR="008528C2" w:rsidRPr="00255B7C">
        <w:rPr>
          <w:rFonts w:ascii="Poppins" w:hAnsi="Poppins"/>
          <w:color w:val="auto"/>
          <w:rPrChange w:id="4908" w:author="Stuart McLarnon (NESO)" w:date="2024-11-18T11:41:00Z">
            <w:rPr>
              <w:color w:val="auto"/>
            </w:rPr>
          </w:rPrChange>
        </w:rPr>
        <w:t>fall under the requirements of the EU NCER</w:t>
      </w:r>
      <w:r w:rsidR="00056592" w:rsidRPr="00255B7C">
        <w:rPr>
          <w:rFonts w:ascii="Poppins" w:hAnsi="Poppins"/>
          <w:color w:val="auto"/>
          <w:rPrChange w:id="4909" w:author="Stuart McLarnon (NESO)" w:date="2024-11-18T11:41:00Z">
            <w:rPr>
              <w:color w:val="auto"/>
            </w:rPr>
          </w:rPrChange>
        </w:rPr>
        <w:t xml:space="preserve"> as the Regulation </w:t>
      </w:r>
      <w:r w:rsidR="009D49A7" w:rsidRPr="00255B7C">
        <w:rPr>
          <w:rFonts w:ascii="Poppins" w:hAnsi="Poppins"/>
          <w:color w:val="auto"/>
          <w:rPrChange w:id="4910" w:author="Stuart McLarnon (NESO)" w:date="2024-11-18T11:41:00Z">
            <w:rPr>
              <w:color w:val="auto"/>
            </w:rPr>
          </w:rPrChange>
        </w:rPr>
        <w:t>(as defined in Article 2(1))</w:t>
      </w:r>
      <w:ins w:id="4911" w:author="Stuart McLarnon (NESO)" w:date="2025-01-22T13:32:00Z" w16du:dateUtc="2025-01-22T13:32:00Z">
        <w:r w:rsidR="001D7D28">
          <w:rPr>
            <w:rFonts w:ascii="Poppins" w:hAnsi="Poppins"/>
            <w:color w:val="auto"/>
          </w:rPr>
          <w:t xml:space="preserve"> </w:t>
        </w:r>
      </w:ins>
      <w:r w:rsidR="00056592" w:rsidRPr="00255B7C">
        <w:rPr>
          <w:rFonts w:ascii="Poppins" w:hAnsi="Poppins"/>
          <w:color w:val="auto"/>
          <w:rPrChange w:id="4912" w:author="Stuart McLarnon (NESO)" w:date="2024-11-18T11:41:00Z">
            <w:rPr>
              <w:color w:val="auto"/>
            </w:rPr>
          </w:rPrChange>
        </w:rPr>
        <w:t>applies directly to them</w:t>
      </w:r>
      <w:r w:rsidR="008528C2" w:rsidRPr="00255B7C">
        <w:rPr>
          <w:rFonts w:ascii="Poppins" w:hAnsi="Poppins"/>
          <w:color w:val="auto"/>
          <w:rPrChange w:id="4913" w:author="Stuart McLarnon (NESO)" w:date="2024-11-18T11:41:00Z">
            <w:rPr>
              <w:color w:val="auto"/>
            </w:rPr>
          </w:rPrChange>
        </w:rPr>
        <w:t>.</w:t>
      </w:r>
      <w:r w:rsidRPr="00255B7C">
        <w:rPr>
          <w:rFonts w:ascii="Poppins" w:hAnsi="Poppins"/>
          <w:color w:val="auto"/>
          <w:rPrChange w:id="4914" w:author="Stuart McLarnon (NESO)" w:date="2024-11-18T11:41:00Z">
            <w:rPr>
              <w:color w:val="auto"/>
            </w:rPr>
          </w:rPrChange>
        </w:rPr>
        <w:t xml:space="preserve"> </w:t>
      </w:r>
    </w:p>
    <w:p w14:paraId="21BF287C" w14:textId="61B34303" w:rsidR="00E70414" w:rsidRPr="00255B7C" w:rsidRDefault="00E70414" w:rsidP="00FE2271">
      <w:pPr>
        <w:jc w:val="both"/>
        <w:rPr>
          <w:rFonts w:ascii="Poppins" w:hAnsi="Poppins"/>
          <w:color w:val="auto"/>
          <w:rPrChange w:id="4915" w:author="Stuart McLarnon (NESO)" w:date="2024-11-18T11:41:00Z">
            <w:rPr>
              <w:color w:val="auto"/>
            </w:rPr>
          </w:rPrChange>
        </w:rPr>
      </w:pPr>
      <w:r w:rsidRPr="00255B7C">
        <w:rPr>
          <w:rFonts w:ascii="Poppins" w:hAnsi="Poppins"/>
          <w:color w:val="auto"/>
          <w:rPrChange w:id="4916" w:author="Stuart McLarnon (NESO)" w:date="2024-11-18T11:41:00Z">
            <w:rPr>
              <w:color w:val="auto"/>
            </w:rPr>
          </w:rPrChange>
        </w:rPr>
        <w:t xml:space="preserve">A </w:t>
      </w:r>
      <w:r w:rsidR="00E6783F" w:rsidRPr="00255B7C">
        <w:rPr>
          <w:rFonts w:ascii="Poppins" w:hAnsi="Poppins"/>
          <w:color w:val="auto"/>
          <w:rPrChange w:id="4917" w:author="Stuart McLarnon (NESO)" w:date="2024-11-18T11:41:00Z">
            <w:rPr>
              <w:color w:val="auto"/>
            </w:rPr>
          </w:rPrChange>
        </w:rPr>
        <w:t>non-CUSC Party would only be required to satisfy the requirements of the EU NCER</w:t>
      </w:r>
      <w:r w:rsidR="00371D6F" w:rsidRPr="00255B7C">
        <w:rPr>
          <w:rFonts w:ascii="Poppins" w:hAnsi="Poppins"/>
          <w:color w:val="auto"/>
          <w:rPrChange w:id="4918" w:author="Stuart McLarnon (NESO)" w:date="2024-11-18T11:41:00Z">
            <w:rPr>
              <w:color w:val="auto"/>
            </w:rPr>
          </w:rPrChange>
        </w:rPr>
        <w:t xml:space="preserve"> where that party has a formal </w:t>
      </w:r>
      <w:r w:rsidR="00456F5A" w:rsidRPr="00255B7C">
        <w:rPr>
          <w:rFonts w:ascii="Poppins" w:hAnsi="Poppins"/>
          <w:color w:val="auto"/>
          <w:rPrChange w:id="4919" w:author="Stuart McLarnon (NESO)" w:date="2024-11-18T11:41:00Z">
            <w:rPr>
              <w:color w:val="auto"/>
            </w:rPr>
          </w:rPrChange>
        </w:rPr>
        <w:t xml:space="preserve">binding </w:t>
      </w:r>
      <w:r w:rsidR="00371D6F" w:rsidRPr="00255B7C">
        <w:rPr>
          <w:rFonts w:ascii="Poppins" w:hAnsi="Poppins"/>
          <w:color w:val="auto"/>
          <w:rPrChange w:id="4920" w:author="Stuart McLarnon (NESO)" w:date="2024-11-18T11:41:00Z">
            <w:rPr>
              <w:color w:val="auto"/>
            </w:rPr>
          </w:rPrChange>
        </w:rPr>
        <w:t xml:space="preserve">contract with </w:t>
      </w:r>
      <w:del w:id="4921" w:author="Stuart McLarnon (NESO)" w:date="2024-11-18T11:41:00Z">
        <w:r w:rsidR="00371D6F" w:rsidRPr="00CE5488">
          <w:rPr>
            <w:color w:val="auto"/>
          </w:rPr>
          <w:delText>NGESO</w:delText>
        </w:r>
      </w:del>
      <w:ins w:id="4922" w:author="Stuart McLarnon (NESO)" w:date="2024-11-18T11:41:00Z">
        <w:r w:rsidR="007B4960">
          <w:rPr>
            <w:rFonts w:ascii="Poppins" w:hAnsi="Poppins" w:cs="Poppins"/>
            <w:color w:val="auto"/>
          </w:rPr>
          <w:t>NESO</w:t>
        </w:r>
      </w:ins>
      <w:r w:rsidR="00371D6F" w:rsidRPr="00255B7C">
        <w:rPr>
          <w:rFonts w:ascii="Poppins" w:hAnsi="Poppins"/>
          <w:color w:val="auto"/>
          <w:rPrChange w:id="4923" w:author="Stuart McLarnon (NESO)" w:date="2024-11-18T11:41:00Z">
            <w:rPr>
              <w:color w:val="auto"/>
            </w:rPr>
          </w:rPrChange>
        </w:rPr>
        <w:t xml:space="preserve"> to</w:t>
      </w:r>
      <w:r w:rsidR="00456F5A" w:rsidRPr="00255B7C">
        <w:rPr>
          <w:rFonts w:ascii="Poppins" w:hAnsi="Poppins"/>
          <w:color w:val="auto"/>
          <w:rPrChange w:id="4924" w:author="Stuart McLarnon (NESO)" w:date="2024-11-18T11:41:00Z">
            <w:rPr>
              <w:color w:val="auto"/>
            </w:rPr>
          </w:rPrChange>
        </w:rPr>
        <w:t xml:space="preserve"> provide one or more measures of the System Defence Plan.</w:t>
      </w:r>
      <w:r w:rsidR="00371D6F" w:rsidRPr="00255B7C">
        <w:rPr>
          <w:rFonts w:ascii="Poppins" w:hAnsi="Poppins"/>
          <w:color w:val="auto"/>
          <w:rPrChange w:id="4925" w:author="Stuart McLarnon (NESO)" w:date="2024-11-18T11:41:00Z">
            <w:rPr>
              <w:color w:val="auto"/>
            </w:rPr>
          </w:rPrChange>
        </w:rPr>
        <w:t xml:space="preserve"> </w:t>
      </w:r>
      <w:r w:rsidR="00E6783F" w:rsidRPr="00255B7C">
        <w:rPr>
          <w:rFonts w:ascii="Poppins" w:hAnsi="Poppins"/>
          <w:color w:val="auto"/>
          <w:rPrChange w:id="4926" w:author="Stuart McLarnon (NESO)" w:date="2024-11-18T11:41:00Z">
            <w:rPr>
              <w:color w:val="auto"/>
            </w:rPr>
          </w:rPrChange>
        </w:rPr>
        <w:t xml:space="preserve"> </w:t>
      </w:r>
    </w:p>
    <w:p w14:paraId="26CDE3DD" w14:textId="596B1EAC" w:rsidR="00E70414" w:rsidRPr="00255B7C" w:rsidRDefault="00E70414" w:rsidP="00FE2271">
      <w:pPr>
        <w:jc w:val="both"/>
        <w:rPr>
          <w:rFonts w:ascii="Poppins" w:hAnsi="Poppins"/>
          <w:color w:val="auto"/>
          <w:rPrChange w:id="4927" w:author="Stuart McLarnon (NESO)" w:date="2024-11-18T11:41:00Z">
            <w:rPr>
              <w:color w:val="auto"/>
            </w:rPr>
          </w:rPrChange>
        </w:rPr>
      </w:pPr>
    </w:p>
    <w:p w14:paraId="7D848605" w14:textId="712A8277" w:rsidR="00E6783F" w:rsidRPr="00255B7C" w:rsidRDefault="00E6783F" w:rsidP="00FE2271">
      <w:pPr>
        <w:jc w:val="both"/>
        <w:rPr>
          <w:rFonts w:ascii="Poppins" w:hAnsi="Poppins"/>
          <w:color w:val="auto"/>
          <w:u w:val="single"/>
          <w:rPrChange w:id="4928" w:author="Stuart McLarnon (NESO)" w:date="2024-11-18T11:41:00Z">
            <w:rPr>
              <w:color w:val="auto"/>
              <w:u w:val="single"/>
            </w:rPr>
          </w:rPrChange>
        </w:rPr>
      </w:pPr>
      <w:r w:rsidRPr="00255B7C">
        <w:rPr>
          <w:rFonts w:ascii="Poppins" w:hAnsi="Poppins"/>
          <w:color w:val="auto"/>
          <w:u w:val="single"/>
          <w:rPrChange w:id="4929" w:author="Stuart McLarnon (NESO)" w:date="2024-11-18T11:41:00Z">
            <w:rPr>
              <w:color w:val="auto"/>
              <w:u w:val="single"/>
            </w:rPr>
          </w:rPrChange>
        </w:rPr>
        <w:lastRenderedPageBreak/>
        <w:t>Non-CUSC Parties</w:t>
      </w:r>
    </w:p>
    <w:p w14:paraId="1366D1F3" w14:textId="446C120E" w:rsidR="00820D3D" w:rsidRPr="00255B7C" w:rsidRDefault="00C15B2A" w:rsidP="00FE2271">
      <w:pPr>
        <w:jc w:val="both"/>
        <w:rPr>
          <w:rFonts w:ascii="Poppins" w:hAnsi="Poppins"/>
          <w:color w:val="auto"/>
          <w:rPrChange w:id="4930" w:author="Stuart McLarnon (NESO)" w:date="2024-11-18T11:41:00Z">
            <w:rPr>
              <w:color w:val="auto"/>
            </w:rPr>
          </w:rPrChange>
        </w:rPr>
      </w:pPr>
      <w:r w:rsidRPr="00255B7C">
        <w:rPr>
          <w:rFonts w:ascii="Poppins" w:hAnsi="Poppins"/>
          <w:color w:val="auto"/>
          <w:rPrChange w:id="4931" w:author="Stuart McLarnon (NESO)" w:date="2024-11-18T11:41:00Z">
            <w:rPr>
              <w:color w:val="auto"/>
            </w:rPr>
          </w:rPrChange>
        </w:rPr>
        <w:t>A</w:t>
      </w:r>
      <w:r w:rsidR="00820D3D" w:rsidRPr="00255B7C">
        <w:rPr>
          <w:rFonts w:ascii="Poppins" w:hAnsi="Poppins"/>
          <w:color w:val="auto"/>
          <w:rPrChange w:id="4932" w:author="Stuart McLarnon (NESO)" w:date="2024-11-18T11:41:00Z">
            <w:rPr>
              <w:color w:val="auto"/>
            </w:rPr>
          </w:rPrChange>
        </w:rPr>
        <w:t xml:space="preserve"> non</w:t>
      </w:r>
      <w:r w:rsidR="008A1E53" w:rsidRPr="00255B7C">
        <w:rPr>
          <w:rFonts w:ascii="Poppins" w:hAnsi="Poppins"/>
          <w:color w:val="auto"/>
          <w:rPrChange w:id="4933" w:author="Stuart McLarnon (NESO)" w:date="2024-11-18T11:41:00Z">
            <w:rPr>
              <w:color w:val="auto"/>
            </w:rPr>
          </w:rPrChange>
        </w:rPr>
        <w:t>-</w:t>
      </w:r>
      <w:r w:rsidR="00820D3D" w:rsidRPr="00255B7C">
        <w:rPr>
          <w:rFonts w:ascii="Poppins" w:hAnsi="Poppins"/>
          <w:color w:val="auto"/>
          <w:rPrChange w:id="4934" w:author="Stuart McLarnon (NESO)" w:date="2024-11-18T11:41:00Z">
            <w:rPr>
              <w:color w:val="auto"/>
            </w:rPr>
          </w:rPrChange>
        </w:rPr>
        <w:t>CUSC Party would include one of the following categories, unless that Party has opted to sign the CUSC:</w:t>
      </w:r>
    </w:p>
    <w:p w14:paraId="6A9115C4" w14:textId="74671F3A" w:rsidR="00820D3D" w:rsidRPr="00255B7C" w:rsidRDefault="00820D3D" w:rsidP="00157370">
      <w:pPr>
        <w:pStyle w:val="ListParagraph"/>
        <w:numPr>
          <w:ilvl w:val="0"/>
          <w:numId w:val="66"/>
        </w:numPr>
        <w:jc w:val="both"/>
        <w:rPr>
          <w:rFonts w:ascii="Poppins" w:hAnsi="Poppins"/>
          <w:color w:val="auto"/>
          <w:rPrChange w:id="4935" w:author="Stuart McLarnon (NESO)" w:date="2024-11-18T11:41:00Z">
            <w:rPr>
              <w:color w:val="auto"/>
            </w:rPr>
          </w:rPrChange>
        </w:rPr>
      </w:pPr>
      <w:r w:rsidRPr="00255B7C">
        <w:rPr>
          <w:rFonts w:ascii="Poppins" w:hAnsi="Poppins"/>
          <w:color w:val="auto"/>
          <w:rPrChange w:id="4936" w:author="Stuart McLarnon (NESO)" w:date="2024-11-18T11:41:00Z">
            <w:rPr>
              <w:color w:val="auto"/>
            </w:rPr>
          </w:rPrChange>
        </w:rPr>
        <w:t xml:space="preserve">A Generator </w:t>
      </w:r>
      <w:r w:rsidR="005C411A" w:rsidRPr="00255B7C">
        <w:rPr>
          <w:rFonts w:ascii="Poppins" w:hAnsi="Poppins"/>
          <w:color w:val="auto"/>
          <w:rPrChange w:id="4937" w:author="Stuart McLarnon (NESO)" w:date="2024-11-18T11:41:00Z">
            <w:rPr>
              <w:color w:val="auto"/>
            </w:rPr>
          </w:rPrChange>
        </w:rPr>
        <w:t xml:space="preserve">who </w:t>
      </w:r>
      <w:r w:rsidRPr="00255B7C">
        <w:rPr>
          <w:rFonts w:ascii="Poppins" w:hAnsi="Poppins"/>
          <w:color w:val="auto"/>
          <w:rPrChange w:id="4938" w:author="Stuart McLarnon (NESO)" w:date="2024-11-18T11:41:00Z">
            <w:rPr>
              <w:color w:val="auto"/>
            </w:rPr>
          </w:rPrChange>
        </w:rPr>
        <w:t>owns or operates a Licence Exempt Embedded Medium Power Station (LEEMPS</w:t>
      </w:r>
      <w:proofErr w:type="gramStart"/>
      <w:r w:rsidRPr="00255B7C">
        <w:rPr>
          <w:rFonts w:ascii="Poppins" w:hAnsi="Poppins"/>
          <w:color w:val="auto"/>
          <w:rPrChange w:id="4939" w:author="Stuart McLarnon (NESO)" w:date="2024-11-18T11:41:00Z">
            <w:rPr>
              <w:color w:val="auto"/>
            </w:rPr>
          </w:rPrChange>
        </w:rPr>
        <w:t>)</w:t>
      </w:r>
      <w:r w:rsidR="00101C10" w:rsidRPr="00255B7C">
        <w:rPr>
          <w:rFonts w:ascii="Poppins" w:hAnsi="Poppins"/>
          <w:color w:val="auto"/>
          <w:rPrChange w:id="4940" w:author="Stuart McLarnon (NESO)" w:date="2024-11-18T11:41:00Z">
            <w:rPr>
              <w:color w:val="auto"/>
            </w:rPr>
          </w:rPrChange>
        </w:rPr>
        <w:t>;</w:t>
      </w:r>
      <w:proofErr w:type="gramEnd"/>
    </w:p>
    <w:p w14:paraId="5AFCECC6" w14:textId="0AC4C38A" w:rsidR="00820D3D" w:rsidRPr="00255B7C" w:rsidRDefault="00820D3D" w:rsidP="00157370">
      <w:pPr>
        <w:pStyle w:val="ListParagraph"/>
        <w:numPr>
          <w:ilvl w:val="0"/>
          <w:numId w:val="66"/>
        </w:numPr>
        <w:jc w:val="both"/>
        <w:rPr>
          <w:rFonts w:ascii="Poppins" w:hAnsi="Poppins"/>
          <w:color w:val="auto"/>
          <w:rPrChange w:id="4941" w:author="Stuart McLarnon (NESO)" w:date="2024-11-18T11:41:00Z">
            <w:rPr>
              <w:color w:val="auto"/>
            </w:rPr>
          </w:rPrChange>
        </w:rPr>
      </w:pPr>
      <w:r w:rsidRPr="00255B7C">
        <w:rPr>
          <w:rFonts w:ascii="Poppins" w:hAnsi="Poppins"/>
          <w:color w:val="auto"/>
          <w:rPrChange w:id="4942" w:author="Stuart McLarnon (NESO)" w:date="2024-11-18T11:41:00Z">
            <w:rPr>
              <w:color w:val="auto"/>
            </w:rPr>
          </w:rPrChange>
        </w:rPr>
        <w:t xml:space="preserve">A Generator </w:t>
      </w:r>
      <w:r w:rsidR="005C411A" w:rsidRPr="00255B7C">
        <w:rPr>
          <w:rFonts w:ascii="Poppins" w:hAnsi="Poppins"/>
          <w:color w:val="auto"/>
          <w:rPrChange w:id="4943" w:author="Stuart McLarnon (NESO)" w:date="2024-11-18T11:41:00Z">
            <w:rPr>
              <w:color w:val="auto"/>
            </w:rPr>
          </w:rPrChange>
        </w:rPr>
        <w:t xml:space="preserve">who </w:t>
      </w:r>
      <w:r w:rsidRPr="00255B7C">
        <w:rPr>
          <w:rFonts w:ascii="Poppins" w:hAnsi="Poppins"/>
          <w:color w:val="auto"/>
          <w:rPrChange w:id="4944" w:author="Stuart McLarnon (NESO)" w:date="2024-11-18T11:41:00Z">
            <w:rPr>
              <w:color w:val="auto"/>
            </w:rPr>
          </w:rPrChange>
        </w:rPr>
        <w:t xml:space="preserve">owns or operates an Embedded Small Power </w:t>
      </w:r>
      <w:proofErr w:type="gramStart"/>
      <w:r w:rsidRPr="00255B7C">
        <w:rPr>
          <w:rFonts w:ascii="Poppins" w:hAnsi="Poppins"/>
          <w:color w:val="auto"/>
          <w:rPrChange w:id="4945" w:author="Stuart McLarnon (NESO)" w:date="2024-11-18T11:41:00Z">
            <w:rPr>
              <w:color w:val="auto"/>
            </w:rPr>
          </w:rPrChange>
        </w:rPr>
        <w:t>Station</w:t>
      </w:r>
      <w:r w:rsidR="00101C10" w:rsidRPr="00255B7C">
        <w:rPr>
          <w:rFonts w:ascii="Poppins" w:hAnsi="Poppins"/>
          <w:color w:val="auto"/>
          <w:rPrChange w:id="4946" w:author="Stuart McLarnon (NESO)" w:date="2024-11-18T11:41:00Z">
            <w:rPr>
              <w:color w:val="auto"/>
            </w:rPr>
          </w:rPrChange>
        </w:rPr>
        <w:t>;</w:t>
      </w:r>
      <w:proofErr w:type="gramEnd"/>
    </w:p>
    <w:p w14:paraId="34144956" w14:textId="351EAE1F" w:rsidR="00820D3D" w:rsidRPr="00255B7C" w:rsidRDefault="00820D3D" w:rsidP="00157370">
      <w:pPr>
        <w:pStyle w:val="ListParagraph"/>
        <w:numPr>
          <w:ilvl w:val="0"/>
          <w:numId w:val="66"/>
        </w:numPr>
        <w:jc w:val="both"/>
        <w:rPr>
          <w:rFonts w:ascii="Poppins" w:hAnsi="Poppins"/>
          <w:color w:val="auto"/>
          <w:rPrChange w:id="4947" w:author="Stuart McLarnon (NESO)" w:date="2024-11-18T11:41:00Z">
            <w:rPr>
              <w:color w:val="auto"/>
            </w:rPr>
          </w:rPrChange>
        </w:rPr>
      </w:pPr>
      <w:r w:rsidRPr="00255B7C">
        <w:rPr>
          <w:rFonts w:ascii="Poppins" w:hAnsi="Poppins"/>
          <w:color w:val="auto"/>
          <w:rPrChange w:id="4948" w:author="Stuart McLarnon (NESO)" w:date="2024-11-18T11:41:00Z">
            <w:rPr>
              <w:color w:val="auto"/>
            </w:rPr>
          </w:rPrChange>
        </w:rPr>
        <w:t xml:space="preserve">A Demand Response Provider who may have a commercial contract with </w:t>
      </w:r>
      <w:del w:id="4949" w:author="Stuart McLarnon (NESO)" w:date="2024-11-18T11:41:00Z">
        <w:r w:rsidR="00C8246A" w:rsidRPr="009C3F32">
          <w:rPr>
            <w:color w:val="auto"/>
          </w:rPr>
          <w:delText>NG</w:delText>
        </w:r>
        <w:r w:rsidRPr="009C3F32">
          <w:rPr>
            <w:color w:val="auto"/>
          </w:rPr>
          <w:delText>ESO</w:delText>
        </w:r>
      </w:del>
      <w:ins w:id="4950" w:author="Stuart McLarnon (NESO)" w:date="2024-11-18T11:41:00Z">
        <w:r w:rsidR="007B4960">
          <w:rPr>
            <w:rFonts w:ascii="Poppins" w:hAnsi="Poppins" w:cs="Poppins"/>
            <w:color w:val="auto"/>
          </w:rPr>
          <w:t>NESO</w:t>
        </w:r>
      </w:ins>
      <w:r w:rsidRPr="00255B7C">
        <w:rPr>
          <w:rFonts w:ascii="Poppins" w:hAnsi="Poppins"/>
          <w:color w:val="auto"/>
          <w:rPrChange w:id="4951" w:author="Stuart McLarnon (NESO)" w:date="2024-11-18T11:41:00Z">
            <w:rPr>
              <w:color w:val="auto"/>
            </w:rPr>
          </w:rPrChange>
        </w:rPr>
        <w:t xml:space="preserve"> to provide Commercial Ancillary Services but has not signed the </w:t>
      </w:r>
      <w:proofErr w:type="gramStart"/>
      <w:r w:rsidRPr="00255B7C">
        <w:rPr>
          <w:rFonts w:ascii="Poppins" w:hAnsi="Poppins"/>
          <w:color w:val="auto"/>
          <w:rPrChange w:id="4952" w:author="Stuart McLarnon (NESO)" w:date="2024-11-18T11:41:00Z">
            <w:rPr>
              <w:color w:val="auto"/>
            </w:rPr>
          </w:rPrChange>
        </w:rPr>
        <w:t>CUSC</w:t>
      </w:r>
      <w:r w:rsidR="00101C10" w:rsidRPr="00255B7C">
        <w:rPr>
          <w:rFonts w:ascii="Poppins" w:hAnsi="Poppins"/>
          <w:color w:val="auto"/>
          <w:rPrChange w:id="4953" w:author="Stuart McLarnon (NESO)" w:date="2024-11-18T11:41:00Z">
            <w:rPr>
              <w:color w:val="auto"/>
            </w:rPr>
          </w:rPrChange>
        </w:rPr>
        <w:t>;</w:t>
      </w:r>
      <w:proofErr w:type="gramEnd"/>
    </w:p>
    <w:p w14:paraId="094E472E" w14:textId="6B122BF7" w:rsidR="00820D3D" w:rsidRPr="00255B7C" w:rsidRDefault="00820D3D" w:rsidP="00157370">
      <w:pPr>
        <w:pStyle w:val="ListParagraph"/>
        <w:numPr>
          <w:ilvl w:val="0"/>
          <w:numId w:val="66"/>
        </w:numPr>
        <w:jc w:val="both"/>
        <w:rPr>
          <w:rFonts w:ascii="Poppins" w:hAnsi="Poppins"/>
          <w:color w:val="auto"/>
          <w:rPrChange w:id="4954" w:author="Stuart McLarnon (NESO)" w:date="2024-11-18T11:41:00Z">
            <w:rPr>
              <w:color w:val="auto"/>
            </w:rPr>
          </w:rPrChange>
        </w:rPr>
      </w:pPr>
      <w:r w:rsidRPr="00255B7C">
        <w:rPr>
          <w:rFonts w:ascii="Poppins" w:hAnsi="Poppins"/>
          <w:color w:val="auto"/>
          <w:rPrChange w:id="4955" w:author="Stuart McLarnon (NESO)" w:date="2024-11-18T11:41:00Z">
            <w:rPr>
              <w:color w:val="auto"/>
            </w:rPr>
          </w:rPrChange>
        </w:rPr>
        <w:t xml:space="preserve">A HVDC System Owner who owns and operates an HVDC System and that HVDC System in Embedded and has a Connection Point below 110kV and has not signed the </w:t>
      </w:r>
      <w:proofErr w:type="gramStart"/>
      <w:r w:rsidRPr="00255B7C">
        <w:rPr>
          <w:rFonts w:ascii="Poppins" w:hAnsi="Poppins"/>
          <w:color w:val="auto"/>
          <w:rPrChange w:id="4956" w:author="Stuart McLarnon (NESO)" w:date="2024-11-18T11:41:00Z">
            <w:rPr>
              <w:color w:val="auto"/>
            </w:rPr>
          </w:rPrChange>
        </w:rPr>
        <w:t>CUSC</w:t>
      </w:r>
      <w:r w:rsidR="00101C10" w:rsidRPr="00255B7C">
        <w:rPr>
          <w:rFonts w:ascii="Poppins" w:hAnsi="Poppins"/>
          <w:color w:val="auto"/>
          <w:rPrChange w:id="4957" w:author="Stuart McLarnon (NESO)" w:date="2024-11-18T11:41:00Z">
            <w:rPr>
              <w:color w:val="auto"/>
            </w:rPr>
          </w:rPrChange>
        </w:rPr>
        <w:t>;</w:t>
      </w:r>
      <w:proofErr w:type="gramEnd"/>
    </w:p>
    <w:p w14:paraId="1B0D6882" w14:textId="0BDCE3F9" w:rsidR="00820D3D" w:rsidRPr="00255B7C" w:rsidRDefault="00820D3D" w:rsidP="00157370">
      <w:pPr>
        <w:pStyle w:val="ListParagraph"/>
        <w:numPr>
          <w:ilvl w:val="0"/>
          <w:numId w:val="66"/>
        </w:numPr>
        <w:jc w:val="both"/>
        <w:rPr>
          <w:rFonts w:ascii="Poppins" w:hAnsi="Poppins"/>
          <w:color w:val="auto"/>
          <w:rPrChange w:id="4958" w:author="Stuart McLarnon (NESO)" w:date="2024-11-18T11:41:00Z">
            <w:rPr>
              <w:color w:val="auto"/>
            </w:rPr>
          </w:rPrChange>
        </w:rPr>
      </w:pPr>
      <w:r w:rsidRPr="00255B7C">
        <w:rPr>
          <w:rFonts w:ascii="Poppins" w:hAnsi="Poppins"/>
          <w:color w:val="auto"/>
          <w:rPrChange w:id="4959" w:author="Stuart McLarnon (NESO)" w:date="2024-11-18T11:41:00Z">
            <w:rPr>
              <w:color w:val="auto"/>
            </w:rPr>
          </w:rPrChange>
        </w:rPr>
        <w:t>A DC Converter Station Owner who owns and operates a DC Converter Station and that DC Converter Station is not connected to the Transmission System and has a rating of less than 50MW and has not signed the CUSC</w:t>
      </w:r>
      <w:r w:rsidR="00101C10" w:rsidRPr="00255B7C">
        <w:rPr>
          <w:rFonts w:ascii="Poppins" w:hAnsi="Poppins"/>
          <w:color w:val="auto"/>
          <w:rPrChange w:id="4960" w:author="Stuart McLarnon (NESO)" w:date="2024-11-18T11:41:00Z">
            <w:rPr>
              <w:color w:val="auto"/>
            </w:rPr>
          </w:rPrChange>
        </w:rPr>
        <w:t>; or</w:t>
      </w:r>
    </w:p>
    <w:p w14:paraId="6C6F10ED" w14:textId="02C85B2D" w:rsidR="00820D3D" w:rsidRPr="00255B7C" w:rsidRDefault="00820D3D" w:rsidP="00157370">
      <w:pPr>
        <w:pStyle w:val="ListParagraph"/>
        <w:numPr>
          <w:ilvl w:val="0"/>
          <w:numId w:val="66"/>
        </w:numPr>
        <w:jc w:val="both"/>
        <w:rPr>
          <w:rFonts w:ascii="Poppins" w:hAnsi="Poppins"/>
          <w:color w:val="auto"/>
          <w:rPrChange w:id="4961" w:author="Stuart McLarnon (NESO)" w:date="2024-11-18T11:41:00Z">
            <w:rPr>
              <w:color w:val="auto"/>
            </w:rPr>
          </w:rPrChange>
        </w:rPr>
      </w:pPr>
      <w:r w:rsidRPr="00255B7C">
        <w:rPr>
          <w:rFonts w:ascii="Poppins" w:hAnsi="Poppins"/>
          <w:color w:val="auto"/>
          <w:rPrChange w:id="4962" w:author="Stuart McLarnon (NESO)" w:date="2024-11-18T11:41:00Z">
            <w:rPr>
              <w:color w:val="auto"/>
            </w:rPr>
          </w:rPrChange>
        </w:rPr>
        <w:t xml:space="preserve">A Generator </w:t>
      </w:r>
      <w:r w:rsidR="005C411A" w:rsidRPr="00255B7C">
        <w:rPr>
          <w:rFonts w:ascii="Poppins" w:hAnsi="Poppins"/>
          <w:color w:val="auto"/>
          <w:rPrChange w:id="4963" w:author="Stuart McLarnon (NESO)" w:date="2024-11-18T11:41:00Z">
            <w:rPr>
              <w:color w:val="auto"/>
            </w:rPr>
          </w:rPrChange>
        </w:rPr>
        <w:t>who</w:t>
      </w:r>
      <w:r w:rsidRPr="00255B7C">
        <w:rPr>
          <w:rFonts w:ascii="Poppins" w:hAnsi="Poppins"/>
          <w:color w:val="auto"/>
          <w:rPrChange w:id="4964" w:author="Stuart McLarnon (NESO)" w:date="2024-11-18T11:41:00Z">
            <w:rPr>
              <w:color w:val="auto"/>
            </w:rPr>
          </w:rPrChange>
        </w:rPr>
        <w:t xml:space="preserve"> owns or operates an Electricity Storage Module and that Electricity Storage Module is part of an Embedded Medium Power Station or Embedded Small Power </w:t>
      </w:r>
      <w:proofErr w:type="gramStart"/>
      <w:r w:rsidRPr="00255B7C">
        <w:rPr>
          <w:rFonts w:ascii="Poppins" w:hAnsi="Poppins"/>
          <w:color w:val="auto"/>
          <w:rPrChange w:id="4965" w:author="Stuart McLarnon (NESO)" w:date="2024-11-18T11:41:00Z">
            <w:rPr>
              <w:color w:val="auto"/>
            </w:rPr>
          </w:rPrChange>
        </w:rPr>
        <w:t>Station</w:t>
      </w:r>
      <w:proofErr w:type="gramEnd"/>
      <w:r w:rsidRPr="00255B7C">
        <w:rPr>
          <w:rFonts w:ascii="Poppins" w:hAnsi="Poppins"/>
          <w:color w:val="auto"/>
          <w:rPrChange w:id="4966" w:author="Stuart McLarnon (NESO)" w:date="2024-11-18T11:41:00Z">
            <w:rPr>
              <w:color w:val="auto"/>
            </w:rPr>
          </w:rPrChange>
        </w:rPr>
        <w:t xml:space="preserve"> and that Generator has not signed the CUSC. </w:t>
      </w:r>
    </w:p>
    <w:p w14:paraId="5E79E93F" w14:textId="750AA18B" w:rsidR="008D0873" w:rsidRPr="00255B7C" w:rsidRDefault="008D0873" w:rsidP="00157370">
      <w:pPr>
        <w:jc w:val="both"/>
        <w:rPr>
          <w:rFonts w:ascii="Poppins" w:hAnsi="Poppins"/>
          <w:color w:val="auto"/>
          <w:rPrChange w:id="4967" w:author="Stuart McLarnon (NESO)" w:date="2024-11-18T11:41:00Z">
            <w:rPr>
              <w:color w:val="auto"/>
            </w:rPr>
          </w:rPrChange>
        </w:rPr>
      </w:pPr>
      <w:r w:rsidRPr="00255B7C">
        <w:rPr>
          <w:rFonts w:ascii="Poppins" w:hAnsi="Poppins"/>
          <w:color w:val="auto"/>
          <w:rPrChange w:id="4968" w:author="Stuart McLarnon (NESO)" w:date="2024-11-18T11:41:00Z">
            <w:rPr>
              <w:color w:val="auto"/>
            </w:rPr>
          </w:rPrChange>
        </w:rPr>
        <w:t xml:space="preserve">For the avoidance of doubt, a Non-CUSC Party would not be bound by the requirements of the EU NCER unless that Non-CUSC Party </w:t>
      </w:r>
      <w:r w:rsidRPr="00255B7C">
        <w:rPr>
          <w:rFonts w:ascii="Poppins" w:hAnsi="Poppins"/>
          <w:color w:val="auto"/>
          <w:sz w:val="18"/>
          <w:rPrChange w:id="4969" w:author="Stuart McLarnon (NESO)" w:date="2024-11-18T11:41:00Z">
            <w:rPr>
              <w:color w:val="auto"/>
              <w:sz w:val="18"/>
            </w:rPr>
          </w:rPrChange>
        </w:rPr>
        <w:t xml:space="preserve">has a contract with </w:t>
      </w:r>
      <w:del w:id="4970" w:author="Stuart McLarnon (NESO)" w:date="2024-11-18T11:41:00Z">
        <w:r w:rsidRPr="00305796">
          <w:rPr>
            <w:color w:val="auto"/>
            <w:sz w:val="18"/>
          </w:rPr>
          <w:delText>NGESO</w:delText>
        </w:r>
      </w:del>
      <w:ins w:id="4971" w:author="Stuart McLarnon (NESO)" w:date="2024-11-18T11:41:00Z">
        <w:r w:rsidR="007B4960">
          <w:rPr>
            <w:rFonts w:ascii="Poppins" w:hAnsi="Poppins" w:cs="Poppins"/>
            <w:color w:val="auto"/>
            <w:sz w:val="18"/>
          </w:rPr>
          <w:t>NESO</w:t>
        </w:r>
      </w:ins>
      <w:r w:rsidRPr="00255B7C">
        <w:rPr>
          <w:rFonts w:ascii="Poppins" w:hAnsi="Poppins"/>
          <w:color w:val="auto"/>
          <w:sz w:val="18"/>
          <w:rPrChange w:id="4972" w:author="Stuart McLarnon (NESO)" w:date="2024-11-18T11:41:00Z">
            <w:rPr>
              <w:color w:val="auto"/>
              <w:sz w:val="18"/>
            </w:rPr>
          </w:rPrChange>
        </w:rPr>
        <w:t xml:space="preserve"> to provide a Defence Service.</w:t>
      </w:r>
    </w:p>
    <w:p w14:paraId="4D347D20" w14:textId="188522AC" w:rsidR="000226A1" w:rsidRPr="00D70D71" w:rsidRDefault="000226A1" w:rsidP="00D81794">
      <w:pPr>
        <w:pStyle w:val="AppendixPageTitle"/>
        <w:framePr w:wrap="notBeside"/>
        <w:rPr>
          <w:rFonts w:ascii="Poppins Medium" w:hAnsi="Poppins Medium"/>
          <w:color w:val="3F0731"/>
          <w:rPrChange w:id="4973" w:author="Stuart McLarnon (NESO)" w:date="2024-11-18T11:41:00Z">
            <w:rPr/>
          </w:rPrChange>
        </w:rPr>
      </w:pPr>
      <w:bookmarkStart w:id="4974" w:name="_Toc532811336"/>
      <w:bookmarkStart w:id="4975" w:name="_Toc16863256"/>
      <w:bookmarkStart w:id="4976" w:name="_Toc128731922"/>
      <w:bookmarkStart w:id="4977" w:name="_Toc188439589"/>
      <w:r w:rsidRPr="00D70D71">
        <w:rPr>
          <w:rFonts w:ascii="Poppins Medium" w:hAnsi="Poppins Medium"/>
          <w:color w:val="3F0731"/>
          <w:rPrChange w:id="4978" w:author="Stuart McLarnon (NESO)" w:date="2024-11-18T11:41:00Z">
            <w:rPr/>
          </w:rPrChange>
        </w:rPr>
        <w:lastRenderedPageBreak/>
        <w:t xml:space="preserve">Appendix </w:t>
      </w:r>
      <w:r w:rsidR="0061650E" w:rsidRPr="00D70D71">
        <w:rPr>
          <w:rFonts w:ascii="Poppins Medium" w:hAnsi="Poppins Medium"/>
          <w:color w:val="3F0731"/>
          <w:rPrChange w:id="4979" w:author="Stuart McLarnon (NESO)" w:date="2024-11-18T11:41:00Z">
            <w:rPr/>
          </w:rPrChange>
        </w:rPr>
        <w:t>B</w:t>
      </w:r>
      <w:r w:rsidRPr="00D70D71">
        <w:rPr>
          <w:rFonts w:ascii="Poppins Medium" w:hAnsi="Poppins Medium"/>
          <w:color w:val="3F0731"/>
          <w:rPrChange w:id="4980" w:author="Stuart McLarnon (NESO)" w:date="2024-11-18T11:41:00Z">
            <w:rPr/>
          </w:rPrChange>
        </w:rPr>
        <w:t xml:space="preserve">: High Priority </w:t>
      </w:r>
      <w:r w:rsidR="005E1CE0" w:rsidRPr="00D70D71">
        <w:rPr>
          <w:rFonts w:ascii="Poppins Medium" w:hAnsi="Poppins Medium"/>
          <w:color w:val="3F0731"/>
          <w:rPrChange w:id="4981" w:author="Stuart McLarnon (NESO)" w:date="2024-11-18T11:41:00Z">
            <w:rPr/>
          </w:rPrChange>
        </w:rPr>
        <w:t>S</w:t>
      </w:r>
      <w:r w:rsidR="007B6B55" w:rsidRPr="00D70D71">
        <w:rPr>
          <w:rFonts w:ascii="Poppins Medium" w:hAnsi="Poppins Medium"/>
          <w:color w:val="3F0731"/>
          <w:rPrChange w:id="4982" w:author="Stuart McLarnon (NESO)" w:date="2024-11-18T11:41:00Z">
            <w:rPr/>
          </w:rPrChange>
        </w:rPr>
        <w:t xml:space="preserve">ignificant </w:t>
      </w:r>
      <w:r w:rsidR="006B2184">
        <w:rPr>
          <w:rFonts w:ascii="Poppins Medium" w:hAnsi="Poppins Medium"/>
          <w:color w:val="3F0731"/>
          <w:rPrChange w:id="4983" w:author="Stuart McLarnon (NESO)" w:date="2024-11-18T11:41:00Z">
            <w:rPr/>
          </w:rPrChange>
        </w:rPr>
        <w:t>Grid</w:t>
      </w:r>
      <w:r w:rsidR="007B6B55" w:rsidRPr="00D70D71">
        <w:rPr>
          <w:rFonts w:ascii="Poppins Medium" w:hAnsi="Poppins Medium"/>
          <w:color w:val="3F0731"/>
          <w:rPrChange w:id="4984" w:author="Stuart McLarnon (NESO)" w:date="2024-11-18T11:41:00Z">
            <w:rPr/>
          </w:rPrChange>
        </w:rPr>
        <w:t xml:space="preserve"> </w:t>
      </w:r>
      <w:r w:rsidRPr="00D70D71">
        <w:rPr>
          <w:rFonts w:ascii="Poppins Medium" w:hAnsi="Poppins Medium"/>
          <w:color w:val="3F0731"/>
          <w:rPrChange w:id="4985" w:author="Stuart McLarnon (NESO)" w:date="2024-11-18T11:41:00Z">
            <w:rPr/>
          </w:rPrChange>
        </w:rPr>
        <w:t>U</w:t>
      </w:r>
      <w:r w:rsidR="007B6B55" w:rsidRPr="00D70D71">
        <w:rPr>
          <w:rFonts w:ascii="Poppins Medium" w:hAnsi="Poppins Medium"/>
          <w:color w:val="3F0731"/>
          <w:rPrChange w:id="4986" w:author="Stuart McLarnon (NESO)" w:date="2024-11-18T11:41:00Z">
            <w:rPr/>
          </w:rPrChange>
        </w:rPr>
        <w:t>ser</w:t>
      </w:r>
      <w:r w:rsidR="005E1CE0" w:rsidRPr="00D70D71">
        <w:rPr>
          <w:rFonts w:ascii="Poppins Medium" w:hAnsi="Poppins Medium"/>
          <w:color w:val="3F0731"/>
          <w:rPrChange w:id="4987" w:author="Stuart McLarnon (NESO)" w:date="2024-11-18T11:41:00Z">
            <w:rPr/>
          </w:rPrChange>
        </w:rPr>
        <w:t xml:space="preserve"> list</w:t>
      </w:r>
      <w:bookmarkEnd w:id="4974"/>
      <w:bookmarkEnd w:id="4975"/>
      <w:bookmarkEnd w:id="4976"/>
      <w:bookmarkEnd w:id="4977"/>
      <w:r w:rsidRPr="00D70D71">
        <w:rPr>
          <w:rFonts w:ascii="Poppins Medium" w:hAnsi="Poppins Medium"/>
          <w:color w:val="3F0731"/>
          <w:rPrChange w:id="4988" w:author="Stuart McLarnon (NESO)" w:date="2024-11-18T11:41:00Z">
            <w:rPr/>
          </w:rPrChange>
        </w:rPr>
        <w:t xml:space="preserve"> </w:t>
      </w:r>
    </w:p>
    <w:p w14:paraId="1621204B" w14:textId="68F3DA55" w:rsidR="00820D3D" w:rsidRPr="00701B06" w:rsidRDefault="00820D3D" w:rsidP="00820D3D">
      <w:pPr>
        <w:jc w:val="both"/>
        <w:rPr>
          <w:rFonts w:ascii="Poppins" w:hAnsi="Poppins"/>
          <w:color w:val="auto"/>
          <w:rPrChange w:id="4989" w:author="Stuart McLarnon (NESO)" w:date="2024-11-18T11:41:00Z">
            <w:rPr>
              <w:color w:val="auto"/>
            </w:rPr>
          </w:rPrChange>
        </w:rPr>
      </w:pPr>
      <w:r w:rsidRPr="00701B06">
        <w:rPr>
          <w:rFonts w:ascii="Poppins" w:hAnsi="Poppins"/>
          <w:color w:val="auto"/>
          <w:rPrChange w:id="4990" w:author="Stuart McLarnon (NESO)" w:date="2024-11-18T11:41:00Z">
            <w:rPr>
              <w:color w:val="auto"/>
            </w:rPr>
          </w:rPrChange>
        </w:rPr>
        <w:t xml:space="preserve">Within GB, a High Priority Significant </w:t>
      </w:r>
      <w:r w:rsidR="006B2184">
        <w:rPr>
          <w:rFonts w:ascii="Poppins" w:hAnsi="Poppins"/>
          <w:color w:val="auto"/>
          <w:rPrChange w:id="4991" w:author="Stuart McLarnon (NESO)" w:date="2024-11-18T11:41:00Z">
            <w:rPr>
              <w:color w:val="auto"/>
            </w:rPr>
          </w:rPrChange>
        </w:rPr>
        <w:t>Grid</w:t>
      </w:r>
      <w:r w:rsidRPr="00701B06">
        <w:rPr>
          <w:rFonts w:ascii="Poppins" w:hAnsi="Poppins"/>
          <w:color w:val="auto"/>
          <w:rPrChange w:id="4992" w:author="Stuart McLarnon (NESO)" w:date="2024-11-18T11:41:00Z">
            <w:rPr>
              <w:color w:val="auto"/>
            </w:rPr>
          </w:rPrChange>
        </w:rPr>
        <w:t xml:space="preserve"> User </w:t>
      </w:r>
      <w:r w:rsidR="005E1CE0" w:rsidRPr="00701B06">
        <w:rPr>
          <w:rFonts w:ascii="Poppins" w:hAnsi="Poppins"/>
          <w:color w:val="auto"/>
          <w:rPrChange w:id="4993" w:author="Stuart McLarnon (NESO)" w:date="2024-11-18T11:41:00Z">
            <w:rPr>
              <w:color w:val="auto"/>
            </w:rPr>
          </w:rPrChange>
        </w:rPr>
        <w:t>is</w:t>
      </w:r>
      <w:r w:rsidRPr="00701B06">
        <w:rPr>
          <w:rFonts w:ascii="Poppins" w:hAnsi="Poppins"/>
          <w:color w:val="auto"/>
          <w:rPrChange w:id="4994" w:author="Stuart McLarnon (NESO)" w:date="2024-11-18T11:41:00Z">
            <w:rPr>
              <w:color w:val="auto"/>
            </w:rPr>
          </w:rPrChange>
        </w:rPr>
        <w:t xml:space="preserve"> classified as:</w:t>
      </w:r>
    </w:p>
    <w:p w14:paraId="0FE09539" w14:textId="07EB04FB" w:rsidR="00820D3D" w:rsidRPr="00701B06" w:rsidRDefault="00820D3D" w:rsidP="00157370">
      <w:pPr>
        <w:pStyle w:val="ListParagraph"/>
        <w:numPr>
          <w:ilvl w:val="0"/>
          <w:numId w:val="67"/>
        </w:numPr>
        <w:jc w:val="both"/>
        <w:rPr>
          <w:rFonts w:ascii="Poppins" w:hAnsi="Poppins"/>
          <w:color w:val="auto"/>
          <w:rPrChange w:id="4995" w:author="Stuart McLarnon (NESO)" w:date="2024-11-18T11:41:00Z">
            <w:rPr>
              <w:color w:val="auto"/>
            </w:rPr>
          </w:rPrChange>
        </w:rPr>
      </w:pPr>
      <w:r w:rsidRPr="00701B06">
        <w:rPr>
          <w:rFonts w:ascii="Poppins" w:hAnsi="Poppins"/>
          <w:color w:val="auto"/>
          <w:rPrChange w:id="4996" w:author="Stuart McLarnon (NESO)" w:date="2024-11-18T11:41:00Z">
            <w:rPr>
              <w:color w:val="auto"/>
            </w:rPr>
          </w:rPrChange>
        </w:rPr>
        <w:t>A Large Power Station connected directly to the National Electricity Transmission System</w:t>
      </w:r>
      <w:r w:rsidR="008A1E53" w:rsidRPr="00701B06">
        <w:rPr>
          <w:rFonts w:ascii="Poppins" w:hAnsi="Poppins"/>
          <w:color w:val="auto"/>
          <w:rPrChange w:id="4997" w:author="Stuart McLarnon (NESO)" w:date="2024-11-18T11:41:00Z">
            <w:rPr>
              <w:color w:val="auto"/>
            </w:rPr>
          </w:rPrChange>
        </w:rPr>
        <w:t xml:space="preserve">; </w:t>
      </w:r>
      <w:r w:rsidRPr="00701B06">
        <w:rPr>
          <w:rFonts w:ascii="Poppins" w:hAnsi="Poppins"/>
          <w:color w:val="auto"/>
          <w:rPrChange w:id="4998" w:author="Stuart McLarnon (NESO)" w:date="2024-11-18T11:41:00Z">
            <w:rPr>
              <w:color w:val="auto"/>
            </w:rPr>
          </w:rPrChange>
        </w:rPr>
        <w:t>or</w:t>
      </w:r>
    </w:p>
    <w:p w14:paraId="35C9531F" w14:textId="27BC309B" w:rsidR="00820D3D" w:rsidRPr="00701B06" w:rsidRDefault="00820D3D" w:rsidP="00157370">
      <w:pPr>
        <w:pStyle w:val="ListParagraph"/>
        <w:numPr>
          <w:ilvl w:val="0"/>
          <w:numId w:val="67"/>
        </w:numPr>
        <w:jc w:val="both"/>
        <w:rPr>
          <w:rFonts w:ascii="Poppins" w:hAnsi="Poppins"/>
          <w:color w:val="auto"/>
          <w:rPrChange w:id="4999" w:author="Stuart McLarnon (NESO)" w:date="2024-11-18T11:41:00Z">
            <w:rPr>
              <w:color w:val="auto"/>
            </w:rPr>
          </w:rPrChange>
        </w:rPr>
      </w:pPr>
      <w:r w:rsidRPr="00701B06">
        <w:rPr>
          <w:rFonts w:ascii="Poppins" w:hAnsi="Poppins"/>
          <w:color w:val="auto"/>
          <w:rPrChange w:id="5000" w:author="Stuart McLarnon (NESO)" w:date="2024-11-18T11:41:00Z">
            <w:rPr>
              <w:color w:val="auto"/>
            </w:rPr>
          </w:rPrChange>
        </w:rPr>
        <w:t>An Embedded Large Power Station</w:t>
      </w:r>
      <w:r w:rsidR="008A1E53" w:rsidRPr="00701B06">
        <w:rPr>
          <w:rFonts w:ascii="Poppins" w:hAnsi="Poppins"/>
          <w:color w:val="auto"/>
          <w:rPrChange w:id="5001" w:author="Stuart McLarnon (NESO)" w:date="2024-11-18T11:41:00Z">
            <w:rPr>
              <w:color w:val="auto"/>
            </w:rPr>
          </w:rPrChange>
        </w:rPr>
        <w:t>.</w:t>
      </w:r>
    </w:p>
    <w:p w14:paraId="07869492" w14:textId="356A1C01" w:rsidR="00820D3D" w:rsidRPr="00701B06" w:rsidRDefault="00820D3D" w:rsidP="00157370">
      <w:pPr>
        <w:jc w:val="both"/>
        <w:rPr>
          <w:rFonts w:ascii="Poppins" w:hAnsi="Poppins"/>
          <w:color w:val="auto"/>
          <w:rPrChange w:id="5002" w:author="Stuart McLarnon (NESO)" w:date="2024-11-18T11:41:00Z">
            <w:rPr>
              <w:color w:val="auto"/>
            </w:rPr>
          </w:rPrChange>
        </w:rPr>
      </w:pPr>
      <w:r w:rsidRPr="00701B06">
        <w:rPr>
          <w:rFonts w:ascii="Poppins" w:hAnsi="Poppins"/>
          <w:color w:val="auto"/>
          <w:rPrChange w:id="5003" w:author="Stuart McLarnon (NESO)" w:date="2024-11-18T11:41:00Z">
            <w:rPr>
              <w:color w:val="auto"/>
            </w:rPr>
          </w:rPrChange>
        </w:rPr>
        <w:t xml:space="preserve">For the purposes of this Appendix, Embedded and Large Power Station have the same definition as that defined in the </w:t>
      </w:r>
      <w:r w:rsidR="00B6672E">
        <w:rPr>
          <w:rFonts w:ascii="Poppins" w:hAnsi="Poppins"/>
          <w:color w:val="auto"/>
          <w:rPrChange w:id="5004" w:author="Stuart McLarnon (NESO)" w:date="2024-11-18T11:41:00Z">
            <w:rPr>
              <w:color w:val="auto"/>
            </w:rPr>
          </w:rPrChange>
        </w:rPr>
        <w:t>Grid Code</w:t>
      </w:r>
    </w:p>
    <w:p w14:paraId="30A17B9C" w14:textId="2E57D8A2" w:rsidR="000226A1" w:rsidRPr="00701B06" w:rsidRDefault="000226A1" w:rsidP="00AA3359">
      <w:pPr>
        <w:jc w:val="both"/>
        <w:rPr>
          <w:rFonts w:ascii="Poppins" w:hAnsi="Poppins"/>
          <w:rPrChange w:id="5005" w:author="Stuart McLarnon (NESO)" w:date="2024-11-18T11:41:00Z">
            <w:rPr/>
          </w:rPrChange>
        </w:rPr>
      </w:pPr>
    </w:p>
    <w:p w14:paraId="7B1E8D13" w14:textId="41B115FF" w:rsidR="00AA3359" w:rsidRPr="00701B06" w:rsidRDefault="00AA3359" w:rsidP="00AA3359">
      <w:pPr>
        <w:jc w:val="both"/>
        <w:rPr>
          <w:rFonts w:ascii="Poppins" w:hAnsi="Poppins"/>
          <w:rPrChange w:id="5006" w:author="Stuart McLarnon (NESO)" w:date="2024-11-18T11:41:00Z">
            <w:rPr/>
          </w:rPrChange>
        </w:rPr>
      </w:pPr>
    </w:p>
    <w:p w14:paraId="3E0FE637" w14:textId="177E4DB3" w:rsidR="000226A1" w:rsidRPr="00D70D71" w:rsidRDefault="000226A1" w:rsidP="00D81794">
      <w:pPr>
        <w:pStyle w:val="AppendixPageTitle"/>
        <w:framePr w:wrap="notBeside"/>
        <w:rPr>
          <w:rFonts w:ascii="Poppins Medium" w:hAnsi="Poppins Medium"/>
          <w:color w:val="3F0731"/>
          <w:rPrChange w:id="5007" w:author="Stuart McLarnon (NESO)" w:date="2024-11-18T11:41:00Z">
            <w:rPr/>
          </w:rPrChange>
        </w:rPr>
      </w:pPr>
      <w:bookmarkStart w:id="5008" w:name="_Toc128731923"/>
      <w:bookmarkStart w:id="5009" w:name="_Toc188439590"/>
      <w:bookmarkStart w:id="5010" w:name="_Toc532811337"/>
      <w:bookmarkStart w:id="5011" w:name="_Toc16863257"/>
      <w:r w:rsidRPr="00D70D71">
        <w:rPr>
          <w:rFonts w:ascii="Poppins Medium" w:hAnsi="Poppins Medium"/>
          <w:color w:val="3F0731"/>
          <w:rPrChange w:id="5012" w:author="Stuart McLarnon (NESO)" w:date="2024-11-18T11:41:00Z">
            <w:rPr/>
          </w:rPrChange>
        </w:rPr>
        <w:lastRenderedPageBreak/>
        <w:t xml:space="preserve">Appendix </w:t>
      </w:r>
      <w:r w:rsidR="005A436B" w:rsidRPr="00D70D71">
        <w:rPr>
          <w:rFonts w:ascii="Poppins Medium" w:hAnsi="Poppins Medium"/>
          <w:color w:val="3F0731"/>
          <w:rPrChange w:id="5013" w:author="Stuart McLarnon (NESO)" w:date="2024-11-18T11:41:00Z">
            <w:rPr/>
          </w:rPrChange>
        </w:rPr>
        <w:t>C</w:t>
      </w:r>
      <w:r w:rsidRPr="00D70D71">
        <w:rPr>
          <w:rFonts w:ascii="Poppins Medium" w:hAnsi="Poppins Medium"/>
          <w:color w:val="3F0731"/>
          <w:rPrChange w:id="5014" w:author="Stuart McLarnon (NESO)" w:date="2024-11-18T11:41:00Z">
            <w:rPr/>
          </w:rPrChange>
        </w:rPr>
        <w:t>: List of</w:t>
      </w:r>
      <w:r w:rsidR="00252951" w:rsidRPr="00D70D71">
        <w:rPr>
          <w:rFonts w:ascii="Poppins Medium" w:hAnsi="Poppins Medium"/>
          <w:color w:val="3F0731"/>
          <w:rPrChange w:id="5015" w:author="Stuart McLarnon (NESO)" w:date="2024-11-18T11:41:00Z">
            <w:rPr/>
          </w:rPrChange>
        </w:rPr>
        <w:t xml:space="preserve"> Network Operators</w:t>
      </w:r>
      <w:bookmarkEnd w:id="5008"/>
      <w:bookmarkEnd w:id="5009"/>
      <w:r w:rsidR="00A824BF" w:rsidRPr="00D70D71">
        <w:rPr>
          <w:rFonts w:ascii="Poppins Medium" w:hAnsi="Poppins Medium"/>
          <w:color w:val="3F0731"/>
          <w:rPrChange w:id="5016" w:author="Stuart McLarnon (NESO)" w:date="2024-11-18T11:41:00Z">
            <w:rPr/>
          </w:rPrChange>
        </w:rPr>
        <w:t xml:space="preserve"> </w:t>
      </w:r>
      <w:bookmarkEnd w:id="5010"/>
    </w:p>
    <w:p w14:paraId="02FF9DF5" w14:textId="520B279B" w:rsidR="000226A1" w:rsidRPr="00255B7C" w:rsidRDefault="0083178E" w:rsidP="008F2821">
      <w:pPr>
        <w:jc w:val="both"/>
        <w:rPr>
          <w:rFonts w:ascii="Poppins" w:hAnsi="Poppins"/>
          <w:color w:val="auto"/>
          <w:rPrChange w:id="5017" w:author="Stuart McLarnon (NESO)" w:date="2024-11-18T11:41:00Z">
            <w:rPr/>
          </w:rPrChange>
        </w:rPr>
      </w:pPr>
      <w:r w:rsidRPr="00255B7C">
        <w:rPr>
          <w:rFonts w:ascii="Poppins" w:hAnsi="Poppins"/>
          <w:color w:val="auto"/>
          <w:rPrChange w:id="5018" w:author="Stuart McLarnon (NESO)" w:date="2024-11-18T11:41:00Z">
            <w:rPr/>
          </w:rPrChange>
        </w:rPr>
        <w:t>A list of Network Operators</w:t>
      </w:r>
      <w:bookmarkEnd w:id="5011"/>
      <w:r w:rsidRPr="00255B7C">
        <w:rPr>
          <w:rFonts w:ascii="Poppins" w:hAnsi="Poppins"/>
          <w:color w:val="auto"/>
          <w:rPrChange w:id="5019" w:author="Stuart McLarnon (NESO)" w:date="2024-11-18T11:41:00Z">
            <w:rPr/>
          </w:rPrChange>
        </w:rPr>
        <w:t xml:space="preserve"> </w:t>
      </w:r>
      <w:r w:rsidR="0009017F" w:rsidRPr="00255B7C">
        <w:rPr>
          <w:rFonts w:ascii="Poppins" w:hAnsi="Poppins"/>
          <w:color w:val="auto"/>
          <w:rPrChange w:id="5020" w:author="Stuart McLarnon (NESO)" w:date="2024-11-18T11:41:00Z">
            <w:rPr/>
          </w:rPrChange>
        </w:rPr>
        <w:t>is</w:t>
      </w:r>
      <w:r w:rsidRPr="00255B7C">
        <w:rPr>
          <w:rFonts w:ascii="Poppins" w:hAnsi="Poppins"/>
          <w:color w:val="auto"/>
          <w:rPrChange w:id="5021" w:author="Stuart McLarnon (NESO)" w:date="2024-11-18T11:41:00Z">
            <w:rPr/>
          </w:rPrChange>
        </w:rPr>
        <w:t xml:space="preserve"> available from Ofgem’s website which is available from the following link.</w:t>
      </w:r>
    </w:p>
    <w:p w14:paraId="0D3223AE" w14:textId="15262EE8" w:rsidR="0083178E" w:rsidRPr="00D70D71" w:rsidRDefault="0083178E" w:rsidP="008F2821">
      <w:pPr>
        <w:jc w:val="both"/>
        <w:rPr>
          <w:rFonts w:ascii="Poppins" w:hAnsi="Poppins"/>
          <w:b/>
          <w:color w:val="auto"/>
          <w:rPrChange w:id="5022" w:author="Stuart McLarnon (NESO)" w:date="2024-11-18T11:41:00Z">
            <w:rPr/>
          </w:rPrChange>
        </w:rPr>
      </w:pPr>
    </w:p>
    <w:p w14:paraId="74E22A9B" w14:textId="6A7C8D2B" w:rsidR="0083178E" w:rsidRPr="003F0E22" w:rsidRDefault="00EF4DC3" w:rsidP="000226A1">
      <w:pPr>
        <w:rPr>
          <w:rFonts w:ascii="Poppins" w:hAnsi="Poppins" w:cs="Poppins"/>
          <w:color w:val="7030A0"/>
          <w:rPrChange w:id="5023" w:author="Stuart McLarnon (NESO)" w:date="2025-03-12T10:04:00Z" w16du:dateUtc="2025-03-12T10:04:00Z">
            <w:rPr/>
          </w:rPrChange>
        </w:rPr>
      </w:pPr>
      <w:r w:rsidRPr="003F0E22">
        <w:rPr>
          <w:rFonts w:ascii="Poppins" w:hAnsi="Poppins" w:cs="Poppins"/>
          <w:color w:val="7030A0"/>
          <w:rPrChange w:id="5024" w:author="Stuart McLarnon (NESO)" w:date="2025-03-12T10:04:00Z" w16du:dateUtc="2025-03-12T10:04:00Z">
            <w:rPr/>
          </w:rPrChange>
        </w:rPr>
        <w:fldChar w:fldCharType="begin"/>
      </w:r>
      <w:r w:rsidRPr="003F0E22">
        <w:rPr>
          <w:rFonts w:ascii="Poppins" w:hAnsi="Poppins" w:cs="Poppins"/>
          <w:color w:val="7030A0"/>
          <w:rPrChange w:id="5025" w:author="Stuart McLarnon (NESO)" w:date="2025-03-12T10:04:00Z" w16du:dateUtc="2025-03-12T10:04:00Z">
            <w:rPr/>
          </w:rPrChange>
        </w:rPr>
        <w:instrText>HYPERLINK "https://www.ofgem.gov.uk/system/files/docs/2019/08/electricity_registered_or_service_addresses_new.pdf"</w:instrText>
      </w:r>
      <w:r w:rsidRPr="003F0E22">
        <w:rPr>
          <w:rFonts w:ascii="Poppins" w:hAnsi="Poppins" w:cs="Poppins"/>
          <w:color w:val="7030A0"/>
          <w:rPrChange w:id="5026" w:author="Stuart McLarnon (NESO)" w:date="2025-03-12T10:04:00Z" w16du:dateUtc="2025-03-12T10:04:00Z">
            <w:rPr>
              <w:rFonts w:ascii="Poppins" w:hAnsi="Poppins" w:cs="Poppins"/>
            </w:rPr>
          </w:rPrChange>
        </w:rPr>
      </w:r>
      <w:r w:rsidRPr="003F0E22">
        <w:rPr>
          <w:rFonts w:ascii="Poppins" w:hAnsi="Poppins" w:cs="Poppins"/>
          <w:color w:val="7030A0"/>
          <w:rPrChange w:id="5027" w:author="Stuart McLarnon (NESO)" w:date="2025-03-12T10:04:00Z" w16du:dateUtc="2025-03-12T10:04:00Z">
            <w:rPr>
              <w:rStyle w:val="Hyperlink"/>
            </w:rPr>
          </w:rPrChange>
        </w:rPr>
        <w:fldChar w:fldCharType="separate"/>
      </w:r>
      <w:r w:rsidR="0083178E" w:rsidRPr="003F0E22">
        <w:rPr>
          <w:rStyle w:val="Hyperlink"/>
          <w:rFonts w:ascii="Poppins" w:hAnsi="Poppins" w:cs="Poppins"/>
          <w:color w:val="7030A0"/>
          <w:rPrChange w:id="5028" w:author="Stuart McLarnon (NESO)" w:date="2025-03-12T10:04:00Z" w16du:dateUtc="2025-03-12T10:04:00Z">
            <w:rPr>
              <w:rStyle w:val="Hyperlink"/>
            </w:rPr>
          </w:rPrChange>
        </w:rPr>
        <w:t>https://www.ofgem.gov.uk/system/files/docs/2019/08/electricity_registered_or_service_addresses_new.pdf</w:t>
      </w:r>
      <w:r w:rsidRPr="003F0E22">
        <w:rPr>
          <w:rStyle w:val="Hyperlink"/>
          <w:rFonts w:ascii="Poppins" w:hAnsi="Poppins" w:cs="Poppins"/>
          <w:color w:val="7030A0"/>
          <w:rPrChange w:id="5029" w:author="Stuart McLarnon (NESO)" w:date="2025-03-12T10:04:00Z" w16du:dateUtc="2025-03-12T10:04:00Z">
            <w:rPr>
              <w:rStyle w:val="Hyperlink"/>
            </w:rPr>
          </w:rPrChange>
        </w:rPr>
        <w:fldChar w:fldCharType="end"/>
      </w:r>
    </w:p>
    <w:p w14:paraId="47409827" w14:textId="77777777" w:rsidR="0083178E" w:rsidRPr="00701B06" w:rsidRDefault="0083178E" w:rsidP="000226A1">
      <w:pPr>
        <w:rPr>
          <w:rFonts w:ascii="Poppins" w:hAnsi="Poppins"/>
          <w:rPrChange w:id="5030" w:author="Stuart McLarnon (NESO)" w:date="2024-11-18T11:41:00Z">
            <w:rPr/>
          </w:rPrChange>
        </w:rPr>
      </w:pPr>
    </w:p>
    <w:p w14:paraId="341ABFE1" w14:textId="77777777" w:rsidR="000226A1" w:rsidRPr="00701B06" w:rsidRDefault="000226A1" w:rsidP="000226A1">
      <w:pPr>
        <w:rPr>
          <w:rFonts w:ascii="Poppins" w:hAnsi="Poppins"/>
          <w:rPrChange w:id="5031" w:author="Stuart McLarnon (NESO)" w:date="2024-11-18T11:41:00Z">
            <w:rPr/>
          </w:rPrChange>
        </w:rPr>
      </w:pPr>
    </w:p>
    <w:p w14:paraId="013FEF1D" w14:textId="77777777" w:rsidR="000226A1" w:rsidRPr="00701B06" w:rsidRDefault="000226A1" w:rsidP="000226A1">
      <w:pPr>
        <w:rPr>
          <w:rFonts w:ascii="Poppins" w:hAnsi="Poppins"/>
          <w:rPrChange w:id="5032" w:author="Stuart McLarnon (NESO)" w:date="2024-11-18T11:41:00Z">
            <w:rPr/>
          </w:rPrChange>
        </w:rPr>
      </w:pPr>
      <w:r w:rsidRPr="00701B06">
        <w:rPr>
          <w:rFonts w:ascii="Poppins" w:hAnsi="Poppins"/>
          <w:rPrChange w:id="5033" w:author="Stuart McLarnon (NESO)" w:date="2024-11-18T11:41:00Z">
            <w:rPr/>
          </w:rPrChange>
        </w:rPr>
        <w:br w:type="page"/>
      </w:r>
    </w:p>
    <w:p w14:paraId="0CC4CCE2" w14:textId="124C576A" w:rsidR="000226A1" w:rsidRPr="00D70D71" w:rsidRDefault="000226A1" w:rsidP="00D81794">
      <w:pPr>
        <w:pStyle w:val="AppendixPageTitle"/>
        <w:framePr w:wrap="notBeside"/>
        <w:rPr>
          <w:rFonts w:ascii="Poppins Medium" w:hAnsi="Poppins Medium"/>
          <w:color w:val="3F0731"/>
          <w:rPrChange w:id="5034" w:author="Stuart McLarnon (NESO)" w:date="2024-11-18T11:41:00Z">
            <w:rPr/>
          </w:rPrChange>
        </w:rPr>
      </w:pPr>
      <w:bookmarkStart w:id="5035" w:name="_Toc532811338"/>
      <w:bookmarkStart w:id="5036" w:name="_Toc16863258"/>
      <w:bookmarkStart w:id="5037" w:name="_Toc128731924"/>
      <w:bookmarkStart w:id="5038" w:name="_Toc188439591"/>
      <w:r w:rsidRPr="00D70D71">
        <w:rPr>
          <w:rFonts w:ascii="Poppins Medium" w:hAnsi="Poppins Medium"/>
          <w:color w:val="3F0731"/>
          <w:rPrChange w:id="5039" w:author="Stuart McLarnon (NESO)" w:date="2024-11-18T11:41:00Z">
            <w:rPr/>
          </w:rPrChange>
        </w:rPr>
        <w:lastRenderedPageBreak/>
        <w:t xml:space="preserve">Appendix </w:t>
      </w:r>
      <w:r w:rsidR="005A436B" w:rsidRPr="00D70D71">
        <w:rPr>
          <w:rFonts w:ascii="Poppins Medium" w:hAnsi="Poppins Medium"/>
          <w:color w:val="3F0731"/>
          <w:rPrChange w:id="5040" w:author="Stuart McLarnon (NESO)" w:date="2024-11-18T11:41:00Z">
            <w:rPr/>
          </w:rPrChange>
        </w:rPr>
        <w:t>D</w:t>
      </w:r>
      <w:r w:rsidRPr="00D70D71">
        <w:rPr>
          <w:rFonts w:ascii="Poppins Medium" w:hAnsi="Poppins Medium"/>
          <w:color w:val="3F0731"/>
          <w:rPrChange w:id="5041" w:author="Stuart McLarnon (NESO)" w:date="2024-11-18T11:41:00Z">
            <w:rPr/>
          </w:rPrChange>
        </w:rPr>
        <w:t>: Glossary</w:t>
      </w:r>
      <w:bookmarkEnd w:id="5035"/>
      <w:bookmarkEnd w:id="5036"/>
      <w:bookmarkEnd w:id="5037"/>
      <w:bookmarkEnd w:id="5038"/>
    </w:p>
    <w:p w14:paraId="74F4A70F" w14:textId="08CC4CED" w:rsidR="000226A1" w:rsidRPr="00D70D71" w:rsidRDefault="000226A1" w:rsidP="008F2821">
      <w:pPr>
        <w:jc w:val="both"/>
        <w:rPr>
          <w:rFonts w:ascii="Poppins" w:hAnsi="Poppins"/>
          <w:color w:val="auto"/>
          <w:rPrChange w:id="5042" w:author="Stuart McLarnon (NESO)" w:date="2024-11-18T11:41:00Z">
            <w:rPr/>
          </w:rPrChange>
        </w:rPr>
      </w:pPr>
      <w:r w:rsidRPr="00D70D71">
        <w:rPr>
          <w:rFonts w:ascii="Poppins" w:hAnsi="Poppins"/>
          <w:color w:val="auto"/>
          <w:rPrChange w:id="5043" w:author="Stuart McLarnon (NESO)" w:date="2024-11-18T11:41:00Z">
            <w:rPr/>
          </w:rPrChange>
        </w:rPr>
        <w:t xml:space="preserve">These definitions have been sourced from the Electricity Transmission Licence, the </w:t>
      </w:r>
      <w:r w:rsidR="00B6672E">
        <w:rPr>
          <w:rFonts w:ascii="Poppins" w:hAnsi="Poppins"/>
          <w:color w:val="auto"/>
          <w:rPrChange w:id="5044" w:author="Stuart McLarnon (NESO)" w:date="2024-11-18T11:41:00Z">
            <w:rPr/>
          </w:rPrChange>
        </w:rPr>
        <w:t>Grid Code</w:t>
      </w:r>
      <w:r w:rsidRPr="00D70D71">
        <w:rPr>
          <w:rFonts w:ascii="Poppins" w:hAnsi="Poppins"/>
          <w:color w:val="auto"/>
          <w:rPrChange w:id="5045" w:author="Stuart McLarnon (NESO)" w:date="2024-11-18T11:41:00Z">
            <w:rPr/>
          </w:rPrChange>
        </w:rPr>
        <w:t xml:space="preserve"> Glossary and Definitions, the Network Code Emergency and Restoration and the European Union Emissions Trading Scheme website.</w:t>
      </w:r>
    </w:p>
    <w:p w14:paraId="68B9CF30" w14:textId="77777777" w:rsidR="000226A1" w:rsidRPr="00D70D71" w:rsidRDefault="000226A1" w:rsidP="008F2821">
      <w:pPr>
        <w:jc w:val="both"/>
        <w:rPr>
          <w:rFonts w:ascii="Poppins" w:hAnsi="Poppins"/>
          <w:color w:val="auto"/>
          <w:rPrChange w:id="5046" w:author="Stuart McLarnon (NESO)" w:date="2024-11-18T11:41:00Z">
            <w:rPr/>
          </w:rPrChange>
        </w:rPr>
      </w:pPr>
    </w:p>
    <w:tbl>
      <w:tblPr>
        <w:tblStyle w:val="TableGrid"/>
        <w:tblW w:w="5003" w:type="pct"/>
        <w:tblLook w:val="04A0" w:firstRow="1" w:lastRow="0" w:firstColumn="1" w:lastColumn="0" w:noHBand="0" w:noVBand="1"/>
        <w:tblPrChange w:id="5047" w:author="Stuart McLarnon (NESO)" w:date="2025-01-22T13:33:00Z" w16du:dateUtc="2025-01-22T13:33:00Z">
          <w:tblPr>
            <w:tblStyle w:val="TableGrid"/>
            <w:tblW w:w="5003" w:type="pct"/>
            <w:tblLook w:val="04A0" w:firstRow="1" w:lastRow="0" w:firstColumn="1" w:lastColumn="0" w:noHBand="0" w:noVBand="1"/>
          </w:tblPr>
        </w:tblPrChange>
      </w:tblPr>
      <w:tblGrid>
        <w:gridCol w:w="1721"/>
        <w:gridCol w:w="5189"/>
        <w:tblGridChange w:id="5048">
          <w:tblGrid>
            <w:gridCol w:w="1721"/>
            <w:gridCol w:w="5189"/>
          </w:tblGrid>
        </w:tblGridChange>
      </w:tblGrid>
      <w:tr w:rsidR="00C87D2B" w:rsidRPr="00701B06" w14:paraId="096F1563" w14:textId="77777777" w:rsidTr="00053E8A">
        <w:tc>
          <w:tcPr>
            <w:tcW w:w="1721" w:type="dxa"/>
            <w:tcPrChange w:id="5049" w:author="Stuart McLarnon (NESO)" w:date="2025-01-22T13:33:00Z" w16du:dateUtc="2025-01-22T13:33:00Z">
              <w:tcPr>
                <w:tcW w:w="1561" w:type="dxa"/>
              </w:tcPr>
            </w:tcPrChange>
          </w:tcPr>
          <w:p w14:paraId="3B4E59DA" w14:textId="77777777" w:rsidR="000226A1" w:rsidRPr="00701B06" w:rsidRDefault="000226A1" w:rsidP="000226A1">
            <w:pPr>
              <w:jc w:val="both"/>
              <w:rPr>
                <w:rFonts w:ascii="Poppins" w:hAnsi="Poppins"/>
                <w:color w:val="auto"/>
                <w:rPrChange w:id="5050" w:author="Stuart McLarnon (NESO)" w:date="2024-11-18T11:41:00Z">
                  <w:rPr>
                    <w:rFonts w:ascii="Arial" w:hAnsi="Arial"/>
                    <w:color w:val="auto"/>
                  </w:rPr>
                </w:rPrChange>
              </w:rPr>
            </w:pPr>
            <w:r w:rsidRPr="00701B06">
              <w:rPr>
                <w:rFonts w:ascii="Poppins" w:hAnsi="Poppins"/>
                <w:color w:val="auto"/>
                <w:rPrChange w:id="5051" w:author="Stuart McLarnon (NESO)" w:date="2024-11-18T11:41:00Z">
                  <w:rPr>
                    <w:rFonts w:ascii="Arial" w:hAnsi="Arial"/>
                    <w:color w:val="auto"/>
                  </w:rPr>
                </w:rPrChange>
              </w:rPr>
              <w:t xml:space="preserve">Balancing Mechanism </w:t>
            </w:r>
          </w:p>
        </w:tc>
        <w:tc>
          <w:tcPr>
            <w:tcW w:w="5189" w:type="dxa"/>
            <w:tcPrChange w:id="5052" w:author="Stuart McLarnon (NESO)" w:date="2025-01-22T13:33:00Z" w16du:dateUtc="2025-01-22T13:33:00Z">
              <w:tcPr>
                <w:tcW w:w="5349" w:type="dxa"/>
              </w:tcPr>
            </w:tcPrChange>
          </w:tcPr>
          <w:p w14:paraId="1387D032" w14:textId="162BEADE" w:rsidR="0095341E" w:rsidRPr="00701B06" w:rsidRDefault="0095341E" w:rsidP="0095341E">
            <w:pPr>
              <w:spacing w:line="256" w:lineRule="auto"/>
              <w:rPr>
                <w:rFonts w:ascii="Poppins" w:hAnsi="Poppins"/>
                <w:color w:val="auto"/>
                <w:rPrChange w:id="5053" w:author="Stuart McLarnon (NESO)" w:date="2024-11-18T11:41:00Z">
                  <w:rPr>
                    <w:color w:val="auto"/>
                  </w:rPr>
                </w:rPrChange>
              </w:rPr>
            </w:pPr>
            <w:r w:rsidRPr="00701B06">
              <w:rPr>
                <w:rFonts w:ascii="Poppins" w:hAnsi="Poppins"/>
                <w:color w:val="auto"/>
                <w:rPrChange w:id="5054" w:author="Stuart McLarnon (NESO)" w:date="2024-11-18T11:41:00Z">
                  <w:rPr>
                    <w:color w:val="auto"/>
                  </w:rPr>
                </w:rPrChange>
              </w:rPr>
              <w:t xml:space="preserve">As defined in the Glossary and Definitions of the </w:t>
            </w:r>
            <w:r w:rsidR="00B6672E">
              <w:rPr>
                <w:rFonts w:ascii="Poppins" w:hAnsi="Poppins"/>
                <w:color w:val="auto"/>
                <w:rPrChange w:id="5055" w:author="Stuart McLarnon (NESO)" w:date="2024-11-18T11:41:00Z">
                  <w:rPr>
                    <w:color w:val="auto"/>
                  </w:rPr>
                </w:rPrChange>
              </w:rPr>
              <w:t>Grid Code</w:t>
            </w:r>
            <w:r w:rsidRPr="00701B06">
              <w:rPr>
                <w:rFonts w:ascii="Poppins" w:hAnsi="Poppins"/>
                <w:color w:val="auto"/>
                <w:rPrChange w:id="5056" w:author="Stuart McLarnon (NESO)" w:date="2024-11-18T11:41:00Z">
                  <w:rPr>
                    <w:color w:val="auto"/>
                  </w:rPr>
                </w:rPrChange>
              </w:rPr>
              <w:t>.</w:t>
            </w:r>
          </w:p>
          <w:p w14:paraId="47D9CBDF" w14:textId="0C407975" w:rsidR="000226A1" w:rsidRPr="00701B06" w:rsidRDefault="000226A1" w:rsidP="000226A1">
            <w:pPr>
              <w:jc w:val="both"/>
              <w:rPr>
                <w:rFonts w:ascii="Poppins" w:hAnsi="Poppins"/>
                <w:color w:val="auto"/>
                <w:rPrChange w:id="5057" w:author="Stuart McLarnon (NESO)" w:date="2024-11-18T11:41:00Z">
                  <w:rPr>
                    <w:rFonts w:ascii="Arial" w:hAnsi="Arial"/>
                    <w:color w:val="auto"/>
                  </w:rPr>
                </w:rPrChange>
              </w:rPr>
            </w:pPr>
          </w:p>
        </w:tc>
      </w:tr>
      <w:tr w:rsidR="00C87D2B" w:rsidRPr="00701B06" w14:paraId="09D02D39" w14:textId="77777777" w:rsidTr="00053E8A">
        <w:tc>
          <w:tcPr>
            <w:tcW w:w="1721" w:type="dxa"/>
            <w:tcPrChange w:id="5058" w:author="Stuart McLarnon (NESO)" w:date="2025-01-22T13:33:00Z" w16du:dateUtc="2025-01-22T13:33:00Z">
              <w:tcPr>
                <w:tcW w:w="1561" w:type="dxa"/>
              </w:tcPr>
            </w:tcPrChange>
          </w:tcPr>
          <w:p w14:paraId="459BC5EF" w14:textId="10FB45BF" w:rsidR="000226A1" w:rsidRPr="00701B06" w:rsidRDefault="00BC6738" w:rsidP="000226A1">
            <w:pPr>
              <w:jc w:val="both"/>
              <w:rPr>
                <w:rFonts w:ascii="Poppins" w:hAnsi="Poppins"/>
                <w:color w:val="auto"/>
                <w:rPrChange w:id="5059" w:author="Stuart McLarnon (NESO)" w:date="2024-11-18T11:41:00Z">
                  <w:rPr>
                    <w:rFonts w:ascii="Arial" w:hAnsi="Arial"/>
                    <w:color w:val="auto"/>
                  </w:rPr>
                </w:rPrChange>
              </w:rPr>
            </w:pPr>
            <w:r w:rsidRPr="00701B06">
              <w:rPr>
                <w:rFonts w:ascii="Poppins" w:hAnsi="Poppins"/>
                <w:color w:val="auto"/>
                <w:rPrChange w:id="5060" w:author="Stuart McLarnon (NESO)" w:date="2024-11-18T11:41:00Z">
                  <w:rPr>
                    <w:color w:val="auto"/>
                  </w:rPr>
                </w:rPrChange>
              </w:rPr>
              <w:t>DESNZ</w:t>
            </w:r>
          </w:p>
        </w:tc>
        <w:tc>
          <w:tcPr>
            <w:tcW w:w="5189" w:type="dxa"/>
            <w:tcPrChange w:id="5061" w:author="Stuart McLarnon (NESO)" w:date="2025-01-22T13:33:00Z" w16du:dateUtc="2025-01-22T13:33:00Z">
              <w:tcPr>
                <w:tcW w:w="5349" w:type="dxa"/>
              </w:tcPr>
            </w:tcPrChange>
          </w:tcPr>
          <w:p w14:paraId="04052CAE" w14:textId="6FA87310" w:rsidR="000226A1" w:rsidRPr="00701B06" w:rsidRDefault="000226A1" w:rsidP="000226A1">
            <w:pPr>
              <w:jc w:val="both"/>
              <w:rPr>
                <w:rFonts w:ascii="Poppins" w:hAnsi="Poppins"/>
                <w:color w:val="auto"/>
                <w:rPrChange w:id="5062" w:author="Stuart McLarnon (NESO)" w:date="2024-11-18T11:41:00Z">
                  <w:rPr>
                    <w:rFonts w:ascii="Arial" w:hAnsi="Arial"/>
                    <w:color w:val="auto"/>
                  </w:rPr>
                </w:rPrChange>
              </w:rPr>
            </w:pPr>
            <w:r w:rsidRPr="00701B06">
              <w:rPr>
                <w:rFonts w:ascii="Poppins" w:hAnsi="Poppins"/>
                <w:color w:val="auto"/>
                <w:rPrChange w:id="5063" w:author="Stuart McLarnon (NESO)" w:date="2024-11-18T11:41:00Z">
                  <w:rPr>
                    <w:rFonts w:ascii="Arial" w:hAnsi="Arial"/>
                    <w:color w:val="auto"/>
                  </w:rPr>
                </w:rPrChange>
              </w:rPr>
              <w:t>H</w:t>
            </w:r>
            <w:ins w:id="5064" w:author="Stuart McLarnon (NESO)" w:date="2025-01-22T13:33:00Z" w16du:dateUtc="2025-01-22T13:33:00Z">
              <w:r w:rsidR="00053E8A">
                <w:rPr>
                  <w:rFonts w:ascii="Poppins" w:hAnsi="Poppins"/>
                  <w:color w:val="auto"/>
                </w:rPr>
                <w:t>is</w:t>
              </w:r>
            </w:ins>
            <w:del w:id="5065" w:author="Stuart McLarnon (NESO)" w:date="2025-01-22T13:33:00Z" w16du:dateUtc="2025-01-22T13:33:00Z">
              <w:r w:rsidRPr="00701B06" w:rsidDel="00053E8A">
                <w:rPr>
                  <w:rFonts w:ascii="Poppins" w:hAnsi="Poppins"/>
                  <w:color w:val="auto"/>
                  <w:rPrChange w:id="5066" w:author="Stuart McLarnon (NESO)" w:date="2024-11-18T11:41:00Z">
                    <w:rPr>
                      <w:rFonts w:ascii="Arial" w:hAnsi="Arial"/>
                      <w:color w:val="auto"/>
                    </w:rPr>
                  </w:rPrChange>
                </w:rPr>
                <w:delText>er</w:delText>
              </w:r>
            </w:del>
            <w:r w:rsidRPr="00701B06">
              <w:rPr>
                <w:rFonts w:ascii="Poppins" w:hAnsi="Poppins"/>
                <w:color w:val="auto"/>
                <w:rPrChange w:id="5067" w:author="Stuart McLarnon (NESO)" w:date="2024-11-18T11:41:00Z">
                  <w:rPr>
                    <w:rFonts w:ascii="Arial" w:hAnsi="Arial"/>
                    <w:color w:val="auto"/>
                  </w:rPr>
                </w:rPrChange>
              </w:rPr>
              <w:t xml:space="preserve"> Majesty’s Government Department for </w:t>
            </w:r>
            <w:r w:rsidR="007537CC" w:rsidRPr="00701B06">
              <w:rPr>
                <w:rFonts w:ascii="Poppins" w:hAnsi="Poppins"/>
                <w:color w:val="auto"/>
                <w:rPrChange w:id="5068" w:author="Stuart McLarnon (NESO)" w:date="2024-11-18T11:41:00Z">
                  <w:rPr>
                    <w:rFonts w:ascii="Arial" w:hAnsi="Arial"/>
                    <w:color w:val="auto"/>
                  </w:rPr>
                </w:rPrChange>
              </w:rPr>
              <w:t>Energy Security and Net Zero</w:t>
            </w:r>
            <w:r w:rsidRPr="00701B06">
              <w:rPr>
                <w:rFonts w:ascii="Poppins" w:hAnsi="Poppins"/>
                <w:color w:val="auto"/>
                <w:rPrChange w:id="5069" w:author="Stuart McLarnon (NESO)" w:date="2024-11-18T11:41:00Z">
                  <w:rPr>
                    <w:rFonts w:ascii="Arial" w:hAnsi="Arial"/>
                    <w:color w:val="auto"/>
                  </w:rPr>
                </w:rPrChange>
              </w:rPr>
              <w:t>.</w:t>
            </w:r>
          </w:p>
          <w:p w14:paraId="558FD44B" w14:textId="77777777" w:rsidR="000226A1" w:rsidRPr="00701B06" w:rsidRDefault="000226A1" w:rsidP="000226A1">
            <w:pPr>
              <w:jc w:val="both"/>
              <w:rPr>
                <w:rFonts w:ascii="Poppins" w:hAnsi="Poppins"/>
                <w:color w:val="auto"/>
                <w:rPrChange w:id="5070" w:author="Stuart McLarnon (NESO)" w:date="2024-11-18T11:41:00Z">
                  <w:rPr>
                    <w:rFonts w:ascii="Arial" w:hAnsi="Arial"/>
                    <w:color w:val="auto"/>
                  </w:rPr>
                </w:rPrChange>
              </w:rPr>
            </w:pPr>
          </w:p>
        </w:tc>
      </w:tr>
      <w:tr w:rsidR="00C87D2B" w:rsidRPr="00701B06" w:rsidDel="00053E8A" w14:paraId="15264F56" w14:textId="5AA0A2C4" w:rsidTr="00053E8A">
        <w:trPr>
          <w:del w:id="5071" w:author="Stuart McLarnon (NESO)" w:date="2025-01-22T13:33:00Z"/>
        </w:trPr>
        <w:tc>
          <w:tcPr>
            <w:tcW w:w="1721" w:type="dxa"/>
            <w:tcPrChange w:id="5072" w:author="Stuart McLarnon (NESO)" w:date="2025-01-22T13:33:00Z" w16du:dateUtc="2025-01-22T13:33:00Z">
              <w:tcPr>
                <w:tcW w:w="1561" w:type="dxa"/>
              </w:tcPr>
            </w:tcPrChange>
          </w:tcPr>
          <w:p w14:paraId="772E3CEA" w14:textId="6E689356" w:rsidR="007F6D35" w:rsidRPr="00701B06" w:rsidDel="00053E8A" w:rsidRDefault="007F6D35" w:rsidP="000226A1">
            <w:pPr>
              <w:jc w:val="both"/>
              <w:rPr>
                <w:del w:id="5073" w:author="Stuart McLarnon (NESO)" w:date="2025-01-22T13:33:00Z" w16du:dateUtc="2025-01-22T13:33:00Z"/>
                <w:rFonts w:ascii="Poppins" w:hAnsi="Poppins"/>
                <w:color w:val="auto"/>
                <w:rPrChange w:id="5074" w:author="Stuart McLarnon (NESO)" w:date="2024-11-18T11:41:00Z">
                  <w:rPr>
                    <w:del w:id="5075" w:author="Stuart McLarnon (NESO)" w:date="2025-01-22T13:33:00Z" w16du:dateUtc="2025-01-22T13:33:00Z"/>
                    <w:rFonts w:ascii="Arial" w:hAnsi="Arial"/>
                    <w:color w:val="auto"/>
                  </w:rPr>
                </w:rPrChange>
              </w:rPr>
            </w:pPr>
          </w:p>
        </w:tc>
        <w:tc>
          <w:tcPr>
            <w:tcW w:w="5189" w:type="dxa"/>
            <w:tcPrChange w:id="5076" w:author="Stuart McLarnon (NESO)" w:date="2025-01-22T13:33:00Z" w16du:dateUtc="2025-01-22T13:33:00Z">
              <w:tcPr>
                <w:tcW w:w="5349" w:type="dxa"/>
              </w:tcPr>
            </w:tcPrChange>
          </w:tcPr>
          <w:p w14:paraId="43E3CC6D" w14:textId="3CE93B9C" w:rsidR="007F6D35" w:rsidRPr="00701B06" w:rsidDel="00053E8A" w:rsidRDefault="007F6D35" w:rsidP="000226A1">
            <w:pPr>
              <w:jc w:val="both"/>
              <w:rPr>
                <w:del w:id="5077" w:author="Stuart McLarnon (NESO)" w:date="2025-01-22T13:33:00Z" w16du:dateUtc="2025-01-22T13:33:00Z"/>
                <w:rFonts w:ascii="Poppins" w:hAnsi="Poppins"/>
                <w:color w:val="auto"/>
                <w:rPrChange w:id="5078" w:author="Stuart McLarnon (NESO)" w:date="2024-11-18T11:41:00Z">
                  <w:rPr>
                    <w:del w:id="5079" w:author="Stuart McLarnon (NESO)" w:date="2025-01-22T13:33:00Z" w16du:dateUtc="2025-01-22T13:33:00Z"/>
                    <w:rFonts w:ascii="Arial" w:hAnsi="Arial"/>
                    <w:color w:val="auto"/>
                  </w:rPr>
                </w:rPrChange>
              </w:rPr>
            </w:pPr>
          </w:p>
        </w:tc>
      </w:tr>
      <w:tr w:rsidR="00C87D2B" w:rsidRPr="00701B06" w14:paraId="15ACC41A" w14:textId="77777777" w:rsidTr="00053E8A">
        <w:tc>
          <w:tcPr>
            <w:tcW w:w="1721" w:type="dxa"/>
            <w:tcPrChange w:id="5080" w:author="Stuart McLarnon (NESO)" w:date="2025-01-22T13:33:00Z" w16du:dateUtc="2025-01-22T13:33:00Z">
              <w:tcPr>
                <w:tcW w:w="1561" w:type="dxa"/>
              </w:tcPr>
            </w:tcPrChange>
          </w:tcPr>
          <w:p w14:paraId="12638D5F" w14:textId="77777777" w:rsidR="000226A1" w:rsidRPr="00701B06" w:rsidRDefault="000226A1" w:rsidP="000226A1">
            <w:pPr>
              <w:jc w:val="both"/>
              <w:rPr>
                <w:rFonts w:ascii="Poppins" w:hAnsi="Poppins"/>
                <w:color w:val="auto"/>
                <w:rPrChange w:id="5081" w:author="Stuart McLarnon (NESO)" w:date="2024-11-18T11:41:00Z">
                  <w:rPr>
                    <w:rFonts w:ascii="Arial" w:hAnsi="Arial"/>
                    <w:color w:val="auto"/>
                  </w:rPr>
                </w:rPrChange>
              </w:rPr>
            </w:pPr>
            <w:r w:rsidRPr="00701B06">
              <w:rPr>
                <w:rFonts w:ascii="Poppins" w:hAnsi="Poppins"/>
                <w:color w:val="auto"/>
                <w:rPrChange w:id="5082" w:author="Stuart McLarnon (NESO)" w:date="2024-11-18T11:41:00Z">
                  <w:rPr>
                    <w:rFonts w:ascii="Arial" w:hAnsi="Arial"/>
                    <w:color w:val="auto"/>
                  </w:rPr>
                </w:rPrChange>
              </w:rPr>
              <w:t>BM Participant</w:t>
            </w:r>
          </w:p>
        </w:tc>
        <w:tc>
          <w:tcPr>
            <w:tcW w:w="5189" w:type="dxa"/>
            <w:tcPrChange w:id="5083" w:author="Stuart McLarnon (NESO)" w:date="2025-01-22T13:33:00Z" w16du:dateUtc="2025-01-22T13:33:00Z">
              <w:tcPr>
                <w:tcW w:w="5349" w:type="dxa"/>
              </w:tcPr>
            </w:tcPrChange>
          </w:tcPr>
          <w:p w14:paraId="0BE4014C" w14:textId="39F396BA" w:rsidR="00C801CD" w:rsidRPr="00701B06" w:rsidRDefault="00C801CD" w:rsidP="00C801CD">
            <w:pPr>
              <w:spacing w:line="256" w:lineRule="auto"/>
              <w:rPr>
                <w:rFonts w:ascii="Poppins" w:hAnsi="Poppins"/>
                <w:color w:val="auto"/>
                <w:rPrChange w:id="5084" w:author="Stuart McLarnon (NESO)" w:date="2024-11-18T11:41:00Z">
                  <w:rPr>
                    <w:color w:val="auto"/>
                  </w:rPr>
                </w:rPrChange>
              </w:rPr>
            </w:pPr>
            <w:r w:rsidRPr="00701B06">
              <w:rPr>
                <w:rFonts w:ascii="Poppins" w:hAnsi="Poppins"/>
                <w:color w:val="auto"/>
                <w:rPrChange w:id="5085" w:author="Stuart McLarnon (NESO)" w:date="2024-11-18T11:41:00Z">
                  <w:rPr>
                    <w:color w:val="auto"/>
                  </w:rPr>
                </w:rPrChange>
              </w:rPr>
              <w:t xml:space="preserve">As defined in the Glossary and Definitions of the </w:t>
            </w:r>
            <w:r w:rsidR="00B6672E">
              <w:rPr>
                <w:rFonts w:ascii="Poppins" w:hAnsi="Poppins"/>
                <w:color w:val="auto"/>
                <w:rPrChange w:id="5086" w:author="Stuart McLarnon (NESO)" w:date="2024-11-18T11:41:00Z">
                  <w:rPr>
                    <w:color w:val="auto"/>
                  </w:rPr>
                </w:rPrChange>
              </w:rPr>
              <w:t>Grid Code</w:t>
            </w:r>
            <w:r w:rsidRPr="00701B06">
              <w:rPr>
                <w:rFonts w:ascii="Poppins" w:hAnsi="Poppins"/>
                <w:color w:val="auto"/>
                <w:rPrChange w:id="5087" w:author="Stuart McLarnon (NESO)" w:date="2024-11-18T11:41:00Z">
                  <w:rPr>
                    <w:color w:val="auto"/>
                  </w:rPr>
                </w:rPrChange>
              </w:rPr>
              <w:t>.</w:t>
            </w:r>
          </w:p>
          <w:p w14:paraId="103328B1" w14:textId="35423F9A" w:rsidR="000226A1" w:rsidRPr="00701B06" w:rsidRDefault="000226A1" w:rsidP="000226A1">
            <w:pPr>
              <w:jc w:val="both"/>
              <w:rPr>
                <w:rFonts w:ascii="Poppins" w:hAnsi="Poppins"/>
                <w:color w:val="auto"/>
                <w:rPrChange w:id="5088" w:author="Stuart McLarnon (NESO)" w:date="2024-11-18T11:41:00Z">
                  <w:rPr>
                    <w:rFonts w:ascii="Arial" w:hAnsi="Arial"/>
                    <w:color w:val="auto"/>
                  </w:rPr>
                </w:rPrChange>
              </w:rPr>
            </w:pPr>
          </w:p>
        </w:tc>
      </w:tr>
      <w:tr w:rsidR="00C87D2B" w:rsidRPr="00701B06" w14:paraId="1A6072A5" w14:textId="77777777" w:rsidTr="00053E8A">
        <w:tc>
          <w:tcPr>
            <w:tcW w:w="1721" w:type="dxa"/>
            <w:tcPrChange w:id="5089" w:author="Stuart McLarnon (NESO)" w:date="2025-01-22T13:33:00Z" w16du:dateUtc="2025-01-22T13:33:00Z">
              <w:tcPr>
                <w:tcW w:w="1561" w:type="dxa"/>
              </w:tcPr>
            </w:tcPrChange>
          </w:tcPr>
          <w:p w14:paraId="7C1EE811" w14:textId="29944E38" w:rsidR="007B436F" w:rsidRPr="00701B06" w:rsidRDefault="007B436F" w:rsidP="000226A1">
            <w:pPr>
              <w:jc w:val="both"/>
              <w:rPr>
                <w:rFonts w:ascii="Poppins" w:hAnsi="Poppins"/>
                <w:color w:val="auto"/>
                <w:rPrChange w:id="5090" w:author="Stuart McLarnon (NESO)" w:date="2024-11-18T11:41:00Z">
                  <w:rPr>
                    <w:rFonts w:ascii="Arial" w:hAnsi="Arial"/>
                    <w:color w:val="auto"/>
                  </w:rPr>
                </w:rPrChange>
              </w:rPr>
            </w:pPr>
            <w:r w:rsidRPr="00701B06">
              <w:rPr>
                <w:rFonts w:ascii="Poppins" w:hAnsi="Poppins"/>
                <w:color w:val="auto"/>
                <w:rPrChange w:id="5091" w:author="Stuart McLarnon (NESO)" w:date="2024-11-18T11:41:00Z">
                  <w:rPr>
                    <w:rFonts w:ascii="Arial" w:hAnsi="Arial"/>
                    <w:color w:val="auto"/>
                  </w:rPr>
                </w:rPrChange>
              </w:rPr>
              <w:t>CUSC Contract</w:t>
            </w:r>
          </w:p>
        </w:tc>
        <w:tc>
          <w:tcPr>
            <w:tcW w:w="5189" w:type="dxa"/>
            <w:tcPrChange w:id="5092" w:author="Stuart McLarnon (NESO)" w:date="2025-01-22T13:33:00Z" w16du:dateUtc="2025-01-22T13:33:00Z">
              <w:tcPr>
                <w:tcW w:w="5349" w:type="dxa"/>
              </w:tcPr>
            </w:tcPrChange>
          </w:tcPr>
          <w:p w14:paraId="0BC5030F" w14:textId="41EFA4C0" w:rsidR="00526EF0" w:rsidRPr="00701B06" w:rsidRDefault="00526EF0" w:rsidP="00526EF0">
            <w:pPr>
              <w:spacing w:line="256" w:lineRule="auto"/>
              <w:rPr>
                <w:rFonts w:ascii="Poppins" w:hAnsi="Poppins"/>
                <w:color w:val="auto"/>
                <w:rPrChange w:id="5093" w:author="Stuart McLarnon (NESO)" w:date="2024-11-18T11:41:00Z">
                  <w:rPr>
                    <w:color w:val="auto"/>
                  </w:rPr>
                </w:rPrChange>
              </w:rPr>
            </w:pPr>
            <w:r w:rsidRPr="00701B06">
              <w:rPr>
                <w:rFonts w:ascii="Poppins" w:hAnsi="Poppins"/>
                <w:color w:val="auto"/>
                <w:rPrChange w:id="5094" w:author="Stuart McLarnon (NESO)" w:date="2024-11-18T11:41:00Z">
                  <w:rPr>
                    <w:color w:val="auto"/>
                  </w:rPr>
                </w:rPrChange>
              </w:rPr>
              <w:t xml:space="preserve">As defined in the Glossary and Definitions of the </w:t>
            </w:r>
            <w:r w:rsidR="00B6672E">
              <w:rPr>
                <w:rFonts w:ascii="Poppins" w:hAnsi="Poppins"/>
                <w:color w:val="auto"/>
                <w:rPrChange w:id="5095" w:author="Stuart McLarnon (NESO)" w:date="2024-11-18T11:41:00Z">
                  <w:rPr>
                    <w:color w:val="auto"/>
                  </w:rPr>
                </w:rPrChange>
              </w:rPr>
              <w:t>Grid Code</w:t>
            </w:r>
            <w:r w:rsidRPr="00701B06">
              <w:rPr>
                <w:rFonts w:ascii="Poppins" w:hAnsi="Poppins"/>
                <w:color w:val="auto"/>
                <w:rPrChange w:id="5096" w:author="Stuart McLarnon (NESO)" w:date="2024-11-18T11:41:00Z">
                  <w:rPr>
                    <w:color w:val="auto"/>
                  </w:rPr>
                </w:rPrChange>
              </w:rPr>
              <w:t>.</w:t>
            </w:r>
          </w:p>
          <w:p w14:paraId="48B9C8FD" w14:textId="00FB33EA" w:rsidR="007B436F" w:rsidRPr="00701B06" w:rsidRDefault="007B436F" w:rsidP="000226A1">
            <w:pPr>
              <w:jc w:val="both"/>
              <w:rPr>
                <w:rFonts w:ascii="Poppins" w:hAnsi="Poppins"/>
                <w:color w:val="auto"/>
                <w:rPrChange w:id="5097" w:author="Stuart McLarnon (NESO)" w:date="2024-11-18T11:41:00Z">
                  <w:rPr>
                    <w:rFonts w:ascii="Arial" w:hAnsi="Arial"/>
                    <w:color w:val="auto"/>
                  </w:rPr>
                </w:rPrChange>
              </w:rPr>
            </w:pPr>
          </w:p>
        </w:tc>
      </w:tr>
      <w:tr w:rsidR="00C87D2B" w:rsidRPr="00701B06" w:rsidDel="00E31D8C" w14:paraId="3D9F5E4F" w14:textId="291B331E" w:rsidTr="00053E8A">
        <w:trPr>
          <w:del w:id="5098" w:author="Stuart McLarnon (NESO)" w:date="2025-01-22T13:34:00Z"/>
        </w:trPr>
        <w:tc>
          <w:tcPr>
            <w:tcW w:w="1721" w:type="dxa"/>
            <w:tcPrChange w:id="5099" w:author="Stuart McLarnon (NESO)" w:date="2025-01-22T13:33:00Z" w16du:dateUtc="2025-01-22T13:33:00Z">
              <w:tcPr>
                <w:tcW w:w="1561" w:type="dxa"/>
              </w:tcPr>
            </w:tcPrChange>
          </w:tcPr>
          <w:p w14:paraId="4D3D9856" w14:textId="6AC11F31" w:rsidR="000226A1" w:rsidRPr="00701B06" w:rsidDel="00E31D8C" w:rsidRDefault="000226A1" w:rsidP="000226A1">
            <w:pPr>
              <w:jc w:val="both"/>
              <w:rPr>
                <w:del w:id="5100" w:author="Stuart McLarnon (NESO)" w:date="2025-01-22T13:34:00Z" w16du:dateUtc="2025-01-22T13:34:00Z"/>
                <w:rFonts w:ascii="Poppins" w:hAnsi="Poppins"/>
                <w:color w:val="auto"/>
                <w:rPrChange w:id="5101" w:author="Stuart McLarnon (NESO)" w:date="2024-11-18T11:41:00Z">
                  <w:rPr>
                    <w:del w:id="5102" w:author="Stuart McLarnon (NESO)" w:date="2025-01-22T13:34:00Z" w16du:dateUtc="2025-01-22T13:34:00Z"/>
                    <w:rFonts w:ascii="Arial" w:hAnsi="Arial"/>
                    <w:color w:val="auto"/>
                  </w:rPr>
                </w:rPrChange>
              </w:rPr>
            </w:pPr>
            <w:del w:id="5103" w:author="Stuart McLarnon (NESO)" w:date="2025-01-22T13:34:00Z" w16du:dateUtc="2025-01-22T13:34:00Z">
              <w:r w:rsidRPr="00701B06" w:rsidDel="00E31D8C">
                <w:rPr>
                  <w:rFonts w:ascii="Poppins" w:hAnsi="Poppins"/>
                  <w:color w:val="auto"/>
                  <w:rPrChange w:id="5104" w:author="Stuart McLarnon (NESO)" w:date="2024-11-18T11:41:00Z">
                    <w:rPr>
                      <w:rFonts w:ascii="Arial" w:hAnsi="Arial"/>
                      <w:color w:val="auto"/>
                    </w:rPr>
                  </w:rPrChange>
                </w:rPr>
                <w:delText>D</w:delText>
              </w:r>
              <w:r w:rsidR="003171AB" w:rsidRPr="00701B06" w:rsidDel="00E31D8C">
                <w:rPr>
                  <w:rFonts w:ascii="Poppins" w:hAnsi="Poppins"/>
                  <w:color w:val="auto"/>
                  <w:rPrChange w:id="5105" w:author="Stuart McLarnon (NESO)" w:date="2024-11-18T11:41:00Z">
                    <w:rPr>
                      <w:rFonts w:ascii="Arial" w:hAnsi="Arial"/>
                      <w:color w:val="auto"/>
                    </w:rPr>
                  </w:rPrChange>
                </w:rPr>
                <w:delText xml:space="preserve">istribution Network </w:delText>
              </w:r>
              <w:r w:rsidRPr="00701B06" w:rsidDel="00E31D8C">
                <w:rPr>
                  <w:rFonts w:ascii="Poppins" w:hAnsi="Poppins"/>
                  <w:color w:val="auto"/>
                  <w:rPrChange w:id="5106" w:author="Stuart McLarnon (NESO)" w:date="2024-11-18T11:41:00Z">
                    <w:rPr>
                      <w:rFonts w:ascii="Arial" w:hAnsi="Arial"/>
                      <w:color w:val="auto"/>
                    </w:rPr>
                  </w:rPrChange>
                </w:rPr>
                <w:delText>O</w:delText>
              </w:r>
              <w:r w:rsidR="003171AB" w:rsidRPr="00701B06" w:rsidDel="00E31D8C">
                <w:rPr>
                  <w:rFonts w:ascii="Poppins" w:hAnsi="Poppins"/>
                  <w:color w:val="auto"/>
                  <w:rPrChange w:id="5107" w:author="Stuart McLarnon (NESO)" w:date="2024-11-18T11:41:00Z">
                    <w:rPr>
                      <w:rFonts w:ascii="Arial" w:hAnsi="Arial"/>
                      <w:color w:val="auto"/>
                    </w:rPr>
                  </w:rPrChange>
                </w:rPr>
                <w:delText>perator</w:delText>
              </w:r>
            </w:del>
          </w:p>
        </w:tc>
        <w:tc>
          <w:tcPr>
            <w:tcW w:w="5189" w:type="dxa"/>
            <w:tcPrChange w:id="5108" w:author="Stuart McLarnon (NESO)" w:date="2025-01-22T13:33:00Z" w16du:dateUtc="2025-01-22T13:33:00Z">
              <w:tcPr>
                <w:tcW w:w="5349" w:type="dxa"/>
              </w:tcPr>
            </w:tcPrChange>
          </w:tcPr>
          <w:p w14:paraId="4152B63B" w14:textId="22C79BC9" w:rsidR="00350D87" w:rsidRPr="00701B06" w:rsidDel="00E31D8C" w:rsidRDefault="00350D87" w:rsidP="00350D87">
            <w:pPr>
              <w:spacing w:line="259" w:lineRule="auto"/>
              <w:rPr>
                <w:del w:id="5109" w:author="Stuart McLarnon (NESO)" w:date="2025-01-22T13:34:00Z" w16du:dateUtc="2025-01-22T13:34:00Z"/>
                <w:rFonts w:ascii="Poppins" w:hAnsi="Poppins"/>
                <w:color w:val="auto"/>
                <w:rPrChange w:id="5110" w:author="Stuart McLarnon (NESO)" w:date="2024-11-18T11:41:00Z">
                  <w:rPr>
                    <w:del w:id="5111" w:author="Stuart McLarnon (NESO)" w:date="2025-01-22T13:34:00Z" w16du:dateUtc="2025-01-22T13:34:00Z"/>
                    <w:color w:val="auto"/>
                  </w:rPr>
                </w:rPrChange>
              </w:rPr>
            </w:pPr>
            <w:del w:id="5112" w:author="Stuart McLarnon (NESO)" w:date="2025-01-22T13:34:00Z" w16du:dateUtc="2025-01-22T13:34:00Z">
              <w:r w:rsidRPr="00701B06" w:rsidDel="00E31D8C">
                <w:rPr>
                  <w:rFonts w:ascii="Poppins" w:hAnsi="Poppins"/>
                  <w:color w:val="auto"/>
                  <w:rPrChange w:id="5113" w:author="Stuart McLarnon (NESO)" w:date="2024-11-18T11:41:00Z">
                    <w:rPr>
                      <w:color w:val="auto"/>
                    </w:rPr>
                  </w:rPrChange>
                </w:rPr>
                <w:delText xml:space="preserve">Has the same definition as a Network Operator as defined in the Glossary and Definitions of the </w:delText>
              </w:r>
              <w:r w:rsidR="00B6672E" w:rsidDel="00E31D8C">
                <w:rPr>
                  <w:rFonts w:ascii="Poppins" w:hAnsi="Poppins"/>
                  <w:color w:val="auto"/>
                  <w:rPrChange w:id="5114" w:author="Stuart McLarnon (NESO)" w:date="2024-11-18T11:41:00Z">
                    <w:rPr>
                      <w:color w:val="auto"/>
                    </w:rPr>
                  </w:rPrChange>
                </w:rPr>
                <w:delText>Grid Code</w:delText>
              </w:r>
              <w:r w:rsidRPr="00701B06" w:rsidDel="00E31D8C">
                <w:rPr>
                  <w:rFonts w:ascii="Poppins" w:hAnsi="Poppins"/>
                  <w:color w:val="auto"/>
                  <w:rPrChange w:id="5115" w:author="Stuart McLarnon (NESO)" w:date="2024-11-18T11:41:00Z">
                    <w:rPr>
                      <w:color w:val="auto"/>
                    </w:rPr>
                  </w:rPrChange>
                </w:rPr>
                <w:delText>.</w:delText>
              </w:r>
            </w:del>
          </w:p>
          <w:p w14:paraId="4A4E6C59" w14:textId="5EB0362D" w:rsidR="000226A1" w:rsidRPr="00701B06" w:rsidDel="00E31D8C" w:rsidRDefault="000226A1" w:rsidP="000226A1">
            <w:pPr>
              <w:jc w:val="both"/>
              <w:rPr>
                <w:del w:id="5116" w:author="Stuart McLarnon (NESO)" w:date="2025-01-22T13:34:00Z" w16du:dateUtc="2025-01-22T13:34:00Z"/>
                <w:rFonts w:ascii="Poppins" w:hAnsi="Poppins"/>
                <w:color w:val="auto"/>
                <w:rPrChange w:id="5117" w:author="Stuart McLarnon (NESO)" w:date="2024-11-18T11:41:00Z">
                  <w:rPr>
                    <w:del w:id="5118" w:author="Stuart McLarnon (NESO)" w:date="2025-01-22T13:34:00Z" w16du:dateUtc="2025-01-22T13:34:00Z"/>
                    <w:rFonts w:ascii="Arial" w:hAnsi="Arial"/>
                    <w:color w:val="auto"/>
                  </w:rPr>
                </w:rPrChange>
              </w:rPr>
            </w:pPr>
          </w:p>
        </w:tc>
      </w:tr>
      <w:tr w:rsidR="00C87D2B" w:rsidRPr="00701B06" w14:paraId="45288EC7" w14:textId="77777777" w:rsidTr="00053E8A">
        <w:trPr>
          <w:trHeight w:val="1410"/>
          <w:trPrChange w:id="5119" w:author="Stuart McLarnon (NESO)" w:date="2025-01-22T13:33:00Z" w16du:dateUtc="2025-01-22T13:33:00Z">
            <w:trPr>
              <w:trHeight w:val="1410"/>
            </w:trPr>
          </w:trPrChange>
        </w:trPr>
        <w:tc>
          <w:tcPr>
            <w:tcW w:w="1721" w:type="dxa"/>
            <w:tcPrChange w:id="5120" w:author="Stuart McLarnon (NESO)" w:date="2025-01-22T13:33:00Z" w16du:dateUtc="2025-01-22T13:33:00Z">
              <w:tcPr>
                <w:tcW w:w="1561" w:type="dxa"/>
              </w:tcPr>
            </w:tcPrChange>
          </w:tcPr>
          <w:p w14:paraId="4E07D863" w14:textId="4BF4D3A2" w:rsidR="0001699F" w:rsidRPr="00701B06" w:rsidRDefault="0001699F" w:rsidP="000226A1">
            <w:pPr>
              <w:jc w:val="both"/>
              <w:rPr>
                <w:rFonts w:ascii="Poppins" w:hAnsi="Poppins"/>
                <w:color w:val="auto"/>
                <w:rPrChange w:id="5121" w:author="Stuart McLarnon (NESO)" w:date="2024-11-18T11:41:00Z">
                  <w:rPr>
                    <w:rFonts w:ascii="Arial" w:hAnsi="Arial"/>
                    <w:color w:val="auto"/>
                  </w:rPr>
                </w:rPrChange>
              </w:rPr>
            </w:pPr>
            <w:r w:rsidRPr="00701B06">
              <w:rPr>
                <w:rFonts w:ascii="Poppins" w:hAnsi="Poppins"/>
                <w:color w:val="auto"/>
                <w:rPrChange w:id="5122" w:author="Stuart McLarnon (NESO)" w:date="2024-11-18T11:41:00Z">
                  <w:rPr>
                    <w:rFonts w:ascii="Arial" w:hAnsi="Arial"/>
                    <w:color w:val="auto"/>
                  </w:rPr>
                </w:rPrChange>
              </w:rPr>
              <w:t>Defence Service</w:t>
            </w:r>
          </w:p>
        </w:tc>
        <w:tc>
          <w:tcPr>
            <w:tcW w:w="5189" w:type="dxa"/>
            <w:tcPrChange w:id="5123" w:author="Stuart McLarnon (NESO)" w:date="2025-01-22T13:33:00Z" w16du:dateUtc="2025-01-22T13:33:00Z">
              <w:tcPr>
                <w:tcW w:w="5349" w:type="dxa"/>
              </w:tcPr>
            </w:tcPrChange>
          </w:tcPr>
          <w:p w14:paraId="1E051CA4" w14:textId="33E439DF" w:rsidR="0001699F" w:rsidRPr="00701B06" w:rsidRDefault="0001699F" w:rsidP="000226A1">
            <w:pPr>
              <w:jc w:val="both"/>
              <w:rPr>
                <w:rFonts w:ascii="Poppins" w:hAnsi="Poppins"/>
                <w:color w:val="auto"/>
                <w:rPrChange w:id="5124" w:author="Stuart McLarnon (NESO)" w:date="2024-11-18T11:41:00Z">
                  <w:rPr>
                    <w:rFonts w:ascii="Arial" w:hAnsi="Arial"/>
                    <w:color w:val="auto"/>
                  </w:rPr>
                </w:rPrChange>
              </w:rPr>
            </w:pPr>
            <w:r w:rsidRPr="00701B06">
              <w:rPr>
                <w:rFonts w:ascii="Poppins" w:hAnsi="Poppins"/>
                <w:color w:val="auto"/>
                <w:rPrChange w:id="5125" w:author="Stuart McLarnon (NESO)" w:date="2024-11-18T11:41:00Z">
                  <w:rPr>
                    <w:rFonts w:ascii="Arial" w:hAnsi="Arial"/>
                    <w:color w:val="auto"/>
                  </w:rPr>
                </w:rPrChange>
              </w:rPr>
              <w:t>A</w:t>
            </w:r>
            <w:r w:rsidR="00C70236" w:rsidRPr="00701B06">
              <w:rPr>
                <w:rFonts w:ascii="Poppins" w:hAnsi="Poppins"/>
                <w:color w:val="auto"/>
                <w:rPrChange w:id="5126" w:author="Stuart McLarnon (NESO)" w:date="2024-11-18T11:41:00Z">
                  <w:rPr>
                    <w:rFonts w:ascii="Arial" w:hAnsi="Arial"/>
                    <w:color w:val="auto"/>
                  </w:rPr>
                </w:rPrChange>
              </w:rPr>
              <w:t xml:space="preserve"> capability </w:t>
            </w:r>
            <w:r w:rsidR="00E515C0" w:rsidRPr="00701B06">
              <w:rPr>
                <w:rFonts w:ascii="Poppins" w:hAnsi="Poppins"/>
                <w:color w:val="auto"/>
                <w:rPrChange w:id="5127" w:author="Stuart McLarnon (NESO)" w:date="2024-11-18T11:41:00Z">
                  <w:rPr>
                    <w:rFonts w:ascii="Arial" w:hAnsi="Arial"/>
                    <w:color w:val="auto"/>
                  </w:rPr>
                </w:rPrChange>
              </w:rPr>
              <w:t xml:space="preserve">as detailed in this System Defence Plan as </w:t>
            </w:r>
            <w:r w:rsidR="00C70236" w:rsidRPr="00701B06">
              <w:rPr>
                <w:rFonts w:ascii="Poppins" w:hAnsi="Poppins"/>
                <w:color w:val="auto"/>
                <w:rPrChange w:id="5128" w:author="Stuart McLarnon (NESO)" w:date="2024-11-18T11:41:00Z">
                  <w:rPr>
                    <w:rFonts w:ascii="Arial" w:hAnsi="Arial"/>
                    <w:color w:val="auto"/>
                  </w:rPr>
                </w:rPrChange>
              </w:rPr>
              <w:t>required from a CUSC Party</w:t>
            </w:r>
            <w:r w:rsidR="00B6338B" w:rsidRPr="00701B06">
              <w:rPr>
                <w:rFonts w:ascii="Poppins" w:hAnsi="Poppins"/>
                <w:color w:val="auto"/>
                <w:rPrChange w:id="5129" w:author="Stuart McLarnon (NESO)" w:date="2024-11-18T11:41:00Z">
                  <w:rPr>
                    <w:rFonts w:ascii="Arial" w:hAnsi="Arial"/>
                    <w:color w:val="auto"/>
                  </w:rPr>
                </w:rPrChange>
              </w:rPr>
              <w:t>,</w:t>
            </w:r>
            <w:r w:rsidR="00C70236" w:rsidRPr="00701B06">
              <w:rPr>
                <w:rFonts w:ascii="Poppins" w:hAnsi="Poppins"/>
                <w:color w:val="auto"/>
                <w:rPrChange w:id="5130" w:author="Stuart McLarnon (NESO)" w:date="2024-11-18T11:41:00Z">
                  <w:rPr>
                    <w:rFonts w:ascii="Arial" w:hAnsi="Arial"/>
                    <w:color w:val="auto"/>
                  </w:rPr>
                </w:rPrChange>
              </w:rPr>
              <w:t xml:space="preserve"> as </w:t>
            </w:r>
            <w:r w:rsidR="0032727A" w:rsidRPr="00701B06">
              <w:rPr>
                <w:rFonts w:ascii="Poppins" w:hAnsi="Poppins"/>
                <w:color w:val="auto"/>
                <w:rPrChange w:id="5131" w:author="Stuart McLarnon (NESO)" w:date="2024-11-18T11:41:00Z">
                  <w:rPr>
                    <w:rFonts w:ascii="Arial" w:hAnsi="Arial"/>
                    <w:color w:val="auto"/>
                  </w:rPr>
                </w:rPrChange>
              </w:rPr>
              <w:t xml:space="preserve">a condition of that party meeting the requirements of the </w:t>
            </w:r>
            <w:r w:rsidR="00B6672E">
              <w:rPr>
                <w:rFonts w:ascii="Poppins" w:hAnsi="Poppins"/>
                <w:color w:val="auto"/>
                <w:rPrChange w:id="5132" w:author="Stuart McLarnon (NESO)" w:date="2024-11-18T11:41:00Z">
                  <w:rPr>
                    <w:rFonts w:ascii="Arial" w:hAnsi="Arial"/>
                    <w:color w:val="auto"/>
                  </w:rPr>
                </w:rPrChange>
              </w:rPr>
              <w:t>Grid Code</w:t>
            </w:r>
            <w:r w:rsidR="0032727A" w:rsidRPr="00701B06">
              <w:rPr>
                <w:rFonts w:ascii="Poppins" w:hAnsi="Poppins"/>
                <w:color w:val="auto"/>
                <w:rPrChange w:id="5133" w:author="Stuart McLarnon (NESO)" w:date="2024-11-18T11:41:00Z">
                  <w:rPr>
                    <w:rFonts w:ascii="Arial" w:hAnsi="Arial"/>
                    <w:color w:val="auto"/>
                  </w:rPr>
                </w:rPrChange>
              </w:rPr>
              <w:t xml:space="preserve"> </w:t>
            </w:r>
            <w:r w:rsidR="00C70236" w:rsidRPr="00701B06">
              <w:rPr>
                <w:rFonts w:ascii="Poppins" w:hAnsi="Poppins"/>
                <w:color w:val="auto"/>
                <w:rPrChange w:id="5134" w:author="Stuart McLarnon (NESO)" w:date="2024-11-18T11:41:00Z">
                  <w:rPr>
                    <w:rFonts w:ascii="Arial" w:hAnsi="Arial"/>
                    <w:color w:val="auto"/>
                  </w:rPr>
                </w:rPrChange>
              </w:rPr>
              <w:t xml:space="preserve">or </w:t>
            </w:r>
            <w:r w:rsidR="00CB6035" w:rsidRPr="00701B06">
              <w:rPr>
                <w:rFonts w:ascii="Poppins" w:hAnsi="Poppins"/>
                <w:color w:val="auto"/>
                <w:rPrChange w:id="5135" w:author="Stuart McLarnon (NESO)" w:date="2024-11-18T11:41:00Z">
                  <w:rPr>
                    <w:rFonts w:ascii="Arial" w:hAnsi="Arial"/>
                    <w:color w:val="auto"/>
                  </w:rPr>
                </w:rPrChange>
              </w:rPr>
              <w:t xml:space="preserve">a capability provided by a </w:t>
            </w:r>
            <w:r w:rsidR="00B6338B" w:rsidRPr="00701B06">
              <w:rPr>
                <w:rFonts w:ascii="Poppins" w:hAnsi="Poppins"/>
                <w:color w:val="auto"/>
                <w:rPrChange w:id="5136" w:author="Stuart McLarnon (NESO)" w:date="2024-11-18T11:41:00Z">
                  <w:rPr>
                    <w:rFonts w:ascii="Arial" w:hAnsi="Arial"/>
                    <w:color w:val="auto"/>
                  </w:rPr>
                </w:rPrChange>
              </w:rPr>
              <w:t xml:space="preserve">party which has a contract </w:t>
            </w:r>
            <w:r w:rsidR="001F6A27" w:rsidRPr="00701B06">
              <w:rPr>
                <w:rFonts w:ascii="Poppins" w:hAnsi="Poppins"/>
                <w:color w:val="auto"/>
                <w:rPrChange w:id="5137" w:author="Stuart McLarnon (NESO)" w:date="2024-11-18T11:41:00Z">
                  <w:rPr>
                    <w:rFonts w:ascii="Arial" w:hAnsi="Arial"/>
                    <w:color w:val="auto"/>
                  </w:rPr>
                </w:rPrChange>
              </w:rPr>
              <w:t xml:space="preserve">with </w:t>
            </w:r>
            <w:del w:id="5138" w:author="Stuart McLarnon (NESO)" w:date="2024-11-18T11:41:00Z">
              <w:r w:rsidR="001F6A27" w:rsidRPr="00C85A0A">
                <w:rPr>
                  <w:rFonts w:ascii="Arial" w:eastAsia="Times New Roman" w:hAnsi="Arial" w:cs="Arial"/>
                  <w:snapToGrid w:val="0"/>
                  <w:color w:val="auto"/>
                </w:rPr>
                <w:delText>NGESO</w:delText>
              </w:r>
            </w:del>
            <w:ins w:id="5139" w:author="Stuart McLarnon (NESO)" w:date="2024-11-18T11:41:00Z">
              <w:r w:rsidR="007B4960">
                <w:rPr>
                  <w:rFonts w:ascii="Poppins" w:eastAsia="Times New Roman" w:hAnsi="Poppins" w:cs="Poppins"/>
                  <w:snapToGrid w:val="0"/>
                  <w:color w:val="auto"/>
                </w:rPr>
                <w:t>NESO</w:t>
              </w:r>
            </w:ins>
            <w:r w:rsidR="001F6A27" w:rsidRPr="00701B06">
              <w:rPr>
                <w:rFonts w:ascii="Poppins" w:hAnsi="Poppins"/>
                <w:color w:val="auto"/>
                <w:rPrChange w:id="5140" w:author="Stuart McLarnon (NESO)" w:date="2024-11-18T11:41:00Z">
                  <w:rPr>
                    <w:rFonts w:ascii="Arial" w:hAnsi="Arial"/>
                    <w:color w:val="auto"/>
                  </w:rPr>
                </w:rPrChange>
              </w:rPr>
              <w:t xml:space="preserve"> to provide a </w:t>
            </w:r>
            <w:r w:rsidR="00235988" w:rsidRPr="00701B06">
              <w:rPr>
                <w:rFonts w:ascii="Poppins" w:hAnsi="Poppins"/>
                <w:color w:val="auto"/>
                <w:rPrChange w:id="5141" w:author="Stuart McLarnon (NESO)" w:date="2024-11-18T11:41:00Z">
                  <w:rPr>
                    <w:rFonts w:ascii="Arial" w:hAnsi="Arial"/>
                    <w:color w:val="auto"/>
                  </w:rPr>
                </w:rPrChange>
              </w:rPr>
              <w:t xml:space="preserve">Defence Service. </w:t>
            </w:r>
            <w:r w:rsidR="00AA1B85" w:rsidRPr="00701B06">
              <w:rPr>
                <w:rFonts w:ascii="Poppins" w:hAnsi="Poppins"/>
                <w:color w:val="auto"/>
                <w:rPrChange w:id="5142" w:author="Stuart McLarnon (NESO)" w:date="2024-11-18T11:41:00Z">
                  <w:rPr>
                    <w:rFonts w:ascii="Arial" w:hAnsi="Arial"/>
                    <w:color w:val="auto"/>
                  </w:rPr>
                </w:rPrChange>
              </w:rPr>
              <w:t xml:space="preserve">A Defence Service is </w:t>
            </w:r>
            <w:r w:rsidR="00C60E40" w:rsidRPr="00701B06">
              <w:rPr>
                <w:rFonts w:ascii="Poppins" w:hAnsi="Poppins"/>
                <w:color w:val="auto"/>
                <w:rPrChange w:id="5143" w:author="Stuart McLarnon (NESO)" w:date="2024-11-18T11:41:00Z">
                  <w:rPr>
                    <w:rFonts w:ascii="Arial" w:hAnsi="Arial"/>
                    <w:color w:val="auto"/>
                  </w:rPr>
                </w:rPrChange>
              </w:rPr>
              <w:t>one or more capabilities detailed in this System Defence Plan.</w:t>
            </w:r>
          </w:p>
        </w:tc>
      </w:tr>
      <w:tr w:rsidR="00C87D2B" w:rsidRPr="00701B06" w14:paraId="07D1969E" w14:textId="77777777" w:rsidTr="00053E8A">
        <w:trPr>
          <w:trHeight w:val="195"/>
          <w:trPrChange w:id="5144" w:author="Stuart McLarnon (NESO)" w:date="2025-01-22T13:33:00Z" w16du:dateUtc="2025-01-22T13:33:00Z">
            <w:trPr>
              <w:trHeight w:val="195"/>
            </w:trPr>
          </w:trPrChange>
        </w:trPr>
        <w:tc>
          <w:tcPr>
            <w:tcW w:w="1721" w:type="dxa"/>
            <w:tcPrChange w:id="5145" w:author="Stuart McLarnon (NESO)" w:date="2025-01-22T13:33:00Z" w16du:dateUtc="2025-01-22T13:33:00Z">
              <w:tcPr>
                <w:tcW w:w="1561" w:type="dxa"/>
              </w:tcPr>
            </w:tcPrChange>
          </w:tcPr>
          <w:p w14:paraId="029BED90" w14:textId="4FE77C2B" w:rsidR="00C60E40" w:rsidRPr="00701B06" w:rsidRDefault="00C60E40" w:rsidP="000226A1">
            <w:pPr>
              <w:jc w:val="both"/>
              <w:rPr>
                <w:rFonts w:ascii="Poppins" w:hAnsi="Poppins"/>
                <w:color w:val="auto"/>
                <w:rPrChange w:id="5146" w:author="Stuart McLarnon (NESO)" w:date="2024-11-18T11:41:00Z">
                  <w:rPr>
                    <w:rFonts w:ascii="Arial" w:hAnsi="Arial"/>
                    <w:color w:val="auto"/>
                  </w:rPr>
                </w:rPrChange>
              </w:rPr>
            </w:pPr>
            <w:r w:rsidRPr="00701B06">
              <w:rPr>
                <w:rFonts w:ascii="Poppins" w:hAnsi="Poppins"/>
                <w:color w:val="auto"/>
                <w:rPrChange w:id="5147" w:author="Stuart McLarnon (NESO)" w:date="2024-11-18T11:41:00Z">
                  <w:rPr>
                    <w:rFonts w:ascii="Arial" w:hAnsi="Arial"/>
                    <w:color w:val="auto"/>
                  </w:rPr>
                </w:rPrChange>
              </w:rPr>
              <w:t>Defence Service Provider</w:t>
            </w:r>
          </w:p>
        </w:tc>
        <w:tc>
          <w:tcPr>
            <w:tcW w:w="5189" w:type="dxa"/>
            <w:tcPrChange w:id="5148" w:author="Stuart McLarnon (NESO)" w:date="2025-01-22T13:33:00Z" w16du:dateUtc="2025-01-22T13:33:00Z">
              <w:tcPr>
                <w:tcW w:w="5349" w:type="dxa"/>
              </w:tcPr>
            </w:tcPrChange>
          </w:tcPr>
          <w:p w14:paraId="7F6BC304" w14:textId="748638A1" w:rsidR="00E27AC9" w:rsidRPr="00701B06" w:rsidRDefault="00E27AC9" w:rsidP="00E27AC9">
            <w:pPr>
              <w:spacing w:line="259" w:lineRule="auto"/>
              <w:rPr>
                <w:rFonts w:ascii="Poppins" w:hAnsi="Poppins"/>
                <w:color w:val="auto"/>
                <w:rPrChange w:id="5149" w:author="Stuart McLarnon (NESO)" w:date="2024-11-18T11:41:00Z">
                  <w:rPr>
                    <w:color w:val="auto"/>
                  </w:rPr>
                </w:rPrChange>
              </w:rPr>
            </w:pPr>
            <w:r w:rsidRPr="00701B06">
              <w:rPr>
                <w:rFonts w:ascii="Poppins" w:hAnsi="Poppins"/>
                <w:color w:val="auto"/>
                <w:rPrChange w:id="5150" w:author="Stuart McLarnon (NESO)" w:date="2024-11-18T11:41:00Z">
                  <w:rPr>
                    <w:color w:val="auto"/>
                  </w:rPr>
                </w:rPrChange>
              </w:rPr>
              <w:t xml:space="preserve">As defined in the Glossary and Definitions of the </w:t>
            </w:r>
            <w:r w:rsidR="00B6672E">
              <w:rPr>
                <w:rFonts w:ascii="Poppins" w:hAnsi="Poppins"/>
                <w:color w:val="auto"/>
                <w:rPrChange w:id="5151" w:author="Stuart McLarnon (NESO)" w:date="2024-11-18T11:41:00Z">
                  <w:rPr>
                    <w:color w:val="auto"/>
                  </w:rPr>
                </w:rPrChange>
              </w:rPr>
              <w:t>Grid Code</w:t>
            </w:r>
            <w:r w:rsidRPr="00701B06">
              <w:rPr>
                <w:rFonts w:ascii="Poppins" w:hAnsi="Poppins"/>
                <w:color w:val="auto"/>
                <w:rPrChange w:id="5152" w:author="Stuart McLarnon (NESO)" w:date="2024-11-18T11:41:00Z">
                  <w:rPr>
                    <w:color w:val="auto"/>
                  </w:rPr>
                </w:rPrChange>
              </w:rPr>
              <w:t>.</w:t>
            </w:r>
          </w:p>
          <w:p w14:paraId="32F54E82" w14:textId="494524E9" w:rsidR="00C60E40" w:rsidRPr="00701B06" w:rsidRDefault="00C60E40" w:rsidP="000226A1">
            <w:pPr>
              <w:jc w:val="both"/>
              <w:rPr>
                <w:rFonts w:ascii="Poppins" w:hAnsi="Poppins"/>
                <w:color w:val="auto"/>
                <w:rPrChange w:id="5153" w:author="Stuart McLarnon (NESO)" w:date="2024-11-18T11:41:00Z">
                  <w:rPr>
                    <w:rFonts w:ascii="Arial" w:hAnsi="Arial"/>
                    <w:color w:val="auto"/>
                  </w:rPr>
                </w:rPrChange>
              </w:rPr>
            </w:pPr>
          </w:p>
        </w:tc>
      </w:tr>
      <w:tr w:rsidR="00C87D2B" w:rsidRPr="00701B06" w14:paraId="55D571B2" w14:textId="77777777" w:rsidTr="00053E8A">
        <w:tc>
          <w:tcPr>
            <w:tcW w:w="1721" w:type="dxa"/>
            <w:tcPrChange w:id="5154" w:author="Stuart McLarnon (NESO)" w:date="2025-01-22T13:33:00Z" w16du:dateUtc="2025-01-22T13:33:00Z">
              <w:tcPr>
                <w:tcW w:w="1561" w:type="dxa"/>
              </w:tcPr>
            </w:tcPrChange>
          </w:tcPr>
          <w:p w14:paraId="152240F0" w14:textId="5F1BD156" w:rsidR="001122FE" w:rsidRPr="00701B06" w:rsidRDefault="001122FE" w:rsidP="001122FE">
            <w:pPr>
              <w:jc w:val="both"/>
              <w:rPr>
                <w:rFonts w:ascii="Poppins" w:hAnsi="Poppins"/>
                <w:color w:val="auto"/>
                <w:rPrChange w:id="5155" w:author="Stuart McLarnon (NESO)" w:date="2024-11-18T11:41:00Z">
                  <w:rPr>
                    <w:rFonts w:ascii="Arial" w:hAnsi="Arial"/>
                    <w:color w:val="auto"/>
                  </w:rPr>
                </w:rPrChange>
              </w:rPr>
            </w:pPr>
            <w:r w:rsidRPr="00701B06">
              <w:rPr>
                <w:rFonts w:ascii="Poppins" w:hAnsi="Poppins"/>
                <w:color w:val="auto"/>
                <w:rPrChange w:id="5156" w:author="Stuart McLarnon (NESO)" w:date="2024-11-18T11:41:00Z">
                  <w:rPr>
                    <w:rFonts w:ascii="Arial" w:hAnsi="Arial"/>
                    <w:color w:val="auto"/>
                  </w:rPr>
                </w:rPrChange>
              </w:rPr>
              <w:t>EU Code User</w:t>
            </w:r>
          </w:p>
        </w:tc>
        <w:tc>
          <w:tcPr>
            <w:tcW w:w="5189" w:type="dxa"/>
            <w:tcPrChange w:id="5157" w:author="Stuart McLarnon (NESO)" w:date="2025-01-22T13:33:00Z" w16du:dateUtc="2025-01-22T13:33:00Z">
              <w:tcPr>
                <w:tcW w:w="5349" w:type="dxa"/>
              </w:tcPr>
            </w:tcPrChange>
          </w:tcPr>
          <w:p w14:paraId="4DF9CD7D" w14:textId="54A58C80" w:rsidR="00E27AC9" w:rsidRPr="00701B06" w:rsidRDefault="00E27AC9" w:rsidP="00E27AC9">
            <w:pPr>
              <w:spacing w:line="259" w:lineRule="auto"/>
              <w:rPr>
                <w:rFonts w:ascii="Poppins" w:hAnsi="Poppins"/>
                <w:color w:val="auto"/>
                <w:rPrChange w:id="5158" w:author="Stuart McLarnon (NESO)" w:date="2024-11-18T11:41:00Z">
                  <w:rPr>
                    <w:color w:val="auto"/>
                  </w:rPr>
                </w:rPrChange>
              </w:rPr>
            </w:pPr>
            <w:r w:rsidRPr="00701B06">
              <w:rPr>
                <w:rFonts w:ascii="Poppins" w:hAnsi="Poppins"/>
                <w:color w:val="auto"/>
                <w:rPrChange w:id="5159" w:author="Stuart McLarnon (NESO)" w:date="2024-11-18T11:41:00Z">
                  <w:rPr>
                    <w:color w:val="auto"/>
                  </w:rPr>
                </w:rPrChange>
              </w:rPr>
              <w:t xml:space="preserve">As defined in the Glossary and Definitions of the </w:t>
            </w:r>
            <w:r w:rsidR="00B6672E">
              <w:rPr>
                <w:rFonts w:ascii="Poppins" w:hAnsi="Poppins"/>
                <w:color w:val="auto"/>
                <w:rPrChange w:id="5160" w:author="Stuart McLarnon (NESO)" w:date="2024-11-18T11:41:00Z">
                  <w:rPr>
                    <w:color w:val="auto"/>
                  </w:rPr>
                </w:rPrChange>
              </w:rPr>
              <w:t>Grid Code</w:t>
            </w:r>
            <w:r w:rsidRPr="00701B06">
              <w:rPr>
                <w:rFonts w:ascii="Poppins" w:hAnsi="Poppins"/>
                <w:color w:val="auto"/>
                <w:rPrChange w:id="5161" w:author="Stuart McLarnon (NESO)" w:date="2024-11-18T11:41:00Z">
                  <w:rPr>
                    <w:color w:val="auto"/>
                  </w:rPr>
                </w:rPrChange>
              </w:rPr>
              <w:t>.</w:t>
            </w:r>
          </w:p>
          <w:p w14:paraId="5E21E830" w14:textId="77777777" w:rsidR="001122FE" w:rsidRPr="00701B06" w:rsidRDefault="001122FE" w:rsidP="001122FE">
            <w:pPr>
              <w:jc w:val="both"/>
              <w:rPr>
                <w:rFonts w:ascii="Poppins" w:hAnsi="Poppins"/>
                <w:color w:val="auto"/>
                <w:rPrChange w:id="5162" w:author="Stuart McLarnon (NESO)" w:date="2024-11-18T11:41:00Z">
                  <w:rPr>
                    <w:rFonts w:ascii="Arial" w:hAnsi="Arial"/>
                    <w:color w:val="auto"/>
                  </w:rPr>
                </w:rPrChange>
              </w:rPr>
            </w:pPr>
          </w:p>
        </w:tc>
      </w:tr>
      <w:tr w:rsidR="00C87D2B" w:rsidRPr="00701B06" w14:paraId="775D6453" w14:textId="77777777" w:rsidTr="00E46761">
        <w:trPr>
          <w:trHeight w:val="220"/>
        </w:trPr>
        <w:tc>
          <w:tcPr>
            <w:tcW w:w="0" w:type="auto"/>
          </w:tcPr>
          <w:p w14:paraId="70240C16" w14:textId="1AD4A47C" w:rsidR="001122FE" w:rsidRPr="00701B06" w:rsidRDefault="00F11A19" w:rsidP="001122FE">
            <w:pPr>
              <w:pStyle w:val="Default"/>
              <w:rPr>
                <w:rFonts w:ascii="Poppins" w:hAnsi="Poppins"/>
                <w:color w:val="auto"/>
                <w:sz w:val="20"/>
                <w:rPrChange w:id="5163" w:author="Stuart McLarnon (NESO)" w:date="2024-11-18T11:41:00Z">
                  <w:rPr>
                    <w:color w:val="auto"/>
                    <w:sz w:val="20"/>
                  </w:rPr>
                </w:rPrChange>
              </w:rPr>
            </w:pPr>
            <w:r w:rsidRPr="00701B06">
              <w:rPr>
                <w:rFonts w:ascii="Poppins" w:hAnsi="Poppins"/>
                <w:color w:val="auto"/>
                <w:sz w:val="20"/>
                <w:rPrChange w:id="5164" w:author="Stuart McLarnon (NESO)" w:date="2024-11-18T11:41:00Z">
                  <w:rPr>
                    <w:color w:val="auto"/>
                    <w:sz w:val="20"/>
                  </w:rPr>
                </w:rPrChange>
              </w:rPr>
              <w:t>EU</w:t>
            </w:r>
            <w:r w:rsidR="001122FE" w:rsidRPr="00701B06">
              <w:rPr>
                <w:rFonts w:ascii="Poppins" w:hAnsi="Poppins"/>
                <w:color w:val="auto"/>
                <w:sz w:val="20"/>
                <w:rPrChange w:id="5165" w:author="Stuart McLarnon (NESO)" w:date="2024-11-18T11:41:00Z">
                  <w:rPr>
                    <w:color w:val="auto"/>
                    <w:sz w:val="20"/>
                  </w:rPr>
                </w:rPrChange>
              </w:rPr>
              <w:t xml:space="preserve"> Generator</w:t>
            </w:r>
          </w:p>
        </w:tc>
        <w:tc>
          <w:tcPr>
            <w:tcW w:w="0" w:type="auto"/>
          </w:tcPr>
          <w:p w14:paraId="4A204ACE" w14:textId="58215C57" w:rsidR="00E27AC9" w:rsidRPr="00701B06" w:rsidRDefault="001122FE" w:rsidP="00E27AC9">
            <w:pPr>
              <w:spacing w:line="259" w:lineRule="auto"/>
              <w:rPr>
                <w:rFonts w:ascii="Poppins" w:hAnsi="Poppins"/>
                <w:color w:val="auto"/>
                <w:rPrChange w:id="5166" w:author="Stuart McLarnon (NESO)" w:date="2024-11-18T11:41:00Z">
                  <w:rPr>
                    <w:color w:val="auto"/>
                  </w:rPr>
                </w:rPrChange>
              </w:rPr>
            </w:pPr>
            <w:r w:rsidRPr="00701B06">
              <w:rPr>
                <w:rFonts w:ascii="Poppins" w:hAnsi="Poppins"/>
                <w:color w:val="auto"/>
                <w:rPrChange w:id="5167" w:author="Stuart McLarnon (NESO)" w:date="2024-11-18T11:41:00Z">
                  <w:rPr>
                    <w:color w:val="auto"/>
                  </w:rPr>
                </w:rPrChange>
              </w:rPr>
              <w:t xml:space="preserve"> </w:t>
            </w:r>
            <w:r w:rsidR="00E27AC9" w:rsidRPr="00701B06">
              <w:rPr>
                <w:rFonts w:ascii="Poppins" w:hAnsi="Poppins"/>
                <w:color w:val="auto"/>
                <w:rPrChange w:id="5168" w:author="Stuart McLarnon (NESO)" w:date="2024-11-18T11:41:00Z">
                  <w:rPr>
                    <w:color w:val="auto"/>
                  </w:rPr>
                </w:rPrChange>
              </w:rPr>
              <w:t xml:space="preserve">As defined in the Glossary and Definitions of the </w:t>
            </w:r>
            <w:r w:rsidR="00B6672E">
              <w:rPr>
                <w:rFonts w:ascii="Poppins" w:hAnsi="Poppins"/>
                <w:color w:val="auto"/>
                <w:rPrChange w:id="5169" w:author="Stuart McLarnon (NESO)" w:date="2024-11-18T11:41:00Z">
                  <w:rPr>
                    <w:color w:val="auto"/>
                  </w:rPr>
                </w:rPrChange>
              </w:rPr>
              <w:t>Grid Code</w:t>
            </w:r>
            <w:r w:rsidR="00E27AC9" w:rsidRPr="00701B06">
              <w:rPr>
                <w:rFonts w:ascii="Poppins" w:hAnsi="Poppins"/>
                <w:color w:val="auto"/>
                <w:rPrChange w:id="5170" w:author="Stuart McLarnon (NESO)" w:date="2024-11-18T11:41:00Z">
                  <w:rPr>
                    <w:color w:val="auto"/>
                  </w:rPr>
                </w:rPrChange>
              </w:rPr>
              <w:t>.</w:t>
            </w:r>
          </w:p>
          <w:p w14:paraId="31F0A101" w14:textId="13429F1C" w:rsidR="001122FE" w:rsidRPr="00701B06" w:rsidRDefault="001122FE" w:rsidP="001122FE">
            <w:pPr>
              <w:pStyle w:val="Default"/>
              <w:rPr>
                <w:rFonts w:ascii="Poppins" w:hAnsi="Poppins"/>
                <w:color w:val="auto"/>
                <w:sz w:val="20"/>
                <w:rPrChange w:id="5171" w:author="Stuart McLarnon (NESO)" w:date="2024-11-18T11:41:00Z">
                  <w:rPr>
                    <w:color w:val="auto"/>
                    <w:sz w:val="20"/>
                  </w:rPr>
                </w:rPrChange>
              </w:rPr>
            </w:pPr>
          </w:p>
        </w:tc>
      </w:tr>
      <w:tr w:rsidR="00C87D2B" w:rsidRPr="00701B06" w14:paraId="499F9962" w14:textId="77777777" w:rsidTr="00E46761">
        <w:trPr>
          <w:trHeight w:val="220"/>
        </w:trPr>
        <w:tc>
          <w:tcPr>
            <w:tcW w:w="0" w:type="auto"/>
          </w:tcPr>
          <w:p w14:paraId="7DC31159" w14:textId="0F733D6C" w:rsidR="00A05CFE" w:rsidRPr="00701B06" w:rsidRDefault="00A05CFE" w:rsidP="00A05CFE">
            <w:pPr>
              <w:pStyle w:val="Default"/>
              <w:rPr>
                <w:rFonts w:ascii="Poppins" w:hAnsi="Poppins"/>
                <w:color w:val="auto"/>
                <w:sz w:val="20"/>
                <w:rPrChange w:id="5172" w:author="Stuart McLarnon (NESO)" w:date="2024-11-18T11:41:00Z">
                  <w:rPr>
                    <w:color w:val="auto"/>
                    <w:sz w:val="20"/>
                  </w:rPr>
                </w:rPrChange>
              </w:rPr>
            </w:pPr>
            <w:r w:rsidRPr="00701B06">
              <w:rPr>
                <w:rFonts w:ascii="Poppins" w:hAnsi="Poppins"/>
                <w:color w:val="auto"/>
                <w:sz w:val="20"/>
                <w:rPrChange w:id="5173" w:author="Stuart McLarnon (NESO)" w:date="2024-11-18T11:41:00Z">
                  <w:rPr>
                    <w:color w:val="auto"/>
                    <w:sz w:val="20"/>
                  </w:rPr>
                </w:rPrChange>
              </w:rPr>
              <w:t>European Regulation (EU) 2016/631</w:t>
            </w:r>
          </w:p>
        </w:tc>
        <w:tc>
          <w:tcPr>
            <w:tcW w:w="0" w:type="auto"/>
          </w:tcPr>
          <w:p w14:paraId="3F7D6BDB" w14:textId="53081154" w:rsidR="00A05CFE" w:rsidRPr="00701B06" w:rsidRDefault="00A05CFE" w:rsidP="00A05CFE">
            <w:pPr>
              <w:pStyle w:val="Default"/>
              <w:rPr>
                <w:rFonts w:ascii="Poppins" w:hAnsi="Poppins"/>
                <w:color w:val="auto"/>
                <w:sz w:val="20"/>
                <w:rPrChange w:id="5174" w:author="Stuart McLarnon (NESO)" w:date="2024-11-18T11:41:00Z">
                  <w:rPr>
                    <w:color w:val="auto"/>
                    <w:sz w:val="20"/>
                  </w:rPr>
                </w:rPrChange>
              </w:rPr>
            </w:pPr>
            <w:r w:rsidRPr="00701B06">
              <w:rPr>
                <w:rFonts w:ascii="Poppins" w:hAnsi="Poppins"/>
                <w:color w:val="auto"/>
                <w:sz w:val="20"/>
                <w:rPrChange w:id="5175" w:author="Stuart McLarnon (NESO)" w:date="2024-11-18T11:41:00Z">
                  <w:rPr>
                    <w:color w:val="auto"/>
                    <w:sz w:val="20"/>
                  </w:rPr>
                </w:rPrChange>
              </w:rPr>
              <w:t>Commission Regulation (EU) 2016/631 of 14 April 2016 establishing a Network Code on Requirements of Generators</w:t>
            </w:r>
          </w:p>
        </w:tc>
      </w:tr>
      <w:tr w:rsidR="00C87D2B" w:rsidRPr="00701B06" w14:paraId="3C999C09" w14:textId="77777777" w:rsidTr="00E46761">
        <w:trPr>
          <w:trHeight w:val="220"/>
        </w:trPr>
        <w:tc>
          <w:tcPr>
            <w:tcW w:w="0" w:type="auto"/>
          </w:tcPr>
          <w:p w14:paraId="6B0E6D10" w14:textId="778DAD16" w:rsidR="00A05CFE" w:rsidRPr="00701B06" w:rsidRDefault="00A05CFE" w:rsidP="00A05CFE">
            <w:pPr>
              <w:pStyle w:val="Default"/>
              <w:rPr>
                <w:rFonts w:ascii="Poppins" w:hAnsi="Poppins"/>
                <w:color w:val="auto"/>
                <w:sz w:val="20"/>
                <w:rPrChange w:id="5176" w:author="Stuart McLarnon (NESO)" w:date="2024-11-18T11:41:00Z">
                  <w:rPr>
                    <w:color w:val="auto"/>
                    <w:sz w:val="20"/>
                  </w:rPr>
                </w:rPrChange>
              </w:rPr>
            </w:pPr>
            <w:r w:rsidRPr="00701B06">
              <w:rPr>
                <w:rFonts w:ascii="Poppins" w:hAnsi="Poppins"/>
                <w:color w:val="auto"/>
                <w:sz w:val="20"/>
                <w:rPrChange w:id="5177" w:author="Stuart McLarnon (NESO)" w:date="2024-11-18T11:41:00Z">
                  <w:rPr>
                    <w:color w:val="auto"/>
                    <w:sz w:val="20"/>
                  </w:rPr>
                </w:rPrChange>
              </w:rPr>
              <w:t>European Regulation (EU) 2016/1388</w:t>
            </w:r>
          </w:p>
        </w:tc>
        <w:tc>
          <w:tcPr>
            <w:tcW w:w="0" w:type="auto"/>
          </w:tcPr>
          <w:p w14:paraId="237AE46B" w14:textId="11362293" w:rsidR="00A05CFE" w:rsidRPr="00701B06" w:rsidRDefault="00A05CFE" w:rsidP="00A05CFE">
            <w:pPr>
              <w:pStyle w:val="Default"/>
              <w:rPr>
                <w:rFonts w:ascii="Poppins" w:hAnsi="Poppins"/>
                <w:color w:val="auto"/>
                <w:sz w:val="20"/>
                <w:rPrChange w:id="5178" w:author="Stuart McLarnon (NESO)" w:date="2024-11-18T11:41:00Z">
                  <w:rPr>
                    <w:color w:val="auto"/>
                    <w:sz w:val="20"/>
                  </w:rPr>
                </w:rPrChange>
              </w:rPr>
            </w:pPr>
            <w:r w:rsidRPr="00701B06">
              <w:rPr>
                <w:rFonts w:ascii="Poppins" w:hAnsi="Poppins"/>
                <w:color w:val="auto"/>
                <w:sz w:val="20"/>
                <w:rPrChange w:id="5179" w:author="Stuart McLarnon (NESO)" w:date="2024-11-18T11:41:00Z">
                  <w:rPr>
                    <w:color w:val="auto"/>
                    <w:sz w:val="20"/>
                  </w:rPr>
                </w:rPrChange>
              </w:rPr>
              <w:t>Commission Regulation (EU) 2016/1388 of 17 August 2016 establishing a Network Code on Demand Connection</w:t>
            </w:r>
          </w:p>
        </w:tc>
      </w:tr>
      <w:tr w:rsidR="00C87D2B" w:rsidRPr="00701B06" w14:paraId="6C6BD022" w14:textId="77777777" w:rsidTr="00E46761">
        <w:trPr>
          <w:trHeight w:val="220"/>
        </w:trPr>
        <w:tc>
          <w:tcPr>
            <w:tcW w:w="0" w:type="auto"/>
          </w:tcPr>
          <w:p w14:paraId="27EAF385" w14:textId="64D9255C" w:rsidR="00A05CFE" w:rsidRPr="00701B06" w:rsidRDefault="00A05CFE" w:rsidP="00A05CFE">
            <w:pPr>
              <w:pStyle w:val="Default"/>
              <w:rPr>
                <w:rFonts w:ascii="Poppins" w:hAnsi="Poppins"/>
                <w:color w:val="auto"/>
                <w:sz w:val="20"/>
                <w:rPrChange w:id="5180" w:author="Stuart McLarnon (NESO)" w:date="2024-11-18T11:41:00Z">
                  <w:rPr>
                    <w:color w:val="auto"/>
                    <w:sz w:val="20"/>
                  </w:rPr>
                </w:rPrChange>
              </w:rPr>
            </w:pPr>
            <w:r w:rsidRPr="00701B06">
              <w:rPr>
                <w:rFonts w:ascii="Poppins" w:hAnsi="Poppins"/>
                <w:color w:val="auto"/>
                <w:sz w:val="20"/>
                <w:rPrChange w:id="5181" w:author="Stuart McLarnon (NESO)" w:date="2024-11-18T11:41:00Z">
                  <w:rPr>
                    <w:color w:val="auto"/>
                    <w:sz w:val="20"/>
                  </w:rPr>
                </w:rPrChange>
              </w:rPr>
              <w:lastRenderedPageBreak/>
              <w:t xml:space="preserve">European Regulation (EU) 2016/1447 </w:t>
            </w:r>
          </w:p>
        </w:tc>
        <w:tc>
          <w:tcPr>
            <w:tcW w:w="0" w:type="auto"/>
          </w:tcPr>
          <w:p w14:paraId="7B8D07A9" w14:textId="7C9705A3" w:rsidR="00A05CFE" w:rsidRPr="00701B06" w:rsidRDefault="00A05CFE" w:rsidP="00A05CFE">
            <w:pPr>
              <w:pStyle w:val="Default"/>
              <w:rPr>
                <w:rFonts w:ascii="Poppins" w:hAnsi="Poppins"/>
                <w:color w:val="auto"/>
                <w:sz w:val="20"/>
                <w:rPrChange w:id="5182" w:author="Stuart McLarnon (NESO)" w:date="2024-11-18T11:41:00Z">
                  <w:rPr>
                    <w:color w:val="auto"/>
                    <w:sz w:val="20"/>
                  </w:rPr>
                </w:rPrChange>
              </w:rPr>
            </w:pPr>
            <w:r w:rsidRPr="00701B06">
              <w:rPr>
                <w:rFonts w:ascii="Poppins" w:hAnsi="Poppins"/>
                <w:color w:val="auto"/>
                <w:sz w:val="20"/>
                <w:rPrChange w:id="5183" w:author="Stuart McLarnon (NESO)" w:date="2024-11-18T11:41:00Z">
                  <w:rPr>
                    <w:color w:val="auto"/>
                    <w:sz w:val="20"/>
                  </w:rPr>
                </w:rPrChange>
              </w:rPr>
              <w:t xml:space="preserve">Commission Regulation (EU) 2016/1447 of 26 August 2016 establishing a network code on requirements for </w:t>
            </w:r>
            <w:r w:rsidR="00F35D38">
              <w:rPr>
                <w:rFonts w:ascii="Poppins" w:hAnsi="Poppins"/>
                <w:color w:val="auto"/>
                <w:sz w:val="20"/>
                <w:rPrChange w:id="5184" w:author="Stuart McLarnon (NESO)" w:date="2024-11-18T11:41:00Z">
                  <w:rPr>
                    <w:color w:val="auto"/>
                    <w:sz w:val="20"/>
                  </w:rPr>
                </w:rPrChange>
              </w:rPr>
              <w:t>Grid</w:t>
            </w:r>
            <w:r w:rsidRPr="00701B06">
              <w:rPr>
                <w:rFonts w:ascii="Poppins" w:hAnsi="Poppins"/>
                <w:color w:val="auto"/>
                <w:sz w:val="20"/>
                <w:rPrChange w:id="5185" w:author="Stuart McLarnon (NESO)" w:date="2024-11-18T11:41:00Z">
                  <w:rPr>
                    <w:color w:val="auto"/>
                    <w:sz w:val="20"/>
                  </w:rPr>
                </w:rPrChange>
              </w:rPr>
              <w:t xml:space="preserve"> Connection of High Voltage Direct Current Systems and Direct Current-connected Power Park Modules</w:t>
            </w:r>
          </w:p>
        </w:tc>
      </w:tr>
      <w:tr w:rsidR="00C87D2B" w:rsidRPr="00701B06" w14:paraId="22AADBA4" w14:textId="77777777" w:rsidTr="00E46761">
        <w:trPr>
          <w:trHeight w:val="220"/>
        </w:trPr>
        <w:tc>
          <w:tcPr>
            <w:tcW w:w="0" w:type="auto"/>
          </w:tcPr>
          <w:p w14:paraId="07252DBA" w14:textId="06120E7C" w:rsidR="00A05CFE" w:rsidRPr="00701B06" w:rsidRDefault="00A05CFE" w:rsidP="00A05CFE">
            <w:pPr>
              <w:pStyle w:val="Default"/>
              <w:rPr>
                <w:rFonts w:ascii="Poppins" w:hAnsi="Poppins"/>
                <w:color w:val="auto"/>
                <w:sz w:val="20"/>
                <w:rPrChange w:id="5186" w:author="Stuart McLarnon (NESO)" w:date="2024-11-18T11:41:00Z">
                  <w:rPr>
                    <w:color w:val="auto"/>
                    <w:sz w:val="20"/>
                  </w:rPr>
                </w:rPrChange>
              </w:rPr>
            </w:pPr>
            <w:r w:rsidRPr="00701B06">
              <w:rPr>
                <w:rFonts w:ascii="Poppins" w:hAnsi="Poppins"/>
                <w:color w:val="auto"/>
                <w:sz w:val="20"/>
                <w:rPrChange w:id="5187" w:author="Stuart McLarnon (NESO)" w:date="2024-11-18T11:41:00Z">
                  <w:rPr>
                    <w:color w:val="auto"/>
                    <w:sz w:val="20"/>
                  </w:rPr>
                </w:rPrChange>
              </w:rPr>
              <w:t>European Regulation (EU) 2017/1485</w:t>
            </w:r>
          </w:p>
        </w:tc>
        <w:tc>
          <w:tcPr>
            <w:tcW w:w="0" w:type="auto"/>
          </w:tcPr>
          <w:p w14:paraId="3857FDA8" w14:textId="7DC258AD" w:rsidR="00A05CFE" w:rsidRPr="00701B06" w:rsidRDefault="00A05CFE" w:rsidP="00A05CFE">
            <w:pPr>
              <w:pStyle w:val="Default"/>
              <w:rPr>
                <w:rFonts w:ascii="Poppins" w:hAnsi="Poppins"/>
                <w:color w:val="auto"/>
                <w:sz w:val="20"/>
                <w:rPrChange w:id="5188" w:author="Stuart McLarnon (NESO)" w:date="2024-11-18T11:41:00Z">
                  <w:rPr>
                    <w:color w:val="auto"/>
                    <w:sz w:val="20"/>
                  </w:rPr>
                </w:rPrChange>
              </w:rPr>
            </w:pPr>
            <w:r w:rsidRPr="00701B06">
              <w:rPr>
                <w:rFonts w:ascii="Poppins" w:hAnsi="Poppins"/>
                <w:color w:val="auto"/>
                <w:sz w:val="20"/>
                <w:rPrChange w:id="5189" w:author="Stuart McLarnon (NESO)" w:date="2024-11-18T11:41:00Z">
                  <w:rPr>
                    <w:color w:val="auto"/>
                    <w:sz w:val="20"/>
                  </w:rPr>
                </w:rPrChange>
              </w:rPr>
              <w:t>Commission Regulation (EU) 2017/1485 establishing a guideline on electricity transmission system operation</w:t>
            </w:r>
          </w:p>
        </w:tc>
      </w:tr>
      <w:tr w:rsidR="00C87D2B" w:rsidRPr="00701B06" w14:paraId="02859646" w14:textId="77777777" w:rsidTr="00E46761">
        <w:trPr>
          <w:trHeight w:val="220"/>
        </w:trPr>
        <w:tc>
          <w:tcPr>
            <w:tcW w:w="0" w:type="auto"/>
          </w:tcPr>
          <w:p w14:paraId="6FEDF8E1" w14:textId="23D0D671" w:rsidR="00A05CFE" w:rsidRPr="00701B06" w:rsidRDefault="00A05CFE" w:rsidP="00A05CFE">
            <w:pPr>
              <w:pStyle w:val="Default"/>
              <w:rPr>
                <w:rFonts w:ascii="Poppins" w:hAnsi="Poppins"/>
                <w:color w:val="auto"/>
                <w:sz w:val="20"/>
                <w:rPrChange w:id="5190" w:author="Stuart McLarnon (NESO)" w:date="2024-11-18T11:41:00Z">
                  <w:rPr>
                    <w:color w:val="auto"/>
                    <w:sz w:val="20"/>
                  </w:rPr>
                </w:rPrChange>
              </w:rPr>
            </w:pPr>
            <w:r w:rsidRPr="00701B06">
              <w:rPr>
                <w:rFonts w:ascii="Poppins" w:hAnsi="Poppins"/>
                <w:color w:val="auto"/>
                <w:sz w:val="20"/>
                <w:rPrChange w:id="5191" w:author="Stuart McLarnon (NESO)" w:date="2024-11-18T11:41:00Z">
                  <w:rPr>
                    <w:color w:val="auto"/>
                    <w:sz w:val="20"/>
                  </w:rPr>
                </w:rPrChange>
              </w:rPr>
              <w:t>European Regulation (EU) 2017/2195</w:t>
            </w:r>
          </w:p>
        </w:tc>
        <w:tc>
          <w:tcPr>
            <w:tcW w:w="0" w:type="auto"/>
          </w:tcPr>
          <w:p w14:paraId="1771C454" w14:textId="1DBF6E9E" w:rsidR="00A05CFE" w:rsidRPr="00701B06" w:rsidRDefault="00A05CFE" w:rsidP="00A05CFE">
            <w:pPr>
              <w:pStyle w:val="Default"/>
              <w:rPr>
                <w:rFonts w:ascii="Poppins" w:hAnsi="Poppins"/>
                <w:color w:val="auto"/>
                <w:sz w:val="20"/>
                <w:rPrChange w:id="5192" w:author="Stuart McLarnon (NESO)" w:date="2024-11-18T11:41:00Z">
                  <w:rPr>
                    <w:color w:val="auto"/>
                    <w:sz w:val="20"/>
                  </w:rPr>
                </w:rPrChange>
              </w:rPr>
            </w:pPr>
            <w:r w:rsidRPr="00701B06">
              <w:rPr>
                <w:rFonts w:ascii="Poppins" w:hAnsi="Poppins"/>
                <w:color w:val="auto"/>
                <w:sz w:val="20"/>
                <w:rPrChange w:id="5193" w:author="Stuart McLarnon (NESO)" w:date="2024-11-18T11:41:00Z">
                  <w:rPr>
                    <w:color w:val="auto"/>
                    <w:sz w:val="20"/>
                  </w:rPr>
                </w:rPrChange>
              </w:rPr>
              <w:t>Commission Regulation (EU) 2017/2195 of 17 December 2017 establishing a guideline on electricity balancing</w:t>
            </w:r>
          </w:p>
        </w:tc>
      </w:tr>
      <w:tr w:rsidR="00C87D2B" w:rsidRPr="00701B06" w14:paraId="23E91C55" w14:textId="77777777" w:rsidTr="00E46761">
        <w:trPr>
          <w:trHeight w:val="220"/>
        </w:trPr>
        <w:tc>
          <w:tcPr>
            <w:tcW w:w="0" w:type="auto"/>
          </w:tcPr>
          <w:p w14:paraId="12209553" w14:textId="1B93616C" w:rsidR="00F11A19" w:rsidRPr="00701B06" w:rsidRDefault="00F11A19" w:rsidP="00F11A19">
            <w:pPr>
              <w:pStyle w:val="Default"/>
              <w:rPr>
                <w:rFonts w:ascii="Poppins" w:hAnsi="Poppins"/>
                <w:color w:val="auto"/>
                <w:sz w:val="20"/>
                <w:rPrChange w:id="5194" w:author="Stuart McLarnon (NESO)" w:date="2024-11-18T11:41:00Z">
                  <w:rPr>
                    <w:color w:val="auto"/>
                    <w:sz w:val="20"/>
                  </w:rPr>
                </w:rPrChange>
              </w:rPr>
            </w:pPr>
            <w:r w:rsidRPr="00701B06">
              <w:rPr>
                <w:rFonts w:ascii="Poppins" w:hAnsi="Poppins"/>
                <w:color w:val="auto"/>
                <w:sz w:val="20"/>
                <w:rPrChange w:id="5195" w:author="Stuart McLarnon (NESO)" w:date="2024-11-18T11:41:00Z">
                  <w:rPr>
                    <w:color w:val="auto"/>
                    <w:sz w:val="20"/>
                  </w:rPr>
                </w:rPrChange>
              </w:rPr>
              <w:t>GB Code User</w:t>
            </w:r>
          </w:p>
        </w:tc>
        <w:tc>
          <w:tcPr>
            <w:tcW w:w="0" w:type="auto"/>
          </w:tcPr>
          <w:p w14:paraId="05D0B5A1" w14:textId="4168E4B1" w:rsidR="00E27AC9" w:rsidRPr="00701B06" w:rsidRDefault="00E27AC9" w:rsidP="00E27AC9">
            <w:pPr>
              <w:spacing w:line="259" w:lineRule="auto"/>
              <w:rPr>
                <w:rFonts w:ascii="Poppins" w:hAnsi="Poppins"/>
                <w:color w:val="auto"/>
                <w:rPrChange w:id="5196" w:author="Stuart McLarnon (NESO)" w:date="2024-11-18T11:41:00Z">
                  <w:rPr>
                    <w:color w:val="auto"/>
                  </w:rPr>
                </w:rPrChange>
              </w:rPr>
            </w:pPr>
            <w:r w:rsidRPr="00701B06">
              <w:rPr>
                <w:rFonts w:ascii="Poppins" w:hAnsi="Poppins"/>
                <w:color w:val="auto"/>
                <w:rPrChange w:id="5197" w:author="Stuart McLarnon (NESO)" w:date="2024-11-18T11:41:00Z">
                  <w:rPr>
                    <w:color w:val="auto"/>
                  </w:rPr>
                </w:rPrChange>
              </w:rPr>
              <w:t xml:space="preserve">As defined in the Glossary and Definitions of the </w:t>
            </w:r>
            <w:r w:rsidR="00B6672E">
              <w:rPr>
                <w:rFonts w:ascii="Poppins" w:hAnsi="Poppins"/>
                <w:color w:val="auto"/>
                <w:rPrChange w:id="5198" w:author="Stuart McLarnon (NESO)" w:date="2024-11-18T11:41:00Z">
                  <w:rPr>
                    <w:color w:val="auto"/>
                  </w:rPr>
                </w:rPrChange>
              </w:rPr>
              <w:t>Grid Code</w:t>
            </w:r>
            <w:r w:rsidRPr="00701B06">
              <w:rPr>
                <w:rFonts w:ascii="Poppins" w:hAnsi="Poppins"/>
                <w:color w:val="auto"/>
                <w:rPrChange w:id="5199" w:author="Stuart McLarnon (NESO)" w:date="2024-11-18T11:41:00Z">
                  <w:rPr>
                    <w:color w:val="auto"/>
                  </w:rPr>
                </w:rPrChange>
              </w:rPr>
              <w:t>.</w:t>
            </w:r>
          </w:p>
          <w:p w14:paraId="070D4A54" w14:textId="77777777" w:rsidR="00F11A19" w:rsidRPr="00701B06" w:rsidRDefault="00F11A19" w:rsidP="00F11A19">
            <w:pPr>
              <w:pStyle w:val="Default"/>
              <w:rPr>
                <w:rFonts w:ascii="Poppins" w:hAnsi="Poppins"/>
                <w:color w:val="auto"/>
                <w:sz w:val="20"/>
                <w:rPrChange w:id="5200" w:author="Stuart McLarnon (NESO)" w:date="2024-11-18T11:41:00Z">
                  <w:rPr>
                    <w:color w:val="auto"/>
                    <w:sz w:val="20"/>
                  </w:rPr>
                </w:rPrChange>
              </w:rPr>
            </w:pPr>
          </w:p>
        </w:tc>
      </w:tr>
      <w:tr w:rsidR="00C87D2B" w:rsidRPr="00701B06" w14:paraId="35D08F48" w14:textId="77777777" w:rsidTr="00E46761">
        <w:trPr>
          <w:trHeight w:val="220"/>
        </w:trPr>
        <w:tc>
          <w:tcPr>
            <w:tcW w:w="0" w:type="auto"/>
          </w:tcPr>
          <w:p w14:paraId="79D7397B" w14:textId="049A74D7" w:rsidR="00DB783E" w:rsidRPr="00701B06" w:rsidRDefault="00DB783E" w:rsidP="00F11A19">
            <w:pPr>
              <w:pStyle w:val="Default"/>
              <w:rPr>
                <w:rFonts w:ascii="Poppins" w:hAnsi="Poppins"/>
                <w:color w:val="auto"/>
                <w:sz w:val="20"/>
                <w:rPrChange w:id="5201" w:author="Stuart McLarnon (NESO)" w:date="2024-11-18T11:41:00Z">
                  <w:rPr>
                    <w:color w:val="auto"/>
                    <w:sz w:val="20"/>
                  </w:rPr>
                </w:rPrChange>
              </w:rPr>
            </w:pPr>
            <w:r w:rsidRPr="00701B06">
              <w:rPr>
                <w:rFonts w:ascii="Poppins" w:hAnsi="Poppins"/>
                <w:color w:val="auto"/>
                <w:sz w:val="20"/>
                <w:rPrChange w:id="5202" w:author="Stuart McLarnon (NESO)" w:date="2024-11-18T11:41:00Z">
                  <w:rPr>
                    <w:color w:val="auto"/>
                    <w:sz w:val="20"/>
                  </w:rPr>
                </w:rPrChange>
              </w:rPr>
              <w:t>GB Generator</w:t>
            </w:r>
          </w:p>
        </w:tc>
        <w:tc>
          <w:tcPr>
            <w:tcW w:w="0" w:type="auto"/>
          </w:tcPr>
          <w:p w14:paraId="3C78CC87" w14:textId="37242833" w:rsidR="00E27AC9" w:rsidRPr="00701B06" w:rsidRDefault="00E27AC9" w:rsidP="00E27AC9">
            <w:pPr>
              <w:spacing w:line="259" w:lineRule="auto"/>
              <w:rPr>
                <w:rFonts w:ascii="Poppins" w:hAnsi="Poppins"/>
                <w:color w:val="auto"/>
                <w:rPrChange w:id="5203" w:author="Stuart McLarnon (NESO)" w:date="2024-11-18T11:41:00Z">
                  <w:rPr>
                    <w:color w:val="auto"/>
                  </w:rPr>
                </w:rPrChange>
              </w:rPr>
            </w:pPr>
            <w:r w:rsidRPr="00701B06">
              <w:rPr>
                <w:rFonts w:ascii="Poppins" w:hAnsi="Poppins"/>
                <w:color w:val="auto"/>
                <w:rPrChange w:id="5204" w:author="Stuart McLarnon (NESO)" w:date="2024-11-18T11:41:00Z">
                  <w:rPr>
                    <w:color w:val="auto"/>
                  </w:rPr>
                </w:rPrChange>
              </w:rPr>
              <w:t xml:space="preserve">As defined in the Glossary and Definitions of the </w:t>
            </w:r>
            <w:r w:rsidR="00B6672E">
              <w:rPr>
                <w:rFonts w:ascii="Poppins" w:hAnsi="Poppins"/>
                <w:color w:val="auto"/>
                <w:rPrChange w:id="5205" w:author="Stuart McLarnon (NESO)" w:date="2024-11-18T11:41:00Z">
                  <w:rPr>
                    <w:color w:val="auto"/>
                  </w:rPr>
                </w:rPrChange>
              </w:rPr>
              <w:t>Grid Code</w:t>
            </w:r>
            <w:r w:rsidRPr="00701B06">
              <w:rPr>
                <w:rFonts w:ascii="Poppins" w:hAnsi="Poppins"/>
                <w:color w:val="auto"/>
                <w:rPrChange w:id="5206" w:author="Stuart McLarnon (NESO)" w:date="2024-11-18T11:41:00Z">
                  <w:rPr>
                    <w:color w:val="auto"/>
                  </w:rPr>
                </w:rPrChange>
              </w:rPr>
              <w:t>.</w:t>
            </w:r>
          </w:p>
          <w:p w14:paraId="50C522B0" w14:textId="31BBF883" w:rsidR="00DB783E" w:rsidRPr="00701B06" w:rsidRDefault="00DB783E" w:rsidP="00F11A19">
            <w:pPr>
              <w:pStyle w:val="TableArial11"/>
              <w:rPr>
                <w:rFonts w:ascii="Poppins" w:hAnsi="Poppins"/>
                <w:rPrChange w:id="5207" w:author="Stuart McLarnon (NESO)" w:date="2024-11-18T11:41:00Z">
                  <w:rPr/>
                </w:rPrChange>
              </w:rPr>
            </w:pPr>
          </w:p>
        </w:tc>
      </w:tr>
      <w:tr w:rsidR="00C87D2B" w:rsidRPr="00701B06" w14:paraId="087AA5D1" w14:textId="77777777" w:rsidTr="00E46761">
        <w:trPr>
          <w:trHeight w:val="220"/>
        </w:trPr>
        <w:tc>
          <w:tcPr>
            <w:tcW w:w="0" w:type="auto"/>
          </w:tcPr>
          <w:p w14:paraId="73B49D52" w14:textId="15A0CB25" w:rsidR="0057131A" w:rsidRPr="00701B06" w:rsidDel="00A55620" w:rsidRDefault="0057131A" w:rsidP="000226A1">
            <w:pPr>
              <w:pStyle w:val="Default"/>
              <w:rPr>
                <w:rFonts w:ascii="Poppins" w:hAnsi="Poppins"/>
                <w:color w:val="auto"/>
                <w:sz w:val="20"/>
                <w:rPrChange w:id="5208" w:author="Stuart McLarnon (NESO)" w:date="2024-11-18T11:41:00Z">
                  <w:rPr>
                    <w:color w:val="auto"/>
                    <w:sz w:val="20"/>
                  </w:rPr>
                </w:rPrChange>
              </w:rPr>
            </w:pPr>
            <w:r w:rsidRPr="00701B06">
              <w:rPr>
                <w:rFonts w:ascii="Poppins" w:hAnsi="Poppins"/>
                <w:color w:val="auto"/>
                <w:sz w:val="20"/>
                <w:rPrChange w:id="5209" w:author="Stuart McLarnon (NESO)" w:date="2024-11-18T11:41:00Z">
                  <w:rPr>
                    <w:color w:val="auto"/>
                    <w:sz w:val="20"/>
                  </w:rPr>
                </w:rPrChange>
              </w:rPr>
              <w:t>GB Synchronous Area</w:t>
            </w:r>
          </w:p>
        </w:tc>
        <w:tc>
          <w:tcPr>
            <w:tcW w:w="0" w:type="auto"/>
          </w:tcPr>
          <w:p w14:paraId="29C96F2F" w14:textId="521D8AF5" w:rsidR="007B41C3" w:rsidRPr="00701B06" w:rsidRDefault="007B41C3" w:rsidP="007B41C3">
            <w:pPr>
              <w:spacing w:line="259" w:lineRule="auto"/>
              <w:rPr>
                <w:rFonts w:ascii="Poppins" w:hAnsi="Poppins"/>
                <w:color w:val="auto"/>
                <w:rPrChange w:id="5210" w:author="Stuart McLarnon (NESO)" w:date="2024-11-18T11:41:00Z">
                  <w:rPr>
                    <w:color w:val="auto"/>
                  </w:rPr>
                </w:rPrChange>
              </w:rPr>
            </w:pPr>
            <w:r w:rsidRPr="00701B06">
              <w:rPr>
                <w:rFonts w:ascii="Poppins" w:hAnsi="Poppins"/>
                <w:color w:val="auto"/>
                <w:rPrChange w:id="5211" w:author="Stuart McLarnon (NESO)" w:date="2024-11-18T11:41:00Z">
                  <w:rPr>
                    <w:color w:val="auto"/>
                  </w:rPr>
                </w:rPrChange>
              </w:rPr>
              <w:t xml:space="preserve">As defined in the Glossary and Definitions of the </w:t>
            </w:r>
            <w:r w:rsidR="00B6672E">
              <w:rPr>
                <w:rFonts w:ascii="Poppins" w:hAnsi="Poppins"/>
                <w:color w:val="auto"/>
                <w:rPrChange w:id="5212" w:author="Stuart McLarnon (NESO)" w:date="2024-11-18T11:41:00Z">
                  <w:rPr>
                    <w:color w:val="auto"/>
                  </w:rPr>
                </w:rPrChange>
              </w:rPr>
              <w:t>Grid Code</w:t>
            </w:r>
            <w:r w:rsidRPr="00701B06">
              <w:rPr>
                <w:rFonts w:ascii="Poppins" w:hAnsi="Poppins"/>
                <w:color w:val="auto"/>
                <w:rPrChange w:id="5213" w:author="Stuart McLarnon (NESO)" w:date="2024-11-18T11:41:00Z">
                  <w:rPr>
                    <w:color w:val="auto"/>
                  </w:rPr>
                </w:rPrChange>
              </w:rPr>
              <w:t>.</w:t>
            </w:r>
          </w:p>
          <w:p w14:paraId="73045696" w14:textId="17865FCD" w:rsidR="0057131A" w:rsidRPr="00701B06" w:rsidDel="00A55620" w:rsidRDefault="0057131A" w:rsidP="000226A1">
            <w:pPr>
              <w:pStyle w:val="Default"/>
              <w:rPr>
                <w:rFonts w:ascii="Poppins" w:hAnsi="Poppins"/>
                <w:color w:val="auto"/>
                <w:sz w:val="20"/>
                <w:rPrChange w:id="5214" w:author="Stuart McLarnon (NESO)" w:date="2024-11-18T11:41:00Z">
                  <w:rPr>
                    <w:color w:val="auto"/>
                    <w:sz w:val="20"/>
                  </w:rPr>
                </w:rPrChange>
              </w:rPr>
            </w:pPr>
          </w:p>
        </w:tc>
      </w:tr>
      <w:tr w:rsidR="00C87D2B" w:rsidRPr="00701B06" w14:paraId="6CEAC2F2" w14:textId="77777777" w:rsidTr="00E46761">
        <w:trPr>
          <w:trHeight w:val="220"/>
        </w:trPr>
        <w:tc>
          <w:tcPr>
            <w:tcW w:w="0" w:type="auto"/>
          </w:tcPr>
          <w:p w14:paraId="25F1DD95" w14:textId="77777777" w:rsidR="000226A1" w:rsidRPr="00701B06" w:rsidRDefault="000226A1" w:rsidP="000226A1">
            <w:pPr>
              <w:pStyle w:val="Default"/>
              <w:rPr>
                <w:rFonts w:ascii="Poppins" w:hAnsi="Poppins"/>
                <w:color w:val="auto"/>
                <w:sz w:val="20"/>
                <w:rPrChange w:id="5215" w:author="Stuart McLarnon (NESO)" w:date="2024-11-18T11:41:00Z">
                  <w:rPr>
                    <w:color w:val="auto"/>
                    <w:sz w:val="20"/>
                  </w:rPr>
                </w:rPrChange>
              </w:rPr>
            </w:pPr>
            <w:r w:rsidRPr="00701B06">
              <w:rPr>
                <w:rFonts w:ascii="Poppins" w:hAnsi="Poppins"/>
                <w:color w:val="auto"/>
                <w:sz w:val="20"/>
                <w:rPrChange w:id="5216" w:author="Stuart McLarnon (NESO)" w:date="2024-11-18T11:41:00Z">
                  <w:rPr>
                    <w:color w:val="auto"/>
                    <w:sz w:val="20"/>
                  </w:rPr>
                </w:rPrChange>
              </w:rPr>
              <w:t xml:space="preserve">Generating Unit </w:t>
            </w:r>
          </w:p>
        </w:tc>
        <w:tc>
          <w:tcPr>
            <w:tcW w:w="0" w:type="auto"/>
          </w:tcPr>
          <w:p w14:paraId="360EF74A" w14:textId="156E27EF" w:rsidR="007B41C3" w:rsidRPr="00701B06" w:rsidRDefault="007B41C3" w:rsidP="007B41C3">
            <w:pPr>
              <w:spacing w:line="259" w:lineRule="auto"/>
              <w:rPr>
                <w:rFonts w:ascii="Poppins" w:hAnsi="Poppins"/>
                <w:color w:val="auto"/>
                <w:rPrChange w:id="5217" w:author="Stuart McLarnon (NESO)" w:date="2024-11-18T11:41:00Z">
                  <w:rPr>
                    <w:color w:val="auto"/>
                  </w:rPr>
                </w:rPrChange>
              </w:rPr>
            </w:pPr>
            <w:r w:rsidRPr="00701B06">
              <w:rPr>
                <w:rFonts w:ascii="Poppins" w:hAnsi="Poppins"/>
                <w:color w:val="auto"/>
                <w:rPrChange w:id="5218" w:author="Stuart McLarnon (NESO)" w:date="2024-11-18T11:41:00Z">
                  <w:rPr>
                    <w:color w:val="auto"/>
                  </w:rPr>
                </w:rPrChange>
              </w:rPr>
              <w:t xml:space="preserve">As defined in the Glossary and Definitions of the </w:t>
            </w:r>
            <w:r w:rsidR="00B6672E">
              <w:rPr>
                <w:rFonts w:ascii="Poppins" w:hAnsi="Poppins"/>
                <w:color w:val="auto"/>
                <w:rPrChange w:id="5219" w:author="Stuart McLarnon (NESO)" w:date="2024-11-18T11:41:00Z">
                  <w:rPr>
                    <w:color w:val="auto"/>
                  </w:rPr>
                </w:rPrChange>
              </w:rPr>
              <w:t>Grid Code</w:t>
            </w:r>
            <w:r w:rsidRPr="00701B06">
              <w:rPr>
                <w:rFonts w:ascii="Poppins" w:hAnsi="Poppins"/>
                <w:color w:val="auto"/>
                <w:rPrChange w:id="5220" w:author="Stuart McLarnon (NESO)" w:date="2024-11-18T11:41:00Z">
                  <w:rPr>
                    <w:color w:val="auto"/>
                  </w:rPr>
                </w:rPrChange>
              </w:rPr>
              <w:t>.</w:t>
            </w:r>
          </w:p>
          <w:p w14:paraId="4ACE71A6" w14:textId="0CEB5893" w:rsidR="000226A1" w:rsidRPr="00701B06" w:rsidRDefault="000226A1" w:rsidP="000226A1">
            <w:pPr>
              <w:pStyle w:val="Default"/>
              <w:rPr>
                <w:rFonts w:ascii="Poppins" w:hAnsi="Poppins"/>
                <w:color w:val="auto"/>
                <w:sz w:val="20"/>
                <w:rPrChange w:id="5221" w:author="Stuart McLarnon (NESO)" w:date="2024-11-18T11:41:00Z">
                  <w:rPr>
                    <w:color w:val="auto"/>
                    <w:sz w:val="20"/>
                  </w:rPr>
                </w:rPrChange>
              </w:rPr>
            </w:pPr>
          </w:p>
        </w:tc>
      </w:tr>
      <w:tr w:rsidR="00C87D2B" w:rsidRPr="00701B06" w14:paraId="092B3BB7" w14:textId="77777777" w:rsidTr="00053E8A">
        <w:tc>
          <w:tcPr>
            <w:tcW w:w="1721" w:type="dxa"/>
            <w:tcPrChange w:id="5222" w:author="Stuart McLarnon (NESO)" w:date="2025-01-22T13:33:00Z" w16du:dateUtc="2025-01-22T13:33:00Z">
              <w:tcPr>
                <w:tcW w:w="1561" w:type="dxa"/>
              </w:tcPr>
            </w:tcPrChange>
          </w:tcPr>
          <w:p w14:paraId="0545AF5C" w14:textId="77777777" w:rsidR="000226A1" w:rsidRPr="00701B06" w:rsidRDefault="000226A1" w:rsidP="000226A1">
            <w:pPr>
              <w:jc w:val="both"/>
              <w:rPr>
                <w:rFonts w:ascii="Poppins" w:hAnsi="Poppins"/>
                <w:color w:val="auto"/>
                <w:rPrChange w:id="5223" w:author="Stuart McLarnon (NESO)" w:date="2024-11-18T11:41:00Z">
                  <w:rPr>
                    <w:rFonts w:ascii="Arial" w:hAnsi="Arial"/>
                    <w:color w:val="auto"/>
                  </w:rPr>
                </w:rPrChange>
              </w:rPr>
            </w:pPr>
            <w:r w:rsidRPr="00701B06">
              <w:rPr>
                <w:rFonts w:ascii="Poppins" w:hAnsi="Poppins"/>
                <w:color w:val="auto"/>
                <w:rPrChange w:id="5224" w:author="Stuart McLarnon (NESO)" w:date="2024-11-18T11:41:00Z">
                  <w:rPr>
                    <w:rFonts w:ascii="Arial" w:hAnsi="Arial"/>
                    <w:color w:val="auto"/>
                  </w:rPr>
                </w:rPrChange>
              </w:rPr>
              <w:t>Genset</w:t>
            </w:r>
          </w:p>
        </w:tc>
        <w:tc>
          <w:tcPr>
            <w:tcW w:w="5189" w:type="dxa"/>
            <w:tcPrChange w:id="5225" w:author="Stuart McLarnon (NESO)" w:date="2025-01-22T13:33:00Z" w16du:dateUtc="2025-01-22T13:33:00Z">
              <w:tcPr>
                <w:tcW w:w="5349" w:type="dxa"/>
              </w:tcPr>
            </w:tcPrChange>
          </w:tcPr>
          <w:p w14:paraId="4B7688BE" w14:textId="72B11F70" w:rsidR="007B41C3" w:rsidRPr="00701B06" w:rsidRDefault="007B41C3" w:rsidP="007B41C3">
            <w:pPr>
              <w:spacing w:line="259" w:lineRule="auto"/>
              <w:rPr>
                <w:rFonts w:ascii="Poppins" w:hAnsi="Poppins"/>
                <w:color w:val="auto"/>
                <w:rPrChange w:id="5226" w:author="Stuart McLarnon (NESO)" w:date="2024-11-18T11:41:00Z">
                  <w:rPr>
                    <w:color w:val="auto"/>
                  </w:rPr>
                </w:rPrChange>
              </w:rPr>
            </w:pPr>
            <w:r w:rsidRPr="00701B06">
              <w:rPr>
                <w:rFonts w:ascii="Poppins" w:hAnsi="Poppins"/>
                <w:color w:val="auto"/>
                <w:rPrChange w:id="5227" w:author="Stuart McLarnon (NESO)" w:date="2024-11-18T11:41:00Z">
                  <w:rPr>
                    <w:color w:val="auto"/>
                  </w:rPr>
                </w:rPrChange>
              </w:rPr>
              <w:t xml:space="preserve">As defined in the Glossary and Definitions of the </w:t>
            </w:r>
            <w:r w:rsidR="00B6672E">
              <w:rPr>
                <w:rFonts w:ascii="Poppins" w:hAnsi="Poppins"/>
                <w:color w:val="auto"/>
                <w:rPrChange w:id="5228" w:author="Stuart McLarnon (NESO)" w:date="2024-11-18T11:41:00Z">
                  <w:rPr>
                    <w:color w:val="auto"/>
                  </w:rPr>
                </w:rPrChange>
              </w:rPr>
              <w:t>Grid Code</w:t>
            </w:r>
            <w:r w:rsidRPr="00701B06">
              <w:rPr>
                <w:rFonts w:ascii="Poppins" w:hAnsi="Poppins"/>
                <w:color w:val="auto"/>
                <w:rPrChange w:id="5229" w:author="Stuart McLarnon (NESO)" w:date="2024-11-18T11:41:00Z">
                  <w:rPr>
                    <w:color w:val="auto"/>
                  </w:rPr>
                </w:rPrChange>
              </w:rPr>
              <w:t>.</w:t>
            </w:r>
          </w:p>
          <w:p w14:paraId="5D651032" w14:textId="2A0020BB" w:rsidR="000226A1" w:rsidRPr="00701B06" w:rsidRDefault="000226A1" w:rsidP="000226A1">
            <w:pPr>
              <w:jc w:val="both"/>
              <w:rPr>
                <w:rFonts w:ascii="Poppins" w:hAnsi="Poppins"/>
                <w:color w:val="auto"/>
                <w:rPrChange w:id="5230" w:author="Stuart McLarnon (NESO)" w:date="2024-11-18T11:41:00Z">
                  <w:rPr>
                    <w:rFonts w:ascii="Arial" w:hAnsi="Arial"/>
                    <w:color w:val="auto"/>
                  </w:rPr>
                </w:rPrChange>
              </w:rPr>
            </w:pPr>
          </w:p>
        </w:tc>
      </w:tr>
      <w:tr w:rsidR="00C87D2B" w:rsidRPr="00701B06" w14:paraId="6185A08F" w14:textId="77777777" w:rsidTr="00053E8A">
        <w:tc>
          <w:tcPr>
            <w:tcW w:w="1721" w:type="dxa"/>
            <w:tcPrChange w:id="5231" w:author="Stuart McLarnon (NESO)" w:date="2025-01-22T13:33:00Z" w16du:dateUtc="2025-01-22T13:33:00Z">
              <w:tcPr>
                <w:tcW w:w="1561" w:type="dxa"/>
              </w:tcPr>
            </w:tcPrChange>
          </w:tcPr>
          <w:p w14:paraId="5A9E7E05" w14:textId="77777777" w:rsidR="000226A1" w:rsidRPr="00701B06" w:rsidRDefault="000226A1" w:rsidP="000226A1">
            <w:pPr>
              <w:jc w:val="both"/>
              <w:rPr>
                <w:rFonts w:ascii="Poppins" w:hAnsi="Poppins"/>
                <w:color w:val="auto"/>
                <w:rPrChange w:id="5232" w:author="Stuart McLarnon (NESO)" w:date="2024-11-18T11:41:00Z">
                  <w:rPr>
                    <w:rFonts w:ascii="Arial" w:hAnsi="Arial"/>
                    <w:color w:val="auto"/>
                  </w:rPr>
                </w:rPrChange>
              </w:rPr>
            </w:pPr>
            <w:r w:rsidRPr="00701B06">
              <w:rPr>
                <w:rFonts w:ascii="Poppins" w:hAnsi="Poppins"/>
                <w:color w:val="auto"/>
                <w:rPrChange w:id="5233" w:author="Stuart McLarnon (NESO)" w:date="2024-11-18T11:41:00Z">
                  <w:rPr>
                    <w:rFonts w:ascii="Arial" w:hAnsi="Arial"/>
                    <w:color w:val="auto"/>
                  </w:rPr>
                </w:rPrChange>
              </w:rPr>
              <w:t>HVDC System</w:t>
            </w:r>
          </w:p>
        </w:tc>
        <w:tc>
          <w:tcPr>
            <w:tcW w:w="5189" w:type="dxa"/>
            <w:tcPrChange w:id="5234" w:author="Stuart McLarnon (NESO)" w:date="2025-01-22T13:33:00Z" w16du:dateUtc="2025-01-22T13:33:00Z">
              <w:tcPr>
                <w:tcW w:w="5349" w:type="dxa"/>
              </w:tcPr>
            </w:tcPrChange>
          </w:tcPr>
          <w:p w14:paraId="3D24F417" w14:textId="51602A43" w:rsidR="007B41C3" w:rsidRPr="00701B06" w:rsidRDefault="007B41C3" w:rsidP="007B41C3">
            <w:pPr>
              <w:spacing w:line="259" w:lineRule="auto"/>
              <w:rPr>
                <w:rFonts w:ascii="Poppins" w:hAnsi="Poppins"/>
                <w:color w:val="auto"/>
                <w:rPrChange w:id="5235" w:author="Stuart McLarnon (NESO)" w:date="2024-11-18T11:41:00Z">
                  <w:rPr>
                    <w:color w:val="auto"/>
                  </w:rPr>
                </w:rPrChange>
              </w:rPr>
            </w:pPr>
            <w:r w:rsidRPr="00701B06">
              <w:rPr>
                <w:rFonts w:ascii="Poppins" w:hAnsi="Poppins"/>
                <w:color w:val="auto"/>
                <w:rPrChange w:id="5236" w:author="Stuart McLarnon (NESO)" w:date="2024-11-18T11:41:00Z">
                  <w:rPr>
                    <w:color w:val="auto"/>
                  </w:rPr>
                </w:rPrChange>
              </w:rPr>
              <w:t xml:space="preserve">As defined in the Glossary and Definitions of the </w:t>
            </w:r>
            <w:r w:rsidR="00B6672E">
              <w:rPr>
                <w:rFonts w:ascii="Poppins" w:hAnsi="Poppins"/>
                <w:color w:val="auto"/>
                <w:rPrChange w:id="5237" w:author="Stuart McLarnon (NESO)" w:date="2024-11-18T11:41:00Z">
                  <w:rPr>
                    <w:color w:val="auto"/>
                  </w:rPr>
                </w:rPrChange>
              </w:rPr>
              <w:t>Grid Code</w:t>
            </w:r>
            <w:r w:rsidRPr="00701B06">
              <w:rPr>
                <w:rFonts w:ascii="Poppins" w:hAnsi="Poppins"/>
                <w:color w:val="auto"/>
                <w:rPrChange w:id="5238" w:author="Stuart McLarnon (NESO)" w:date="2024-11-18T11:41:00Z">
                  <w:rPr>
                    <w:color w:val="auto"/>
                  </w:rPr>
                </w:rPrChange>
              </w:rPr>
              <w:t>.</w:t>
            </w:r>
          </w:p>
          <w:p w14:paraId="237F30F3" w14:textId="77777777" w:rsidR="000226A1" w:rsidRPr="00701B06" w:rsidRDefault="000226A1">
            <w:pPr>
              <w:jc w:val="both"/>
              <w:rPr>
                <w:rFonts w:ascii="Poppins" w:hAnsi="Poppins"/>
                <w:color w:val="auto"/>
                <w:rPrChange w:id="5239" w:author="Stuart McLarnon (NESO)" w:date="2024-11-18T11:41:00Z">
                  <w:rPr>
                    <w:rFonts w:ascii="Arial" w:hAnsi="Arial"/>
                    <w:color w:val="auto"/>
                  </w:rPr>
                </w:rPrChange>
              </w:rPr>
            </w:pPr>
          </w:p>
        </w:tc>
      </w:tr>
      <w:tr w:rsidR="00C87D2B" w:rsidRPr="00701B06" w14:paraId="2AB8D9E2" w14:textId="77777777" w:rsidTr="00053E8A">
        <w:tc>
          <w:tcPr>
            <w:tcW w:w="1721" w:type="dxa"/>
            <w:tcPrChange w:id="5240" w:author="Stuart McLarnon (NESO)" w:date="2025-01-22T13:33:00Z" w16du:dateUtc="2025-01-22T13:33:00Z">
              <w:tcPr>
                <w:tcW w:w="1561" w:type="dxa"/>
              </w:tcPr>
            </w:tcPrChange>
          </w:tcPr>
          <w:p w14:paraId="5E6D7653" w14:textId="558CFAE6" w:rsidR="000226A1" w:rsidRPr="00701B06" w:rsidRDefault="003C6529" w:rsidP="000226A1">
            <w:pPr>
              <w:jc w:val="both"/>
              <w:rPr>
                <w:rFonts w:ascii="Poppins" w:hAnsi="Poppins"/>
                <w:color w:val="auto"/>
                <w:rPrChange w:id="5241" w:author="Stuart McLarnon (NESO)" w:date="2024-11-18T11:41:00Z">
                  <w:rPr>
                    <w:rFonts w:ascii="Arial" w:hAnsi="Arial"/>
                    <w:color w:val="auto"/>
                  </w:rPr>
                </w:rPrChange>
              </w:rPr>
            </w:pPr>
            <w:del w:id="5242" w:author="Stuart McLarnon (NESO)" w:date="2024-11-18T11:41:00Z">
              <w:r w:rsidRPr="00EC0C49">
                <w:rPr>
                  <w:rFonts w:ascii="Arial" w:hAnsi="Arial"/>
                  <w:color w:val="auto"/>
                </w:rPr>
                <w:delText>NGESO</w:delText>
              </w:r>
            </w:del>
            <w:ins w:id="5243" w:author="Stuart McLarnon (NESO)" w:date="2024-11-18T11:41:00Z">
              <w:r w:rsidR="007B4960">
                <w:rPr>
                  <w:rFonts w:ascii="Poppins" w:hAnsi="Poppins" w:cs="Poppins"/>
                  <w:color w:val="auto"/>
                </w:rPr>
                <w:t>NESO</w:t>
              </w:r>
            </w:ins>
          </w:p>
        </w:tc>
        <w:tc>
          <w:tcPr>
            <w:tcW w:w="5189" w:type="dxa"/>
            <w:tcPrChange w:id="5244" w:author="Stuart McLarnon (NESO)" w:date="2025-01-22T13:33:00Z" w16du:dateUtc="2025-01-22T13:33:00Z">
              <w:tcPr>
                <w:tcW w:w="5349" w:type="dxa"/>
              </w:tcPr>
            </w:tcPrChange>
          </w:tcPr>
          <w:p w14:paraId="286128F8" w14:textId="79FACFB2" w:rsidR="000226A1" w:rsidRPr="00701B06" w:rsidRDefault="000226A1" w:rsidP="000226A1">
            <w:pPr>
              <w:jc w:val="both"/>
              <w:rPr>
                <w:rFonts w:ascii="Poppins" w:hAnsi="Poppins"/>
                <w:color w:val="auto"/>
                <w:rPrChange w:id="5245" w:author="Stuart McLarnon (NESO)" w:date="2024-11-18T11:41:00Z">
                  <w:rPr>
                    <w:rFonts w:ascii="Arial" w:hAnsi="Arial"/>
                    <w:color w:val="auto"/>
                  </w:rPr>
                </w:rPrChange>
              </w:rPr>
            </w:pPr>
            <w:r w:rsidRPr="00701B06">
              <w:rPr>
                <w:rFonts w:ascii="Poppins" w:hAnsi="Poppins"/>
                <w:color w:val="auto"/>
                <w:rPrChange w:id="5246" w:author="Stuart McLarnon (NESO)" w:date="2024-11-18T11:41:00Z">
                  <w:rPr>
                    <w:rFonts w:ascii="Arial" w:hAnsi="Arial"/>
                    <w:color w:val="auto"/>
                  </w:rPr>
                </w:rPrChange>
              </w:rPr>
              <w:t xml:space="preserve">The National </w:t>
            </w:r>
            <w:del w:id="5247" w:author="Stuart McLarnon (NESO)" w:date="2024-11-18T11:41:00Z">
              <w:r w:rsidRPr="00EC0C49">
                <w:rPr>
                  <w:rFonts w:ascii="Arial" w:hAnsi="Arial"/>
                  <w:color w:val="auto"/>
                </w:rPr>
                <w:delText>Electricity Transmission</w:delText>
              </w:r>
            </w:del>
            <w:ins w:id="5248" w:author="Stuart McLarnon (NESO)" w:date="2024-11-18T11:41:00Z">
              <w:r w:rsidR="00F35D38">
                <w:rPr>
                  <w:rFonts w:ascii="Poppins" w:hAnsi="Poppins" w:cs="Poppins"/>
                  <w:color w:val="auto"/>
                </w:rPr>
                <w:t>Energy</w:t>
              </w:r>
            </w:ins>
            <w:r w:rsidRPr="00701B06">
              <w:rPr>
                <w:rFonts w:ascii="Poppins" w:hAnsi="Poppins"/>
                <w:color w:val="auto"/>
                <w:rPrChange w:id="5249" w:author="Stuart McLarnon (NESO)" w:date="2024-11-18T11:41:00Z">
                  <w:rPr>
                    <w:rFonts w:ascii="Arial" w:hAnsi="Arial"/>
                    <w:color w:val="auto"/>
                  </w:rPr>
                </w:rPrChange>
              </w:rPr>
              <w:t xml:space="preserve"> System Operator is responsible for operating the Onshore Transmission System and, where owned by Offshore Transmission Licensees, Offshore Transmission Systems.  The </w:t>
            </w:r>
            <w:del w:id="5250" w:author="Stuart McLarnon (NESO)" w:date="2024-11-18T11:41:00Z">
              <w:r w:rsidR="003C6529" w:rsidRPr="00EC0C49">
                <w:rPr>
                  <w:rFonts w:ascii="Arial" w:hAnsi="Arial"/>
                  <w:color w:val="auto"/>
                </w:rPr>
                <w:delText>NGESO</w:delText>
              </w:r>
            </w:del>
            <w:ins w:id="5251" w:author="Stuart McLarnon (NESO)" w:date="2024-11-18T11:41:00Z">
              <w:r w:rsidR="005433D3">
                <w:rPr>
                  <w:rFonts w:ascii="Poppins" w:hAnsi="Poppins" w:cs="Poppins"/>
                  <w:color w:val="auto"/>
                </w:rPr>
                <w:t>System Operator</w:t>
              </w:r>
            </w:ins>
            <w:r w:rsidRPr="00701B06">
              <w:rPr>
                <w:rFonts w:ascii="Poppins" w:hAnsi="Poppins"/>
                <w:color w:val="auto"/>
                <w:rPrChange w:id="5252" w:author="Stuart McLarnon (NESO)" w:date="2024-11-18T11:41:00Z">
                  <w:rPr>
                    <w:rFonts w:ascii="Arial" w:hAnsi="Arial"/>
                    <w:color w:val="auto"/>
                  </w:rPr>
                </w:rPrChange>
              </w:rPr>
              <w:t xml:space="preserve"> for Great Britain is </w:t>
            </w:r>
            <w:r w:rsidR="0075155D">
              <w:rPr>
                <w:rFonts w:ascii="Poppins" w:hAnsi="Poppins"/>
                <w:color w:val="auto"/>
                <w:rPrChange w:id="5253" w:author="Stuart McLarnon (NESO)" w:date="2024-11-18T11:41:00Z">
                  <w:rPr>
                    <w:rFonts w:ascii="Arial" w:hAnsi="Arial"/>
                    <w:color w:val="auto"/>
                  </w:rPr>
                </w:rPrChange>
              </w:rPr>
              <w:t>currently</w:t>
            </w:r>
            <w:r w:rsidRPr="00701B06">
              <w:rPr>
                <w:rFonts w:ascii="Poppins" w:hAnsi="Poppins"/>
                <w:color w:val="auto"/>
                <w:rPrChange w:id="5254" w:author="Stuart McLarnon (NESO)" w:date="2024-11-18T11:41:00Z">
                  <w:rPr>
                    <w:rFonts w:ascii="Arial" w:hAnsi="Arial"/>
                    <w:color w:val="auto"/>
                  </w:rPr>
                </w:rPrChange>
              </w:rPr>
              <w:t xml:space="preserve"> </w:t>
            </w:r>
            <w:r w:rsidR="007B4960">
              <w:rPr>
                <w:rFonts w:ascii="Poppins" w:hAnsi="Poppins"/>
                <w:color w:val="auto"/>
                <w:rPrChange w:id="5255" w:author="Stuart McLarnon (NESO)" w:date="2024-11-18T11:41:00Z">
                  <w:rPr>
                    <w:rFonts w:ascii="Arial" w:hAnsi="Arial"/>
                    <w:color w:val="auto"/>
                  </w:rPr>
                </w:rPrChange>
              </w:rPr>
              <w:t>N</w:t>
            </w:r>
            <w:r w:rsidR="003E562C">
              <w:rPr>
                <w:rFonts w:ascii="Poppins" w:hAnsi="Poppins"/>
                <w:color w:val="auto"/>
                <w:rPrChange w:id="5256" w:author="Stuart McLarnon (NESO)" w:date="2024-11-18T11:41:00Z">
                  <w:rPr>
                    <w:rFonts w:ascii="Arial" w:hAnsi="Arial"/>
                    <w:color w:val="auto"/>
                  </w:rPr>
                </w:rPrChange>
              </w:rPr>
              <w:t xml:space="preserve">ational </w:t>
            </w:r>
            <w:del w:id="5257" w:author="Stuart McLarnon (NESO)" w:date="2024-11-18T11:41:00Z">
              <w:r w:rsidRPr="00EC0C49">
                <w:rPr>
                  <w:rFonts w:ascii="Arial" w:hAnsi="Arial"/>
                  <w:color w:val="auto"/>
                </w:rPr>
                <w:delText>Grid Electricity</w:delText>
              </w:r>
            </w:del>
            <w:ins w:id="5258" w:author="Stuart McLarnon (NESO)" w:date="2024-11-18T11:41:00Z">
              <w:r w:rsidR="005433D3">
                <w:rPr>
                  <w:rFonts w:ascii="Poppins" w:hAnsi="Poppins" w:cs="Poppins"/>
                  <w:color w:val="auto"/>
                </w:rPr>
                <w:t>Energy</w:t>
              </w:r>
            </w:ins>
            <w:r w:rsidR="003E562C">
              <w:rPr>
                <w:rFonts w:ascii="Poppins" w:hAnsi="Poppins"/>
                <w:color w:val="auto"/>
                <w:rPrChange w:id="5259" w:author="Stuart McLarnon (NESO)" w:date="2024-11-18T11:41:00Z">
                  <w:rPr>
                    <w:rFonts w:ascii="Arial" w:hAnsi="Arial"/>
                    <w:color w:val="auto"/>
                  </w:rPr>
                </w:rPrChange>
              </w:rPr>
              <w:t xml:space="preserve"> </w:t>
            </w:r>
            <w:r w:rsidR="007B4960">
              <w:rPr>
                <w:rFonts w:ascii="Poppins" w:hAnsi="Poppins"/>
                <w:color w:val="auto"/>
                <w:rPrChange w:id="5260" w:author="Stuart McLarnon (NESO)" w:date="2024-11-18T11:41:00Z">
                  <w:rPr>
                    <w:rFonts w:ascii="Arial" w:hAnsi="Arial"/>
                    <w:color w:val="auto"/>
                  </w:rPr>
                </w:rPrChange>
              </w:rPr>
              <w:t>S</w:t>
            </w:r>
            <w:r w:rsidR="003E562C">
              <w:rPr>
                <w:rFonts w:ascii="Poppins" w:hAnsi="Poppins"/>
                <w:color w:val="auto"/>
                <w:rPrChange w:id="5261" w:author="Stuart McLarnon (NESO)" w:date="2024-11-18T11:41:00Z">
                  <w:rPr>
                    <w:rFonts w:ascii="Arial" w:hAnsi="Arial"/>
                    <w:color w:val="auto"/>
                  </w:rPr>
                </w:rPrChange>
              </w:rPr>
              <w:t xml:space="preserve">ystem </w:t>
            </w:r>
            <w:r w:rsidR="007B4960">
              <w:rPr>
                <w:rFonts w:ascii="Poppins" w:hAnsi="Poppins"/>
                <w:color w:val="auto"/>
                <w:rPrChange w:id="5262" w:author="Stuart McLarnon (NESO)" w:date="2024-11-18T11:41:00Z">
                  <w:rPr>
                    <w:rFonts w:ascii="Arial" w:hAnsi="Arial"/>
                    <w:color w:val="auto"/>
                  </w:rPr>
                </w:rPrChange>
              </w:rPr>
              <w:t>O</w:t>
            </w:r>
            <w:r w:rsidR="003E562C">
              <w:rPr>
                <w:rFonts w:ascii="Poppins" w:hAnsi="Poppins"/>
                <w:color w:val="auto"/>
                <w:rPrChange w:id="5263" w:author="Stuart McLarnon (NESO)" w:date="2024-11-18T11:41:00Z">
                  <w:rPr>
                    <w:rFonts w:ascii="Arial" w:hAnsi="Arial"/>
                    <w:color w:val="auto"/>
                  </w:rPr>
                </w:rPrChange>
              </w:rPr>
              <w:t>perator</w:t>
            </w:r>
            <w:r w:rsidRPr="00701B06">
              <w:rPr>
                <w:rFonts w:ascii="Poppins" w:hAnsi="Poppins"/>
                <w:color w:val="auto"/>
                <w:rPrChange w:id="5264" w:author="Stuart McLarnon (NESO)" w:date="2024-11-18T11:41:00Z">
                  <w:rPr>
                    <w:rFonts w:ascii="Arial" w:hAnsi="Arial"/>
                    <w:color w:val="auto"/>
                  </w:rPr>
                </w:rPrChange>
              </w:rPr>
              <w:t>.</w:t>
            </w:r>
          </w:p>
          <w:p w14:paraId="326D6B44" w14:textId="77777777" w:rsidR="000226A1" w:rsidRPr="00701B06" w:rsidRDefault="000226A1" w:rsidP="000226A1">
            <w:pPr>
              <w:jc w:val="both"/>
              <w:rPr>
                <w:rFonts w:ascii="Poppins" w:hAnsi="Poppins"/>
                <w:color w:val="auto"/>
                <w:rPrChange w:id="5265" w:author="Stuart McLarnon (NESO)" w:date="2024-11-18T11:41:00Z">
                  <w:rPr>
                    <w:rFonts w:ascii="Arial" w:hAnsi="Arial"/>
                    <w:color w:val="auto"/>
                  </w:rPr>
                </w:rPrChange>
              </w:rPr>
            </w:pPr>
          </w:p>
        </w:tc>
      </w:tr>
      <w:tr w:rsidR="00C87D2B" w:rsidRPr="00701B06" w14:paraId="04D5D053" w14:textId="77777777" w:rsidTr="00053E8A">
        <w:tc>
          <w:tcPr>
            <w:tcW w:w="1721" w:type="dxa"/>
            <w:tcPrChange w:id="5266" w:author="Stuart McLarnon (NESO)" w:date="2025-01-22T13:33:00Z" w16du:dateUtc="2025-01-22T13:33:00Z">
              <w:tcPr>
                <w:tcW w:w="1561" w:type="dxa"/>
              </w:tcPr>
            </w:tcPrChange>
          </w:tcPr>
          <w:p w14:paraId="3C679F06" w14:textId="436D427B" w:rsidR="007D0DD2" w:rsidRPr="00701B06" w:rsidDel="00C71DDF" w:rsidRDefault="007D0DD2" w:rsidP="000226A1">
            <w:pPr>
              <w:jc w:val="both"/>
              <w:rPr>
                <w:rFonts w:ascii="Poppins" w:hAnsi="Poppins"/>
                <w:color w:val="auto"/>
                <w:rPrChange w:id="5267" w:author="Stuart McLarnon (NESO)" w:date="2024-11-18T11:41:00Z">
                  <w:rPr>
                    <w:rFonts w:ascii="Arial" w:hAnsi="Arial"/>
                    <w:color w:val="auto"/>
                  </w:rPr>
                </w:rPrChange>
              </w:rPr>
            </w:pPr>
            <w:r w:rsidRPr="00701B06">
              <w:rPr>
                <w:rFonts w:ascii="Poppins" w:hAnsi="Poppins"/>
                <w:color w:val="auto"/>
                <w:rPrChange w:id="5268" w:author="Stuart McLarnon (NESO)" w:date="2024-11-18T11:41:00Z">
                  <w:rPr>
                    <w:rFonts w:ascii="Arial" w:hAnsi="Arial"/>
                    <w:color w:val="auto"/>
                  </w:rPr>
                </w:rPrChange>
              </w:rPr>
              <w:t xml:space="preserve">National Electricity Transmission System </w:t>
            </w:r>
            <w:r w:rsidR="006D50CF" w:rsidRPr="00701B06">
              <w:rPr>
                <w:rFonts w:ascii="Poppins" w:hAnsi="Poppins"/>
                <w:color w:val="auto"/>
                <w:rPrChange w:id="5269" w:author="Stuart McLarnon (NESO)" w:date="2024-11-18T11:41:00Z">
                  <w:rPr>
                    <w:rFonts w:ascii="Arial" w:hAnsi="Arial"/>
                    <w:color w:val="auto"/>
                  </w:rPr>
                </w:rPrChange>
              </w:rPr>
              <w:lastRenderedPageBreak/>
              <w:t>Security and Quality of Supply Standards o</w:t>
            </w:r>
            <w:r w:rsidRPr="00701B06">
              <w:rPr>
                <w:rFonts w:ascii="Poppins" w:hAnsi="Poppins"/>
                <w:color w:val="auto"/>
                <w:rPrChange w:id="5270" w:author="Stuart McLarnon (NESO)" w:date="2024-11-18T11:41:00Z">
                  <w:rPr>
                    <w:rFonts w:ascii="Arial" w:hAnsi="Arial"/>
                    <w:color w:val="auto"/>
                  </w:rPr>
                </w:rPrChange>
              </w:rPr>
              <w:t>r NETS SQSS</w:t>
            </w:r>
          </w:p>
        </w:tc>
        <w:tc>
          <w:tcPr>
            <w:tcW w:w="5189" w:type="dxa"/>
            <w:tcPrChange w:id="5271" w:author="Stuart McLarnon (NESO)" w:date="2025-01-22T13:33:00Z" w16du:dateUtc="2025-01-22T13:33:00Z">
              <w:tcPr>
                <w:tcW w:w="5349" w:type="dxa"/>
              </w:tcPr>
            </w:tcPrChange>
          </w:tcPr>
          <w:p w14:paraId="11E34377" w14:textId="130537FE" w:rsidR="007D0DD2" w:rsidRPr="00701B06" w:rsidRDefault="007D0DD2" w:rsidP="000226A1">
            <w:pPr>
              <w:jc w:val="both"/>
              <w:rPr>
                <w:rFonts w:ascii="Poppins" w:hAnsi="Poppins"/>
                <w:color w:val="auto"/>
                <w:rPrChange w:id="5272" w:author="Stuart McLarnon (NESO)" w:date="2024-11-18T11:41:00Z">
                  <w:rPr>
                    <w:rFonts w:ascii="Arial" w:hAnsi="Arial"/>
                    <w:color w:val="auto"/>
                  </w:rPr>
                </w:rPrChange>
              </w:rPr>
            </w:pPr>
            <w:r w:rsidRPr="00701B06">
              <w:rPr>
                <w:rFonts w:ascii="Poppins" w:hAnsi="Poppins"/>
                <w:color w:val="auto"/>
                <w:rPrChange w:id="5273" w:author="Stuart McLarnon (NESO)" w:date="2024-11-18T11:41:00Z">
                  <w:rPr>
                    <w:rFonts w:ascii="Arial" w:hAnsi="Arial"/>
                    <w:color w:val="auto"/>
                  </w:rPr>
                </w:rPrChange>
              </w:rPr>
              <w:lastRenderedPageBreak/>
              <w:t>The National Electricity Transmission System Security and Quality of Supply Standard as published on</w:t>
            </w:r>
            <w:r w:rsidR="003D0208" w:rsidRPr="00701B06">
              <w:rPr>
                <w:rFonts w:ascii="Poppins" w:hAnsi="Poppins"/>
                <w:color w:val="auto"/>
                <w:rPrChange w:id="5274" w:author="Stuart McLarnon (NESO)" w:date="2024-11-18T11:41:00Z">
                  <w:rPr>
                    <w:rFonts w:ascii="Arial" w:hAnsi="Arial"/>
                    <w:color w:val="auto"/>
                  </w:rPr>
                </w:rPrChange>
              </w:rPr>
              <w:t xml:space="preserve"> </w:t>
            </w:r>
            <w:del w:id="5275" w:author="Stuart McLarnon (NESO)" w:date="2025-01-22T13:34:00Z" w16du:dateUtc="2025-01-22T13:34:00Z">
              <w:r w:rsidR="003D0208" w:rsidRPr="00701B06" w:rsidDel="00746F9F">
                <w:rPr>
                  <w:rFonts w:ascii="Poppins" w:hAnsi="Poppins"/>
                  <w:color w:val="auto"/>
                  <w:rPrChange w:id="5276" w:author="Stuart McLarnon (NESO)" w:date="2024-11-18T11:41:00Z">
                    <w:rPr>
                      <w:rFonts w:ascii="Arial" w:hAnsi="Arial"/>
                      <w:color w:val="auto"/>
                    </w:rPr>
                  </w:rPrChange>
                </w:rPr>
                <w:delText xml:space="preserve">The </w:delText>
              </w:r>
            </w:del>
            <w:del w:id="5277" w:author="Stuart McLarnon (NESO)" w:date="2024-11-18T11:41:00Z">
              <w:r w:rsidR="00C8246A" w:rsidRPr="00EC0C49">
                <w:rPr>
                  <w:rFonts w:ascii="Arial" w:hAnsi="Arial"/>
                  <w:color w:val="auto"/>
                </w:rPr>
                <w:delText>NG</w:delText>
              </w:r>
              <w:r w:rsidR="003D0208" w:rsidRPr="00EC0C49">
                <w:rPr>
                  <w:rFonts w:ascii="Arial" w:hAnsi="Arial"/>
                  <w:color w:val="auto"/>
                </w:rPr>
                <w:delText>ESO</w:delText>
              </w:r>
            </w:del>
            <w:ins w:id="5278" w:author="Stuart McLarnon (NESO)" w:date="2024-11-18T11:41:00Z">
              <w:r w:rsidR="007B4960">
                <w:rPr>
                  <w:rFonts w:ascii="Poppins" w:hAnsi="Poppins" w:cs="Poppins"/>
                  <w:color w:val="auto"/>
                </w:rPr>
                <w:t>NESO</w:t>
              </w:r>
            </w:ins>
            <w:ins w:id="5279" w:author="Stuart McLarnon (NESO)" w:date="2025-01-22T13:35:00Z" w16du:dateUtc="2025-01-22T13:35:00Z">
              <w:r w:rsidR="00746F9F">
                <w:rPr>
                  <w:rFonts w:ascii="Poppins" w:hAnsi="Poppins" w:cs="Poppins"/>
                  <w:color w:val="auto"/>
                </w:rPr>
                <w:t>’s</w:t>
              </w:r>
            </w:ins>
            <w:r w:rsidR="003D0208" w:rsidRPr="00701B06">
              <w:rPr>
                <w:rFonts w:ascii="Poppins" w:hAnsi="Poppins"/>
                <w:color w:val="auto"/>
                <w:rPrChange w:id="5280" w:author="Stuart McLarnon (NESO)" w:date="2024-11-18T11:41:00Z">
                  <w:rPr>
                    <w:rFonts w:ascii="Arial" w:hAnsi="Arial"/>
                    <w:color w:val="auto"/>
                  </w:rPr>
                </w:rPrChange>
              </w:rPr>
              <w:t xml:space="preserve"> Website:</w:t>
            </w:r>
          </w:p>
          <w:p w14:paraId="52C039AE" w14:textId="77777777" w:rsidR="007D0DD2" w:rsidRPr="00701B06" w:rsidRDefault="007D0DD2" w:rsidP="000226A1">
            <w:pPr>
              <w:jc w:val="both"/>
              <w:rPr>
                <w:rFonts w:ascii="Poppins" w:hAnsi="Poppins"/>
                <w:color w:val="auto"/>
                <w:rPrChange w:id="5281" w:author="Stuart McLarnon (NESO)" w:date="2024-11-18T11:41:00Z">
                  <w:rPr>
                    <w:color w:val="auto"/>
                  </w:rPr>
                </w:rPrChange>
              </w:rPr>
            </w:pPr>
          </w:p>
          <w:p w14:paraId="3A1F0497" w14:textId="77777777" w:rsidR="007D0DD2" w:rsidRPr="003F0E22" w:rsidRDefault="00EF4DC3" w:rsidP="000226A1">
            <w:pPr>
              <w:jc w:val="both"/>
              <w:rPr>
                <w:del w:id="5282" w:author="Stuart McLarnon (NESO)" w:date="2024-11-18T11:41:00Z"/>
                <w:color w:val="7030A0"/>
                <w:rPrChange w:id="5283" w:author="Stuart McLarnon (NESO)" w:date="2025-03-12T10:04:00Z" w16du:dateUtc="2025-03-12T10:04:00Z">
                  <w:rPr>
                    <w:del w:id="5284" w:author="Stuart McLarnon (NESO)" w:date="2024-11-18T11:41:00Z"/>
                    <w:color w:val="auto"/>
                  </w:rPr>
                </w:rPrChange>
              </w:rPr>
            </w:pPr>
            <w:del w:id="5285" w:author="Stuart McLarnon (NESO)" w:date="2024-11-18T11:41:00Z">
              <w:r w:rsidRPr="003F0E22">
                <w:rPr>
                  <w:color w:val="7030A0"/>
                  <w:rPrChange w:id="5286" w:author="Stuart McLarnon (NESO)" w:date="2025-03-12T10:04:00Z" w16du:dateUtc="2025-03-12T10:04:00Z">
                    <w:rPr/>
                  </w:rPrChange>
                </w:rPr>
                <w:lastRenderedPageBreak/>
                <w:fldChar w:fldCharType="begin"/>
              </w:r>
              <w:r w:rsidRPr="003F0E22">
                <w:rPr>
                  <w:color w:val="7030A0"/>
                  <w:rPrChange w:id="5287" w:author="Stuart McLarnon (NESO)" w:date="2025-03-12T10:04:00Z" w16du:dateUtc="2025-03-12T10:04:00Z">
                    <w:rPr/>
                  </w:rPrChange>
                </w:rPr>
                <w:delInstrText>HYPERLINK "https://www.nationalgrideso.com/codes/security-and-quality-supply-standards?code-documents"</w:delInstrText>
              </w:r>
              <w:r w:rsidRPr="003F0E22">
                <w:rPr>
                  <w:color w:val="7030A0"/>
                  <w:rPrChange w:id="5288" w:author="Stuart McLarnon (NESO)" w:date="2025-03-12T10:04:00Z" w16du:dateUtc="2025-03-12T10:04:00Z">
                    <w:rPr/>
                  </w:rPrChange>
                </w:rPr>
              </w:r>
              <w:r w:rsidRPr="003F0E22">
                <w:rPr>
                  <w:color w:val="7030A0"/>
                  <w:rPrChange w:id="5289" w:author="Stuart McLarnon (NESO)" w:date="2025-03-12T10:04:00Z" w16du:dateUtc="2025-03-12T10:04:00Z">
                    <w:rPr/>
                  </w:rPrChange>
                </w:rPr>
                <w:fldChar w:fldCharType="separate"/>
              </w:r>
              <w:r w:rsidR="007D0DD2" w:rsidRPr="003F0E22">
                <w:rPr>
                  <w:rStyle w:val="Hyperlink"/>
                  <w:color w:val="7030A0"/>
                  <w:rPrChange w:id="5290" w:author="Stuart McLarnon (NESO)" w:date="2025-03-12T10:04:00Z" w16du:dateUtc="2025-03-12T10:04:00Z">
                    <w:rPr>
                      <w:rStyle w:val="Hyperlink"/>
                      <w:color w:val="auto"/>
                    </w:rPr>
                  </w:rPrChange>
                </w:rPr>
                <w:delText>https://www.nationalgrideso.com/codes/security-and-quality-supply-standards?code-documents</w:delText>
              </w:r>
              <w:r w:rsidRPr="003F0E22">
                <w:rPr>
                  <w:rStyle w:val="Hyperlink"/>
                  <w:color w:val="7030A0"/>
                  <w:rPrChange w:id="5291" w:author="Stuart McLarnon (NESO)" w:date="2025-03-12T10:04:00Z" w16du:dateUtc="2025-03-12T10:04:00Z">
                    <w:rPr>
                      <w:rStyle w:val="Hyperlink"/>
                      <w:color w:val="auto"/>
                    </w:rPr>
                  </w:rPrChange>
                </w:rPr>
                <w:fldChar w:fldCharType="end"/>
              </w:r>
            </w:del>
          </w:p>
          <w:p w14:paraId="78A39810" w14:textId="77777777" w:rsidR="00DF4E09" w:rsidRPr="003F0E22" w:rsidRDefault="00EF4DC3" w:rsidP="00DF4E09">
            <w:pPr>
              <w:jc w:val="both"/>
              <w:rPr>
                <w:ins w:id="5292" w:author="Stuart McLarnon (NESO)" w:date="2024-11-18T11:41:00Z"/>
                <w:rFonts w:ascii="Poppins" w:eastAsia="Times New Roman" w:hAnsi="Poppins" w:cs="Poppins"/>
                <w:color w:val="7030A0"/>
                <w:rPrChange w:id="5293" w:author="Stuart McLarnon (NESO)" w:date="2025-03-12T10:04:00Z" w16du:dateUtc="2025-03-12T10:04:00Z">
                  <w:rPr>
                    <w:ins w:id="5294" w:author="Stuart McLarnon (NESO)" w:date="2024-11-18T11:41:00Z"/>
                    <w:rFonts w:ascii="Poppins" w:eastAsia="Times New Roman" w:hAnsi="Poppins" w:cs="Poppins"/>
                    <w:color w:val="auto"/>
                  </w:rPr>
                </w:rPrChange>
              </w:rPr>
            </w:pPr>
            <w:ins w:id="5295" w:author="Stuart McLarnon (NESO)" w:date="2024-11-18T11:41:00Z">
              <w:r w:rsidRPr="003F0E22">
                <w:rPr>
                  <w:color w:val="7030A0"/>
                  <w:rPrChange w:id="5296" w:author="Stuart McLarnon (NESO)" w:date="2025-03-12T10:04:00Z" w16du:dateUtc="2025-03-12T10:04:00Z">
                    <w:rPr/>
                  </w:rPrChange>
                </w:rPr>
                <w:fldChar w:fldCharType="begin"/>
              </w:r>
              <w:r w:rsidRPr="003F0E22">
                <w:rPr>
                  <w:color w:val="7030A0"/>
                  <w:rPrChange w:id="5297" w:author="Stuart McLarnon (NESO)" w:date="2025-03-12T10:04:00Z" w16du:dateUtc="2025-03-12T10:04:00Z">
                    <w:rPr/>
                  </w:rPrChange>
                </w:rPr>
                <w:instrText>HYPERLINK "https://urldefense.com/v3/__https:/neso.energy/industry-information/codes/security-and-quality-supply-standard-sqss/sqss-code-documents__;!!B3hxM_NYsQ!1isFuQJegXqQ2EOvZa40M9-X91_E9GZYbXRCHKxIRCf57B1FmWVs6hErculSzR66LKrKYKBtGq0ldb2Rtw8JYHiT2kqSw-BA$"</w:instrText>
              </w:r>
              <w:r w:rsidRPr="003F0E22">
                <w:rPr>
                  <w:color w:val="7030A0"/>
                  <w:rPrChange w:id="5298" w:author="Stuart McLarnon (NESO)" w:date="2025-03-12T10:04:00Z" w16du:dateUtc="2025-03-12T10:04:00Z">
                    <w:rPr/>
                  </w:rPrChange>
                </w:rPr>
              </w:r>
              <w:r w:rsidRPr="003F0E22">
                <w:rPr>
                  <w:color w:val="7030A0"/>
                  <w:rPrChange w:id="5299" w:author="Stuart McLarnon (NESO)" w:date="2025-03-12T10:04:00Z" w16du:dateUtc="2025-03-12T10:04:00Z">
                    <w:rPr/>
                  </w:rPrChange>
                </w:rPr>
                <w:fldChar w:fldCharType="separate"/>
              </w:r>
              <w:r w:rsidR="00DF4E09" w:rsidRPr="003F0E22">
                <w:rPr>
                  <w:rStyle w:val="Hyperlink"/>
                  <w:rFonts w:ascii="Poppins" w:eastAsia="Times New Roman" w:hAnsi="Poppins" w:cs="Poppins"/>
                  <w:color w:val="7030A0"/>
                  <w:rPrChange w:id="5300" w:author="Stuart McLarnon (NESO)" w:date="2025-03-12T10:04:00Z" w16du:dateUtc="2025-03-12T10:04:00Z">
                    <w:rPr>
                      <w:rStyle w:val="Hyperlink"/>
                      <w:rFonts w:ascii="Poppins" w:eastAsia="Times New Roman" w:hAnsi="Poppins" w:cs="Poppins"/>
                    </w:rPr>
                  </w:rPrChange>
                </w:rPr>
                <w:t>https://neso.energy/industry-information/codes/security-and-quality-supply-standard-sqss/sqss-code-documents</w:t>
              </w:r>
              <w:r w:rsidRPr="003F0E22">
                <w:rPr>
                  <w:rStyle w:val="Hyperlink"/>
                  <w:rFonts w:ascii="Poppins" w:eastAsia="Times New Roman" w:hAnsi="Poppins" w:cs="Poppins"/>
                  <w:color w:val="7030A0"/>
                  <w:rPrChange w:id="5301" w:author="Stuart McLarnon (NESO)" w:date="2025-03-12T10:04:00Z" w16du:dateUtc="2025-03-12T10:04:00Z">
                    <w:rPr>
                      <w:rStyle w:val="Hyperlink"/>
                      <w:rFonts w:ascii="Poppins" w:eastAsia="Times New Roman" w:hAnsi="Poppins" w:cs="Poppins"/>
                    </w:rPr>
                  </w:rPrChange>
                </w:rPr>
                <w:fldChar w:fldCharType="end"/>
              </w:r>
            </w:ins>
          </w:p>
          <w:p w14:paraId="6E4C6BF0" w14:textId="2D037EAD" w:rsidR="00DF4E09" w:rsidRPr="00701B06" w:rsidRDefault="00DF4E09" w:rsidP="00AA2868">
            <w:pPr>
              <w:jc w:val="both"/>
              <w:rPr>
                <w:rFonts w:ascii="Poppins" w:hAnsi="Poppins"/>
                <w:color w:val="auto"/>
                <w:rPrChange w:id="5302" w:author="Stuart McLarnon (NESO)" w:date="2024-11-18T11:41:00Z">
                  <w:rPr>
                    <w:color w:val="auto"/>
                  </w:rPr>
                </w:rPrChange>
              </w:rPr>
            </w:pPr>
          </w:p>
        </w:tc>
      </w:tr>
      <w:tr w:rsidR="00C87D2B" w:rsidRPr="00701B06" w14:paraId="7281E8EF" w14:textId="77777777" w:rsidTr="00053E8A">
        <w:tc>
          <w:tcPr>
            <w:tcW w:w="1721" w:type="dxa"/>
            <w:tcPrChange w:id="5303" w:author="Stuart McLarnon (NESO)" w:date="2025-01-22T13:33:00Z" w16du:dateUtc="2025-01-22T13:33:00Z">
              <w:tcPr>
                <w:tcW w:w="1561" w:type="dxa"/>
              </w:tcPr>
            </w:tcPrChange>
          </w:tcPr>
          <w:p w14:paraId="108B8633" w14:textId="77777777" w:rsidR="000226A1" w:rsidRPr="00701B06" w:rsidRDefault="000226A1" w:rsidP="000226A1">
            <w:pPr>
              <w:jc w:val="both"/>
              <w:rPr>
                <w:rFonts w:ascii="Poppins" w:hAnsi="Poppins"/>
                <w:color w:val="auto"/>
                <w:rPrChange w:id="5304" w:author="Stuart McLarnon (NESO)" w:date="2024-11-18T11:41:00Z">
                  <w:rPr>
                    <w:rFonts w:ascii="Arial" w:hAnsi="Arial"/>
                    <w:color w:val="auto"/>
                  </w:rPr>
                </w:rPrChange>
              </w:rPr>
            </w:pPr>
            <w:r w:rsidRPr="00701B06">
              <w:rPr>
                <w:rFonts w:ascii="Poppins" w:hAnsi="Poppins"/>
                <w:color w:val="auto"/>
                <w:rPrChange w:id="5305" w:author="Stuart McLarnon (NESO)" w:date="2024-11-18T11:41:00Z">
                  <w:rPr>
                    <w:rFonts w:ascii="Arial" w:hAnsi="Arial"/>
                    <w:color w:val="auto"/>
                  </w:rPr>
                </w:rPrChange>
              </w:rPr>
              <w:lastRenderedPageBreak/>
              <w:t>Non-Embedded Customer</w:t>
            </w:r>
          </w:p>
        </w:tc>
        <w:tc>
          <w:tcPr>
            <w:tcW w:w="5189" w:type="dxa"/>
            <w:tcPrChange w:id="5306" w:author="Stuart McLarnon (NESO)" w:date="2025-01-22T13:33:00Z" w16du:dateUtc="2025-01-22T13:33:00Z">
              <w:tcPr>
                <w:tcW w:w="5349" w:type="dxa"/>
              </w:tcPr>
            </w:tcPrChange>
          </w:tcPr>
          <w:p w14:paraId="54ACA266" w14:textId="149103ED" w:rsidR="00190EC4" w:rsidRPr="00701B06" w:rsidRDefault="00190EC4" w:rsidP="00190EC4">
            <w:pPr>
              <w:spacing w:line="259" w:lineRule="auto"/>
              <w:rPr>
                <w:rFonts w:ascii="Poppins" w:hAnsi="Poppins"/>
                <w:color w:val="auto"/>
                <w:rPrChange w:id="5307" w:author="Stuart McLarnon (NESO)" w:date="2024-11-18T11:41:00Z">
                  <w:rPr>
                    <w:color w:val="auto"/>
                  </w:rPr>
                </w:rPrChange>
              </w:rPr>
            </w:pPr>
            <w:r w:rsidRPr="00701B06">
              <w:rPr>
                <w:rFonts w:ascii="Poppins" w:hAnsi="Poppins"/>
                <w:color w:val="auto"/>
                <w:rPrChange w:id="5308" w:author="Stuart McLarnon (NESO)" w:date="2024-11-18T11:41:00Z">
                  <w:rPr>
                    <w:color w:val="auto"/>
                  </w:rPr>
                </w:rPrChange>
              </w:rPr>
              <w:t xml:space="preserve">As defined in the Glossary and Definitions of the </w:t>
            </w:r>
            <w:r w:rsidR="00B6672E">
              <w:rPr>
                <w:rFonts w:ascii="Poppins" w:hAnsi="Poppins"/>
                <w:color w:val="auto"/>
                <w:rPrChange w:id="5309" w:author="Stuart McLarnon (NESO)" w:date="2024-11-18T11:41:00Z">
                  <w:rPr>
                    <w:color w:val="auto"/>
                  </w:rPr>
                </w:rPrChange>
              </w:rPr>
              <w:t>Grid Code</w:t>
            </w:r>
            <w:r w:rsidRPr="00701B06">
              <w:rPr>
                <w:rFonts w:ascii="Poppins" w:hAnsi="Poppins"/>
                <w:color w:val="auto"/>
                <w:rPrChange w:id="5310" w:author="Stuart McLarnon (NESO)" w:date="2024-11-18T11:41:00Z">
                  <w:rPr>
                    <w:color w:val="auto"/>
                  </w:rPr>
                </w:rPrChange>
              </w:rPr>
              <w:t>.</w:t>
            </w:r>
          </w:p>
          <w:p w14:paraId="53A816DC" w14:textId="0992A6C1" w:rsidR="000226A1" w:rsidRPr="00701B06" w:rsidRDefault="000226A1" w:rsidP="00613A60">
            <w:pPr>
              <w:jc w:val="both"/>
              <w:rPr>
                <w:rFonts w:ascii="Poppins" w:hAnsi="Poppins"/>
                <w:color w:val="auto"/>
                <w:rPrChange w:id="5311" w:author="Stuart McLarnon (NESO)" w:date="2024-11-18T11:41:00Z">
                  <w:rPr>
                    <w:rFonts w:ascii="Arial" w:hAnsi="Arial"/>
                    <w:color w:val="auto"/>
                  </w:rPr>
                </w:rPrChange>
              </w:rPr>
            </w:pPr>
          </w:p>
        </w:tc>
      </w:tr>
      <w:tr w:rsidR="00C87D2B" w:rsidRPr="00701B06" w14:paraId="32EEA65B" w14:textId="77777777" w:rsidTr="00E46761">
        <w:trPr>
          <w:trHeight w:val="599"/>
        </w:trPr>
        <w:tc>
          <w:tcPr>
            <w:tcW w:w="0" w:type="auto"/>
          </w:tcPr>
          <w:p w14:paraId="7CD2120E" w14:textId="77777777" w:rsidR="000226A1" w:rsidRPr="00701B06" w:rsidRDefault="000226A1" w:rsidP="000226A1">
            <w:pPr>
              <w:pStyle w:val="Default"/>
              <w:rPr>
                <w:rFonts w:ascii="Poppins" w:hAnsi="Poppins"/>
                <w:color w:val="auto"/>
                <w:sz w:val="20"/>
                <w:rPrChange w:id="5312" w:author="Stuart McLarnon (NESO)" w:date="2024-11-18T11:41:00Z">
                  <w:rPr>
                    <w:color w:val="auto"/>
                    <w:sz w:val="20"/>
                  </w:rPr>
                </w:rPrChange>
              </w:rPr>
            </w:pPr>
            <w:r w:rsidRPr="00701B06">
              <w:rPr>
                <w:rFonts w:ascii="Poppins" w:hAnsi="Poppins"/>
                <w:color w:val="auto"/>
                <w:sz w:val="20"/>
                <w:rPrChange w:id="5313" w:author="Stuart McLarnon (NESO)" w:date="2024-11-18T11:41:00Z">
                  <w:rPr>
                    <w:color w:val="auto"/>
                    <w:sz w:val="20"/>
                  </w:rPr>
                </w:rPrChange>
              </w:rPr>
              <w:t xml:space="preserve">Offshore Generating Unit </w:t>
            </w:r>
          </w:p>
        </w:tc>
        <w:tc>
          <w:tcPr>
            <w:tcW w:w="0" w:type="auto"/>
          </w:tcPr>
          <w:p w14:paraId="3C6D5399" w14:textId="160B6D44" w:rsidR="00190EC4" w:rsidRPr="00701B06" w:rsidRDefault="00190EC4" w:rsidP="00190EC4">
            <w:pPr>
              <w:spacing w:line="259" w:lineRule="auto"/>
              <w:rPr>
                <w:rFonts w:ascii="Poppins" w:hAnsi="Poppins"/>
                <w:color w:val="auto"/>
                <w:rPrChange w:id="5314" w:author="Stuart McLarnon (NESO)" w:date="2024-11-18T11:41:00Z">
                  <w:rPr>
                    <w:color w:val="auto"/>
                  </w:rPr>
                </w:rPrChange>
              </w:rPr>
            </w:pPr>
            <w:r w:rsidRPr="00701B06">
              <w:rPr>
                <w:rFonts w:ascii="Poppins" w:hAnsi="Poppins"/>
                <w:color w:val="auto"/>
                <w:rPrChange w:id="5315" w:author="Stuart McLarnon (NESO)" w:date="2024-11-18T11:41:00Z">
                  <w:rPr>
                    <w:color w:val="auto"/>
                  </w:rPr>
                </w:rPrChange>
              </w:rPr>
              <w:t xml:space="preserve">As defined in the Glossary and Definitions of the </w:t>
            </w:r>
            <w:r w:rsidR="00B6672E">
              <w:rPr>
                <w:rFonts w:ascii="Poppins" w:hAnsi="Poppins"/>
                <w:color w:val="auto"/>
                <w:rPrChange w:id="5316" w:author="Stuart McLarnon (NESO)" w:date="2024-11-18T11:41:00Z">
                  <w:rPr>
                    <w:color w:val="auto"/>
                  </w:rPr>
                </w:rPrChange>
              </w:rPr>
              <w:t>Grid Code</w:t>
            </w:r>
            <w:r w:rsidRPr="00701B06">
              <w:rPr>
                <w:rFonts w:ascii="Poppins" w:hAnsi="Poppins"/>
                <w:color w:val="auto"/>
                <w:rPrChange w:id="5317" w:author="Stuart McLarnon (NESO)" w:date="2024-11-18T11:41:00Z">
                  <w:rPr>
                    <w:color w:val="auto"/>
                  </w:rPr>
                </w:rPrChange>
              </w:rPr>
              <w:t>.</w:t>
            </w:r>
          </w:p>
          <w:p w14:paraId="220B9F65" w14:textId="7C21843E" w:rsidR="000226A1" w:rsidRPr="00701B06" w:rsidRDefault="000226A1" w:rsidP="000226A1">
            <w:pPr>
              <w:pStyle w:val="Default"/>
              <w:rPr>
                <w:rFonts w:ascii="Poppins" w:hAnsi="Poppins"/>
                <w:color w:val="auto"/>
                <w:sz w:val="20"/>
                <w:rPrChange w:id="5318" w:author="Stuart McLarnon (NESO)" w:date="2024-11-18T11:41:00Z">
                  <w:rPr>
                    <w:color w:val="auto"/>
                    <w:sz w:val="20"/>
                  </w:rPr>
                </w:rPrChange>
              </w:rPr>
            </w:pPr>
          </w:p>
        </w:tc>
      </w:tr>
      <w:tr w:rsidR="00C87D2B" w:rsidRPr="00701B06" w14:paraId="4367F521" w14:textId="77777777" w:rsidTr="00E46761">
        <w:trPr>
          <w:trHeight w:val="598"/>
        </w:trPr>
        <w:tc>
          <w:tcPr>
            <w:tcW w:w="0" w:type="auto"/>
          </w:tcPr>
          <w:p w14:paraId="0870C189" w14:textId="77777777" w:rsidR="000226A1" w:rsidRPr="00701B06" w:rsidRDefault="000226A1" w:rsidP="000226A1">
            <w:pPr>
              <w:pStyle w:val="Default"/>
              <w:rPr>
                <w:rFonts w:ascii="Poppins" w:hAnsi="Poppins"/>
                <w:color w:val="auto"/>
                <w:sz w:val="20"/>
                <w:rPrChange w:id="5319" w:author="Stuart McLarnon (NESO)" w:date="2024-11-18T11:41:00Z">
                  <w:rPr>
                    <w:color w:val="auto"/>
                    <w:sz w:val="20"/>
                  </w:rPr>
                </w:rPrChange>
              </w:rPr>
            </w:pPr>
            <w:r w:rsidRPr="00701B06">
              <w:rPr>
                <w:rFonts w:ascii="Poppins" w:hAnsi="Poppins"/>
                <w:color w:val="auto"/>
                <w:sz w:val="20"/>
                <w:rPrChange w:id="5320" w:author="Stuart McLarnon (NESO)" w:date="2024-11-18T11:41:00Z">
                  <w:rPr>
                    <w:color w:val="auto"/>
                    <w:sz w:val="20"/>
                  </w:rPr>
                </w:rPrChange>
              </w:rPr>
              <w:t xml:space="preserve">Onshore Generating Unit </w:t>
            </w:r>
          </w:p>
        </w:tc>
        <w:tc>
          <w:tcPr>
            <w:tcW w:w="0" w:type="auto"/>
          </w:tcPr>
          <w:p w14:paraId="6D16BF2D" w14:textId="6C76FF4F" w:rsidR="00C24688" w:rsidRPr="00701B06" w:rsidRDefault="00C24688" w:rsidP="00C24688">
            <w:pPr>
              <w:spacing w:line="259" w:lineRule="auto"/>
              <w:rPr>
                <w:rFonts w:ascii="Poppins" w:hAnsi="Poppins"/>
                <w:color w:val="auto"/>
                <w:rPrChange w:id="5321" w:author="Stuart McLarnon (NESO)" w:date="2024-11-18T11:41:00Z">
                  <w:rPr>
                    <w:color w:val="auto"/>
                  </w:rPr>
                </w:rPrChange>
              </w:rPr>
            </w:pPr>
            <w:r w:rsidRPr="00701B06">
              <w:rPr>
                <w:rFonts w:ascii="Poppins" w:hAnsi="Poppins"/>
                <w:color w:val="auto"/>
                <w:rPrChange w:id="5322" w:author="Stuart McLarnon (NESO)" w:date="2024-11-18T11:41:00Z">
                  <w:rPr>
                    <w:color w:val="auto"/>
                  </w:rPr>
                </w:rPrChange>
              </w:rPr>
              <w:t xml:space="preserve">As defined in the Glossary and Definitions of the </w:t>
            </w:r>
            <w:r w:rsidR="00B6672E">
              <w:rPr>
                <w:rFonts w:ascii="Poppins" w:hAnsi="Poppins"/>
                <w:color w:val="auto"/>
                <w:rPrChange w:id="5323" w:author="Stuart McLarnon (NESO)" w:date="2024-11-18T11:41:00Z">
                  <w:rPr>
                    <w:color w:val="auto"/>
                  </w:rPr>
                </w:rPrChange>
              </w:rPr>
              <w:t>Grid Code</w:t>
            </w:r>
            <w:r w:rsidRPr="00701B06">
              <w:rPr>
                <w:rFonts w:ascii="Poppins" w:hAnsi="Poppins"/>
                <w:color w:val="auto"/>
                <w:rPrChange w:id="5324" w:author="Stuart McLarnon (NESO)" w:date="2024-11-18T11:41:00Z">
                  <w:rPr>
                    <w:color w:val="auto"/>
                  </w:rPr>
                </w:rPrChange>
              </w:rPr>
              <w:t>.</w:t>
            </w:r>
          </w:p>
          <w:p w14:paraId="68BD5B64" w14:textId="6F002A24" w:rsidR="000226A1" w:rsidRPr="00701B06" w:rsidRDefault="000226A1" w:rsidP="000226A1">
            <w:pPr>
              <w:pStyle w:val="Default"/>
              <w:rPr>
                <w:rFonts w:ascii="Poppins" w:hAnsi="Poppins"/>
                <w:color w:val="auto"/>
                <w:sz w:val="20"/>
                <w:rPrChange w:id="5325" w:author="Stuart McLarnon (NESO)" w:date="2024-11-18T11:41:00Z">
                  <w:rPr>
                    <w:color w:val="auto"/>
                    <w:sz w:val="20"/>
                  </w:rPr>
                </w:rPrChange>
              </w:rPr>
            </w:pPr>
          </w:p>
        </w:tc>
      </w:tr>
      <w:tr w:rsidR="00C87D2B" w:rsidRPr="00701B06" w14:paraId="772E08A0" w14:textId="77777777" w:rsidTr="00053E8A">
        <w:trPr>
          <w:trHeight w:val="720"/>
          <w:trPrChange w:id="5326" w:author="Stuart McLarnon (NESO)" w:date="2025-01-22T13:33:00Z" w16du:dateUtc="2025-01-22T13:33:00Z">
            <w:trPr>
              <w:trHeight w:val="720"/>
            </w:trPr>
          </w:trPrChange>
        </w:trPr>
        <w:tc>
          <w:tcPr>
            <w:tcW w:w="1721" w:type="dxa"/>
            <w:tcPrChange w:id="5327" w:author="Stuart McLarnon (NESO)" w:date="2025-01-22T13:33:00Z" w16du:dateUtc="2025-01-22T13:33:00Z">
              <w:tcPr>
                <w:tcW w:w="1561" w:type="dxa"/>
              </w:tcPr>
            </w:tcPrChange>
          </w:tcPr>
          <w:p w14:paraId="0633B8C0" w14:textId="77777777" w:rsidR="000226A1" w:rsidRPr="00701B06" w:rsidRDefault="000226A1" w:rsidP="000226A1">
            <w:pPr>
              <w:jc w:val="both"/>
              <w:rPr>
                <w:rFonts w:ascii="Poppins" w:hAnsi="Poppins"/>
                <w:color w:val="auto"/>
                <w:rPrChange w:id="5328" w:author="Stuart McLarnon (NESO)" w:date="2024-11-18T11:41:00Z">
                  <w:rPr>
                    <w:rFonts w:ascii="Arial" w:hAnsi="Arial"/>
                    <w:color w:val="auto"/>
                  </w:rPr>
                </w:rPrChange>
              </w:rPr>
            </w:pPr>
            <w:r w:rsidRPr="00701B06">
              <w:rPr>
                <w:rFonts w:ascii="Poppins" w:hAnsi="Poppins"/>
                <w:color w:val="auto"/>
                <w:rPrChange w:id="5329" w:author="Stuart McLarnon (NESO)" w:date="2024-11-18T11:41:00Z">
                  <w:rPr>
                    <w:rFonts w:ascii="Arial" w:hAnsi="Arial"/>
                    <w:color w:val="auto"/>
                  </w:rPr>
                </w:rPrChange>
              </w:rPr>
              <w:t>Power Generating Module</w:t>
            </w:r>
          </w:p>
        </w:tc>
        <w:tc>
          <w:tcPr>
            <w:tcW w:w="5189" w:type="dxa"/>
            <w:tcPrChange w:id="5330" w:author="Stuart McLarnon (NESO)" w:date="2025-01-22T13:33:00Z" w16du:dateUtc="2025-01-22T13:33:00Z">
              <w:tcPr>
                <w:tcW w:w="5349" w:type="dxa"/>
              </w:tcPr>
            </w:tcPrChange>
          </w:tcPr>
          <w:p w14:paraId="696B1348" w14:textId="63EA4FDC" w:rsidR="004274E9" w:rsidRPr="00701B06" w:rsidRDefault="004274E9" w:rsidP="004274E9">
            <w:pPr>
              <w:spacing w:line="259" w:lineRule="auto"/>
              <w:rPr>
                <w:rFonts w:ascii="Poppins" w:hAnsi="Poppins"/>
                <w:color w:val="auto"/>
                <w:rPrChange w:id="5331" w:author="Stuart McLarnon (NESO)" w:date="2024-11-18T11:41:00Z">
                  <w:rPr>
                    <w:color w:val="auto"/>
                  </w:rPr>
                </w:rPrChange>
              </w:rPr>
            </w:pPr>
            <w:r w:rsidRPr="00701B06">
              <w:rPr>
                <w:rFonts w:ascii="Poppins" w:hAnsi="Poppins"/>
                <w:color w:val="auto"/>
                <w:rPrChange w:id="5332" w:author="Stuart McLarnon (NESO)" w:date="2024-11-18T11:41:00Z">
                  <w:rPr>
                    <w:color w:val="auto"/>
                  </w:rPr>
                </w:rPrChange>
              </w:rPr>
              <w:t xml:space="preserve">As defined in the Glossary and Definitions of the </w:t>
            </w:r>
            <w:r w:rsidR="00B6672E">
              <w:rPr>
                <w:rFonts w:ascii="Poppins" w:hAnsi="Poppins"/>
                <w:color w:val="auto"/>
                <w:rPrChange w:id="5333" w:author="Stuart McLarnon (NESO)" w:date="2024-11-18T11:41:00Z">
                  <w:rPr>
                    <w:color w:val="auto"/>
                  </w:rPr>
                </w:rPrChange>
              </w:rPr>
              <w:t>Grid Code</w:t>
            </w:r>
            <w:r w:rsidRPr="00701B06">
              <w:rPr>
                <w:rFonts w:ascii="Poppins" w:hAnsi="Poppins"/>
                <w:color w:val="auto"/>
                <w:rPrChange w:id="5334" w:author="Stuart McLarnon (NESO)" w:date="2024-11-18T11:41:00Z">
                  <w:rPr>
                    <w:color w:val="auto"/>
                  </w:rPr>
                </w:rPrChange>
              </w:rPr>
              <w:t>.</w:t>
            </w:r>
          </w:p>
          <w:p w14:paraId="0943555A" w14:textId="44D3AA57" w:rsidR="001E55AD" w:rsidRPr="00701B06" w:rsidRDefault="001E55AD" w:rsidP="000226A1">
            <w:pPr>
              <w:jc w:val="both"/>
              <w:rPr>
                <w:rFonts w:ascii="Poppins" w:hAnsi="Poppins"/>
                <w:color w:val="auto"/>
                <w:rPrChange w:id="5335" w:author="Stuart McLarnon (NESO)" w:date="2024-11-18T11:41:00Z">
                  <w:rPr>
                    <w:rFonts w:ascii="Arial" w:hAnsi="Arial"/>
                    <w:color w:val="auto"/>
                  </w:rPr>
                </w:rPrChange>
              </w:rPr>
            </w:pPr>
          </w:p>
        </w:tc>
      </w:tr>
      <w:tr w:rsidR="00C87D2B" w:rsidRPr="00701B06" w14:paraId="77A5F07E" w14:textId="77777777" w:rsidTr="00053E8A">
        <w:trPr>
          <w:trHeight w:val="983"/>
          <w:trPrChange w:id="5336" w:author="Stuart McLarnon (NESO)" w:date="2025-01-22T13:33:00Z" w16du:dateUtc="2025-01-22T13:33:00Z">
            <w:trPr>
              <w:trHeight w:val="983"/>
            </w:trPr>
          </w:trPrChange>
        </w:trPr>
        <w:tc>
          <w:tcPr>
            <w:tcW w:w="1721" w:type="dxa"/>
            <w:tcPrChange w:id="5337" w:author="Stuart McLarnon (NESO)" w:date="2025-01-22T13:33:00Z" w16du:dateUtc="2025-01-22T13:33:00Z">
              <w:tcPr>
                <w:tcW w:w="1561" w:type="dxa"/>
              </w:tcPr>
            </w:tcPrChange>
          </w:tcPr>
          <w:p w14:paraId="029FE240" w14:textId="23AD919B" w:rsidR="00FB06CD" w:rsidRPr="00701B06" w:rsidRDefault="00FB06CD" w:rsidP="008A79DE">
            <w:pPr>
              <w:jc w:val="both"/>
              <w:rPr>
                <w:rFonts w:ascii="Poppins" w:hAnsi="Poppins"/>
                <w:color w:val="auto"/>
                <w:rPrChange w:id="5338" w:author="Stuart McLarnon (NESO)" w:date="2024-11-18T11:41:00Z">
                  <w:rPr>
                    <w:color w:val="auto"/>
                  </w:rPr>
                </w:rPrChange>
              </w:rPr>
            </w:pPr>
            <w:r w:rsidRPr="00701B06">
              <w:rPr>
                <w:rFonts w:ascii="Poppins" w:hAnsi="Poppins"/>
                <w:color w:val="auto"/>
                <w:rPrChange w:id="5339" w:author="Stuart McLarnon (NESO)" w:date="2024-11-18T11:41:00Z">
                  <w:rPr>
                    <w:color w:val="auto"/>
                  </w:rPr>
                </w:rPrChange>
              </w:rPr>
              <w:t>Storage User</w:t>
            </w:r>
          </w:p>
        </w:tc>
        <w:tc>
          <w:tcPr>
            <w:tcW w:w="5189" w:type="dxa"/>
            <w:tcPrChange w:id="5340" w:author="Stuart McLarnon (NESO)" w:date="2025-01-22T13:33:00Z" w16du:dateUtc="2025-01-22T13:33:00Z">
              <w:tcPr>
                <w:tcW w:w="5349" w:type="dxa"/>
              </w:tcPr>
            </w:tcPrChange>
          </w:tcPr>
          <w:p w14:paraId="4AB75E35" w14:textId="2867DB48" w:rsidR="00FB06CD" w:rsidRPr="00701B06" w:rsidRDefault="00454C0E" w:rsidP="00EC0C49">
            <w:pPr>
              <w:spacing w:line="259" w:lineRule="auto"/>
              <w:rPr>
                <w:rFonts w:ascii="Poppins" w:hAnsi="Poppins"/>
                <w:rPrChange w:id="5341" w:author="Stuart McLarnon (NESO)" w:date="2024-11-18T11:41:00Z">
                  <w:rPr/>
                </w:rPrChange>
              </w:rPr>
            </w:pPr>
            <w:r w:rsidRPr="00701B06">
              <w:rPr>
                <w:rFonts w:ascii="Poppins" w:hAnsi="Poppins"/>
                <w:color w:val="auto"/>
                <w:rPrChange w:id="5342" w:author="Stuart McLarnon (NESO)" w:date="2024-11-18T11:41:00Z">
                  <w:rPr>
                    <w:color w:val="auto"/>
                  </w:rPr>
                </w:rPrChange>
              </w:rPr>
              <w:t xml:space="preserve">As defined in the Glossary and Definitions of the </w:t>
            </w:r>
            <w:r w:rsidR="00B6672E">
              <w:rPr>
                <w:rFonts w:ascii="Poppins" w:hAnsi="Poppins"/>
                <w:color w:val="auto"/>
                <w:rPrChange w:id="5343" w:author="Stuart McLarnon (NESO)" w:date="2024-11-18T11:41:00Z">
                  <w:rPr>
                    <w:color w:val="auto"/>
                  </w:rPr>
                </w:rPrChange>
              </w:rPr>
              <w:t>Grid Code</w:t>
            </w:r>
            <w:r w:rsidRPr="00701B06">
              <w:rPr>
                <w:rFonts w:ascii="Poppins" w:hAnsi="Poppins"/>
                <w:color w:val="auto"/>
                <w:rPrChange w:id="5344" w:author="Stuart McLarnon (NESO)" w:date="2024-11-18T11:41:00Z">
                  <w:rPr>
                    <w:color w:val="auto"/>
                  </w:rPr>
                </w:rPrChange>
              </w:rPr>
              <w:t>.</w:t>
            </w:r>
            <w:r w:rsidR="00FB06CD" w:rsidRPr="00701B06">
              <w:rPr>
                <w:rFonts w:ascii="Poppins" w:hAnsi="Poppins"/>
                <w:color w:val="auto"/>
                <w:rPrChange w:id="5345" w:author="Stuart McLarnon (NESO)" w:date="2024-11-18T11:41:00Z">
                  <w:rPr>
                    <w:color w:val="auto"/>
                  </w:rPr>
                </w:rPrChange>
              </w:rPr>
              <w:t xml:space="preserve"> </w:t>
            </w:r>
          </w:p>
        </w:tc>
      </w:tr>
      <w:tr w:rsidR="00C87D2B" w:rsidRPr="00701B06" w14:paraId="01F63CB1" w14:textId="77777777" w:rsidTr="00053E8A">
        <w:tc>
          <w:tcPr>
            <w:tcW w:w="1721" w:type="dxa"/>
            <w:tcPrChange w:id="5346" w:author="Stuart McLarnon (NESO)" w:date="2025-01-22T13:33:00Z" w16du:dateUtc="2025-01-22T13:33:00Z">
              <w:tcPr>
                <w:tcW w:w="1561" w:type="dxa"/>
              </w:tcPr>
            </w:tcPrChange>
          </w:tcPr>
          <w:p w14:paraId="1B1F5073" w14:textId="568D3AEE" w:rsidR="00BF6F5F" w:rsidRPr="00701B06" w:rsidRDefault="00BF6F5F" w:rsidP="00BF6F5F">
            <w:pPr>
              <w:jc w:val="both"/>
              <w:rPr>
                <w:rFonts w:ascii="Poppins" w:hAnsi="Poppins"/>
                <w:color w:val="auto"/>
                <w:rPrChange w:id="5347" w:author="Stuart McLarnon (NESO)" w:date="2024-11-18T11:41:00Z">
                  <w:rPr>
                    <w:color w:val="auto"/>
                  </w:rPr>
                </w:rPrChange>
              </w:rPr>
            </w:pPr>
            <w:r w:rsidRPr="00701B06">
              <w:rPr>
                <w:rFonts w:ascii="Poppins" w:hAnsi="Poppins"/>
                <w:color w:val="auto"/>
                <w:rPrChange w:id="5348" w:author="Stuart McLarnon (NESO)" w:date="2024-11-18T11:41:00Z">
                  <w:rPr>
                    <w:rFonts w:ascii="Arial" w:hAnsi="Arial"/>
                    <w:color w:val="auto"/>
                  </w:rPr>
                </w:rPrChange>
              </w:rPr>
              <w:t>System Operator Transmission Owner Code or STC</w:t>
            </w:r>
          </w:p>
        </w:tc>
        <w:tc>
          <w:tcPr>
            <w:tcW w:w="5189" w:type="dxa"/>
            <w:tcPrChange w:id="5349" w:author="Stuart McLarnon (NESO)" w:date="2025-01-22T13:33:00Z" w16du:dateUtc="2025-01-22T13:33:00Z">
              <w:tcPr>
                <w:tcW w:w="5349" w:type="dxa"/>
              </w:tcPr>
            </w:tcPrChange>
          </w:tcPr>
          <w:p w14:paraId="496BF041" w14:textId="26BE6238" w:rsidR="00BF6F5F" w:rsidRPr="00701B06" w:rsidRDefault="00BF6F5F" w:rsidP="00BF6F5F">
            <w:pPr>
              <w:jc w:val="both"/>
              <w:rPr>
                <w:rFonts w:ascii="Poppins" w:hAnsi="Poppins"/>
                <w:color w:val="auto"/>
                <w:rPrChange w:id="5350" w:author="Stuart McLarnon (NESO)" w:date="2024-11-18T11:41:00Z">
                  <w:rPr>
                    <w:rFonts w:ascii="Arial" w:hAnsi="Arial"/>
                    <w:color w:val="auto"/>
                  </w:rPr>
                </w:rPrChange>
              </w:rPr>
            </w:pPr>
            <w:r w:rsidRPr="00701B06">
              <w:rPr>
                <w:rFonts w:ascii="Poppins" w:hAnsi="Poppins"/>
                <w:color w:val="auto"/>
                <w:rPrChange w:id="5351" w:author="Stuart McLarnon (NESO)" w:date="2024-11-18T11:41:00Z">
                  <w:rPr>
                    <w:rFonts w:ascii="Arial" w:hAnsi="Arial"/>
                    <w:color w:val="auto"/>
                  </w:rPr>
                </w:rPrChange>
              </w:rPr>
              <w:t xml:space="preserve">The System Operator Transmission Owner Code as published on </w:t>
            </w:r>
            <w:del w:id="5352" w:author="Stuart McLarnon (NESO)" w:date="2025-01-22T13:35:00Z" w16du:dateUtc="2025-01-22T13:35:00Z">
              <w:r w:rsidRPr="00701B06" w:rsidDel="00D23E44">
                <w:rPr>
                  <w:rFonts w:ascii="Poppins" w:hAnsi="Poppins"/>
                  <w:color w:val="auto"/>
                  <w:rPrChange w:id="5353" w:author="Stuart McLarnon (NESO)" w:date="2024-11-18T11:41:00Z">
                    <w:rPr>
                      <w:rFonts w:ascii="Arial" w:hAnsi="Arial"/>
                      <w:color w:val="auto"/>
                    </w:rPr>
                  </w:rPrChange>
                </w:rPr>
                <w:delText xml:space="preserve">The </w:delText>
              </w:r>
            </w:del>
            <w:del w:id="5354" w:author="Stuart McLarnon (NESO)" w:date="2024-11-18T11:41:00Z">
              <w:r w:rsidRPr="00EC0C49">
                <w:rPr>
                  <w:rFonts w:ascii="Arial" w:hAnsi="Arial"/>
                  <w:color w:val="auto"/>
                </w:rPr>
                <w:delText>ESO</w:delText>
              </w:r>
            </w:del>
            <w:ins w:id="5355" w:author="Stuart McLarnon (NESO)" w:date="2024-11-18T11:41:00Z">
              <w:r w:rsidR="002211E3">
                <w:rPr>
                  <w:rFonts w:ascii="Poppins" w:hAnsi="Poppins" w:cs="Poppins"/>
                  <w:color w:val="auto"/>
                </w:rPr>
                <w:t>N</w:t>
              </w:r>
              <w:r w:rsidRPr="00701B06">
                <w:rPr>
                  <w:rFonts w:ascii="Poppins" w:hAnsi="Poppins" w:cs="Poppins"/>
                  <w:color w:val="auto"/>
                </w:rPr>
                <w:t>ESO</w:t>
              </w:r>
            </w:ins>
            <w:ins w:id="5356" w:author="Stuart McLarnon (NESO)" w:date="2025-01-22T13:35:00Z" w16du:dateUtc="2025-01-22T13:35:00Z">
              <w:r w:rsidR="00D23E44">
                <w:rPr>
                  <w:rFonts w:ascii="Poppins" w:hAnsi="Poppins" w:cs="Poppins"/>
                  <w:color w:val="auto"/>
                </w:rPr>
                <w:t>’s</w:t>
              </w:r>
            </w:ins>
            <w:r w:rsidRPr="00701B06">
              <w:rPr>
                <w:rFonts w:ascii="Poppins" w:hAnsi="Poppins"/>
                <w:color w:val="auto"/>
                <w:rPrChange w:id="5357" w:author="Stuart McLarnon (NESO)" w:date="2024-11-18T11:41:00Z">
                  <w:rPr>
                    <w:rFonts w:ascii="Arial" w:hAnsi="Arial"/>
                    <w:color w:val="auto"/>
                  </w:rPr>
                </w:rPrChange>
              </w:rPr>
              <w:t xml:space="preserve"> </w:t>
            </w:r>
            <w:r w:rsidR="00505AB8" w:rsidRPr="00701B06">
              <w:rPr>
                <w:rFonts w:ascii="Poppins" w:hAnsi="Poppins"/>
                <w:color w:val="auto"/>
                <w:rPrChange w:id="5358" w:author="Stuart McLarnon (NESO)" w:date="2024-11-18T11:41:00Z">
                  <w:rPr>
                    <w:rFonts w:ascii="Arial" w:hAnsi="Arial"/>
                    <w:color w:val="auto"/>
                  </w:rPr>
                </w:rPrChange>
              </w:rPr>
              <w:t xml:space="preserve">Website: </w:t>
            </w:r>
          </w:p>
          <w:p w14:paraId="32D1DD22" w14:textId="78EFAD3D" w:rsidR="00BF6F5F" w:rsidRPr="00701B06" w:rsidRDefault="00BF6F5F" w:rsidP="00BF6F5F">
            <w:pPr>
              <w:jc w:val="both"/>
              <w:rPr>
                <w:rFonts w:ascii="Poppins" w:hAnsi="Poppins"/>
                <w:color w:val="auto"/>
                <w:rPrChange w:id="5359" w:author="Stuart McLarnon (NESO)" w:date="2024-11-18T11:41:00Z">
                  <w:rPr>
                    <w:color w:val="auto"/>
                  </w:rPr>
                </w:rPrChange>
              </w:rPr>
            </w:pPr>
          </w:p>
          <w:p w14:paraId="3FBCD11A" w14:textId="77777777" w:rsidR="00BF6F5F" w:rsidRPr="003F0E22" w:rsidRDefault="00EF4DC3" w:rsidP="00BF6F5F">
            <w:pPr>
              <w:jc w:val="both"/>
              <w:rPr>
                <w:del w:id="5360" w:author="Stuart McLarnon (NESO)" w:date="2024-11-18T11:41:00Z"/>
                <w:color w:val="7030A0"/>
                <w:rPrChange w:id="5361" w:author="Stuart McLarnon (NESO)" w:date="2025-03-12T10:04:00Z" w16du:dateUtc="2025-03-12T10:04:00Z">
                  <w:rPr>
                    <w:del w:id="5362" w:author="Stuart McLarnon (NESO)" w:date="2024-11-18T11:41:00Z"/>
                    <w:color w:val="auto"/>
                  </w:rPr>
                </w:rPrChange>
              </w:rPr>
            </w:pPr>
            <w:del w:id="5363" w:author="Stuart McLarnon (NESO)" w:date="2024-11-18T11:41:00Z">
              <w:r w:rsidRPr="003F0E22">
                <w:rPr>
                  <w:color w:val="7030A0"/>
                  <w:rPrChange w:id="5364" w:author="Stuart McLarnon (NESO)" w:date="2025-03-12T10:04:00Z" w16du:dateUtc="2025-03-12T10:04:00Z">
                    <w:rPr/>
                  </w:rPrChange>
                </w:rPr>
                <w:fldChar w:fldCharType="begin"/>
              </w:r>
              <w:r w:rsidRPr="003F0E22">
                <w:rPr>
                  <w:color w:val="7030A0"/>
                  <w:rPrChange w:id="5365" w:author="Stuart McLarnon (NESO)" w:date="2025-03-12T10:04:00Z" w16du:dateUtc="2025-03-12T10:04:00Z">
                    <w:rPr/>
                  </w:rPrChange>
                </w:rPr>
                <w:delInstrText>HYPERLINK "https://www.nationalgrideso.com/codes/system-operator-transmission-owner-code?code-documents"</w:delInstrText>
              </w:r>
              <w:r w:rsidRPr="003F0E22">
                <w:rPr>
                  <w:color w:val="7030A0"/>
                  <w:rPrChange w:id="5366" w:author="Stuart McLarnon (NESO)" w:date="2025-03-12T10:04:00Z" w16du:dateUtc="2025-03-12T10:04:00Z">
                    <w:rPr/>
                  </w:rPrChange>
                </w:rPr>
              </w:r>
              <w:r w:rsidRPr="003F0E22">
                <w:rPr>
                  <w:color w:val="7030A0"/>
                  <w:rPrChange w:id="5367" w:author="Stuart McLarnon (NESO)" w:date="2025-03-12T10:04:00Z" w16du:dateUtc="2025-03-12T10:04:00Z">
                    <w:rPr/>
                  </w:rPrChange>
                </w:rPr>
                <w:fldChar w:fldCharType="separate"/>
              </w:r>
              <w:r w:rsidR="00A270B7" w:rsidRPr="003F0E22">
                <w:rPr>
                  <w:rStyle w:val="Hyperlink"/>
                  <w:color w:val="7030A0"/>
                  <w:rPrChange w:id="5368" w:author="Stuart McLarnon (NESO)" w:date="2025-03-12T10:04:00Z" w16du:dateUtc="2025-03-12T10:04:00Z">
                    <w:rPr>
                      <w:rStyle w:val="Hyperlink"/>
                      <w:color w:val="auto"/>
                    </w:rPr>
                  </w:rPrChange>
                </w:rPr>
                <w:delText>https://www.nationalgrideso.com/codes/system-operator-transmission-owner-code?code-documents</w:delText>
              </w:r>
              <w:r w:rsidRPr="003F0E22">
                <w:rPr>
                  <w:rStyle w:val="Hyperlink"/>
                  <w:color w:val="7030A0"/>
                  <w:rPrChange w:id="5369" w:author="Stuart McLarnon (NESO)" w:date="2025-03-12T10:04:00Z" w16du:dateUtc="2025-03-12T10:04:00Z">
                    <w:rPr>
                      <w:rStyle w:val="Hyperlink"/>
                      <w:color w:val="auto"/>
                    </w:rPr>
                  </w:rPrChange>
                </w:rPr>
                <w:fldChar w:fldCharType="end"/>
              </w:r>
            </w:del>
          </w:p>
          <w:p w14:paraId="1B5E0BC5" w14:textId="1FC0BB25" w:rsidR="005D6C12" w:rsidRPr="00701B06" w:rsidRDefault="00EF4DC3" w:rsidP="00BF6F5F">
            <w:pPr>
              <w:jc w:val="both"/>
              <w:rPr>
                <w:rFonts w:ascii="Poppins" w:hAnsi="Poppins"/>
                <w:color w:val="auto"/>
                <w:rPrChange w:id="5370" w:author="Stuart McLarnon (NESO)" w:date="2024-11-18T11:41:00Z">
                  <w:rPr>
                    <w:color w:val="auto"/>
                  </w:rPr>
                </w:rPrChange>
              </w:rPr>
            </w:pPr>
            <w:ins w:id="5371" w:author="Stuart McLarnon (NESO)" w:date="2024-11-18T11:41:00Z">
              <w:r w:rsidRPr="003F0E22">
                <w:rPr>
                  <w:color w:val="7030A0"/>
                  <w:rPrChange w:id="5372" w:author="Stuart McLarnon (NESO)" w:date="2025-03-12T10:04:00Z" w16du:dateUtc="2025-03-12T10:04:00Z">
                    <w:rPr/>
                  </w:rPrChange>
                </w:rPr>
                <w:fldChar w:fldCharType="begin"/>
              </w:r>
              <w:r w:rsidRPr="003F0E22">
                <w:rPr>
                  <w:color w:val="7030A0"/>
                  <w:rPrChange w:id="5373" w:author="Stuart McLarnon (NESO)" w:date="2025-03-12T10:04:00Z" w16du:dateUtc="2025-03-12T10:04:00Z">
                    <w:rPr/>
                  </w:rPrChange>
                </w:rPr>
                <w:instrText>HYPERLINK "https://urldefense.com/v3/__https:/neso.energy/industry-information/codes/system-operator-transmission-owner-code-stc/stc-code-documents__;!!B3hxM_NYsQ!1isFuQJegXqQ2EOvZa40M9-X91_E9GZYbXRCHKxIRCf57B1FmWVs6hErculSzR66LKrKYKBtGq0ldb2Rtw8JYHiT2j-2-1za$"</w:instrText>
              </w:r>
              <w:r w:rsidRPr="003F0E22">
                <w:rPr>
                  <w:color w:val="7030A0"/>
                  <w:rPrChange w:id="5374" w:author="Stuart McLarnon (NESO)" w:date="2025-03-12T10:04:00Z" w16du:dateUtc="2025-03-12T10:04:00Z">
                    <w:rPr/>
                  </w:rPrChange>
                </w:rPr>
              </w:r>
              <w:r w:rsidRPr="003F0E22">
                <w:rPr>
                  <w:color w:val="7030A0"/>
                  <w:rPrChange w:id="5375" w:author="Stuart McLarnon (NESO)" w:date="2025-03-12T10:04:00Z" w16du:dateUtc="2025-03-12T10:04:00Z">
                    <w:rPr/>
                  </w:rPrChange>
                </w:rPr>
                <w:fldChar w:fldCharType="separate"/>
              </w:r>
              <w:r w:rsidR="005D6C12" w:rsidRPr="003F0E22">
                <w:rPr>
                  <w:rStyle w:val="Hyperlink"/>
                  <w:rFonts w:ascii="Poppins" w:hAnsi="Poppins" w:cs="Poppins"/>
                  <w:color w:val="7030A0"/>
                  <w:rPrChange w:id="5376" w:author="Stuart McLarnon (NESO)" w:date="2025-03-12T10:04:00Z" w16du:dateUtc="2025-03-12T10:04:00Z">
                    <w:rPr>
                      <w:rStyle w:val="Hyperlink"/>
                      <w:rFonts w:ascii="Poppins" w:hAnsi="Poppins" w:cs="Poppins"/>
                    </w:rPr>
                  </w:rPrChange>
                </w:rPr>
                <w:t>https://neso.energy/industry-information/codes/system-operator-transmission-owner-code-stc/stc-code-documents</w:t>
              </w:r>
              <w:r w:rsidRPr="003F0E22">
                <w:rPr>
                  <w:rStyle w:val="Hyperlink"/>
                  <w:rFonts w:ascii="Poppins" w:hAnsi="Poppins" w:cs="Poppins"/>
                  <w:color w:val="7030A0"/>
                  <w:rPrChange w:id="5377" w:author="Stuart McLarnon (NESO)" w:date="2025-03-12T10:04:00Z" w16du:dateUtc="2025-03-12T10:04:00Z">
                    <w:rPr>
                      <w:rStyle w:val="Hyperlink"/>
                      <w:rFonts w:ascii="Poppins" w:hAnsi="Poppins" w:cs="Poppins"/>
                    </w:rPr>
                  </w:rPrChange>
                </w:rPr>
                <w:fldChar w:fldCharType="end"/>
              </w:r>
            </w:ins>
          </w:p>
        </w:tc>
      </w:tr>
      <w:tr w:rsidR="00C87D2B" w:rsidRPr="00701B06" w14:paraId="40B00AE2" w14:textId="77777777" w:rsidTr="00053E8A">
        <w:tc>
          <w:tcPr>
            <w:tcW w:w="1721" w:type="dxa"/>
            <w:tcPrChange w:id="5378" w:author="Stuart McLarnon (NESO)" w:date="2025-01-22T13:33:00Z" w16du:dateUtc="2025-01-22T13:33:00Z">
              <w:tcPr>
                <w:tcW w:w="1561" w:type="dxa"/>
              </w:tcPr>
            </w:tcPrChange>
          </w:tcPr>
          <w:p w14:paraId="22021F26" w14:textId="77777777" w:rsidR="00BF6F5F" w:rsidRPr="00701B06" w:rsidRDefault="00BF6F5F" w:rsidP="00BF6F5F">
            <w:pPr>
              <w:jc w:val="both"/>
              <w:rPr>
                <w:rFonts w:ascii="Poppins" w:hAnsi="Poppins"/>
                <w:color w:val="auto"/>
                <w:rPrChange w:id="5379" w:author="Stuart McLarnon (NESO)" w:date="2024-11-18T11:41:00Z">
                  <w:rPr>
                    <w:rFonts w:ascii="Arial" w:hAnsi="Arial"/>
                    <w:color w:val="auto"/>
                  </w:rPr>
                </w:rPrChange>
              </w:rPr>
            </w:pPr>
            <w:r w:rsidRPr="00701B06">
              <w:rPr>
                <w:rFonts w:ascii="Poppins" w:hAnsi="Poppins"/>
                <w:color w:val="auto"/>
                <w:rPrChange w:id="5380" w:author="Stuart McLarnon (NESO)" w:date="2024-11-18T11:41:00Z">
                  <w:rPr>
                    <w:rFonts w:ascii="Arial" w:hAnsi="Arial"/>
                    <w:color w:val="auto"/>
                  </w:rPr>
                </w:rPrChange>
              </w:rPr>
              <w:t>Total System</w:t>
            </w:r>
          </w:p>
        </w:tc>
        <w:tc>
          <w:tcPr>
            <w:tcW w:w="5189" w:type="dxa"/>
            <w:tcPrChange w:id="5381" w:author="Stuart McLarnon (NESO)" w:date="2025-01-22T13:33:00Z" w16du:dateUtc="2025-01-22T13:33:00Z">
              <w:tcPr>
                <w:tcW w:w="5349" w:type="dxa"/>
              </w:tcPr>
            </w:tcPrChange>
          </w:tcPr>
          <w:p w14:paraId="62C9B167" w14:textId="3C33007A" w:rsidR="00454C0E" w:rsidRPr="00701B06" w:rsidRDefault="00454C0E" w:rsidP="00454C0E">
            <w:pPr>
              <w:spacing w:line="259" w:lineRule="auto"/>
              <w:rPr>
                <w:rFonts w:ascii="Poppins" w:hAnsi="Poppins"/>
                <w:color w:val="auto"/>
                <w:rPrChange w:id="5382" w:author="Stuart McLarnon (NESO)" w:date="2024-11-18T11:41:00Z">
                  <w:rPr>
                    <w:color w:val="auto"/>
                  </w:rPr>
                </w:rPrChange>
              </w:rPr>
            </w:pPr>
            <w:r w:rsidRPr="00701B06">
              <w:rPr>
                <w:rFonts w:ascii="Poppins" w:hAnsi="Poppins"/>
                <w:color w:val="auto"/>
                <w:rPrChange w:id="5383" w:author="Stuart McLarnon (NESO)" w:date="2024-11-18T11:41:00Z">
                  <w:rPr>
                    <w:color w:val="auto"/>
                  </w:rPr>
                </w:rPrChange>
              </w:rPr>
              <w:t xml:space="preserve">As defined in the Glossary and Definitions of the </w:t>
            </w:r>
            <w:r w:rsidR="00B6672E">
              <w:rPr>
                <w:rFonts w:ascii="Poppins" w:hAnsi="Poppins"/>
                <w:color w:val="auto"/>
                <w:rPrChange w:id="5384" w:author="Stuart McLarnon (NESO)" w:date="2024-11-18T11:41:00Z">
                  <w:rPr>
                    <w:color w:val="auto"/>
                  </w:rPr>
                </w:rPrChange>
              </w:rPr>
              <w:t>Grid Code</w:t>
            </w:r>
            <w:r w:rsidRPr="00701B06">
              <w:rPr>
                <w:rFonts w:ascii="Poppins" w:hAnsi="Poppins"/>
                <w:color w:val="auto"/>
                <w:rPrChange w:id="5385" w:author="Stuart McLarnon (NESO)" w:date="2024-11-18T11:41:00Z">
                  <w:rPr>
                    <w:color w:val="auto"/>
                  </w:rPr>
                </w:rPrChange>
              </w:rPr>
              <w:t>.</w:t>
            </w:r>
          </w:p>
          <w:p w14:paraId="13A1C931" w14:textId="77777777" w:rsidR="00BF6F5F" w:rsidRPr="00701B06" w:rsidRDefault="00BF6F5F">
            <w:pPr>
              <w:jc w:val="both"/>
              <w:rPr>
                <w:rFonts w:ascii="Poppins" w:hAnsi="Poppins"/>
                <w:color w:val="auto"/>
                <w:rPrChange w:id="5386" w:author="Stuart McLarnon (NESO)" w:date="2024-11-18T11:41:00Z">
                  <w:rPr>
                    <w:rFonts w:ascii="Arial" w:hAnsi="Arial"/>
                    <w:color w:val="auto"/>
                  </w:rPr>
                </w:rPrChange>
              </w:rPr>
            </w:pPr>
          </w:p>
        </w:tc>
      </w:tr>
      <w:tr w:rsidR="00C87D2B" w:rsidRPr="00701B06" w14:paraId="3DC19718" w14:textId="77777777" w:rsidTr="00053E8A">
        <w:tc>
          <w:tcPr>
            <w:tcW w:w="1721" w:type="dxa"/>
            <w:tcPrChange w:id="5387" w:author="Stuart McLarnon (NESO)" w:date="2025-01-22T13:33:00Z" w16du:dateUtc="2025-01-22T13:33:00Z">
              <w:tcPr>
                <w:tcW w:w="1561" w:type="dxa"/>
              </w:tcPr>
            </w:tcPrChange>
          </w:tcPr>
          <w:p w14:paraId="3C9E4EC7" w14:textId="77777777" w:rsidR="00BF6F5F" w:rsidRPr="00701B06" w:rsidRDefault="00BF6F5F" w:rsidP="00BF6F5F">
            <w:pPr>
              <w:jc w:val="both"/>
              <w:rPr>
                <w:rFonts w:ascii="Poppins" w:hAnsi="Poppins"/>
                <w:color w:val="auto"/>
                <w:rPrChange w:id="5388" w:author="Stuart McLarnon (NESO)" w:date="2024-11-18T11:41:00Z">
                  <w:rPr>
                    <w:rFonts w:ascii="Arial" w:hAnsi="Arial"/>
                    <w:color w:val="auto"/>
                  </w:rPr>
                </w:rPrChange>
              </w:rPr>
            </w:pPr>
            <w:r w:rsidRPr="00701B06">
              <w:rPr>
                <w:rFonts w:ascii="Poppins" w:hAnsi="Poppins"/>
                <w:color w:val="auto"/>
                <w:rPrChange w:id="5389" w:author="Stuart McLarnon (NESO)" w:date="2024-11-18T11:41:00Z">
                  <w:rPr>
                    <w:rFonts w:ascii="Arial" w:hAnsi="Arial"/>
                    <w:color w:val="auto"/>
                  </w:rPr>
                </w:rPrChange>
              </w:rPr>
              <w:t>TSO</w:t>
            </w:r>
          </w:p>
        </w:tc>
        <w:tc>
          <w:tcPr>
            <w:tcW w:w="5189" w:type="dxa"/>
            <w:tcPrChange w:id="5390" w:author="Stuart McLarnon (NESO)" w:date="2025-01-22T13:33:00Z" w16du:dateUtc="2025-01-22T13:33:00Z">
              <w:tcPr>
                <w:tcW w:w="5349" w:type="dxa"/>
              </w:tcPr>
            </w:tcPrChange>
          </w:tcPr>
          <w:p w14:paraId="2040F77F" w14:textId="77777777" w:rsidR="00BF6F5F" w:rsidRPr="00701B06" w:rsidRDefault="00BF6F5F" w:rsidP="00BF6F5F">
            <w:pPr>
              <w:jc w:val="both"/>
              <w:rPr>
                <w:rFonts w:ascii="Poppins" w:hAnsi="Poppins"/>
                <w:color w:val="auto"/>
                <w:rPrChange w:id="5391" w:author="Stuart McLarnon (NESO)" w:date="2024-11-18T11:41:00Z">
                  <w:rPr>
                    <w:rFonts w:ascii="Arial" w:hAnsi="Arial"/>
                    <w:color w:val="auto"/>
                  </w:rPr>
                </w:rPrChange>
              </w:rPr>
            </w:pPr>
            <w:r w:rsidRPr="00701B06">
              <w:rPr>
                <w:rFonts w:ascii="Poppins" w:hAnsi="Poppins"/>
                <w:color w:val="auto"/>
                <w:rPrChange w:id="5392" w:author="Stuart McLarnon (NESO)" w:date="2024-11-18T11:41:00Z">
                  <w:rPr>
                    <w:rFonts w:ascii="Arial" w:hAnsi="Arial"/>
                    <w:color w:val="auto"/>
                  </w:rPr>
                </w:rPrChange>
              </w:rPr>
              <w:t>A Transmission System Operator is a natural or legal person responsible for operating, ensuring the maintenance of and, if necessary, developing the transmission system in each area and, where applicable, its interconnections with other systems, and for ensuring the long-term ability of the system to meet reasonable demands for the transmission of electricity.</w:t>
            </w:r>
          </w:p>
          <w:p w14:paraId="77637662" w14:textId="77777777" w:rsidR="00BF6F5F" w:rsidRPr="00701B06" w:rsidRDefault="00BF6F5F" w:rsidP="00BF6F5F">
            <w:pPr>
              <w:jc w:val="both"/>
              <w:rPr>
                <w:rFonts w:ascii="Poppins" w:hAnsi="Poppins"/>
                <w:color w:val="auto"/>
                <w:rPrChange w:id="5393" w:author="Stuart McLarnon (NESO)" w:date="2024-11-18T11:41:00Z">
                  <w:rPr>
                    <w:rFonts w:ascii="Arial" w:hAnsi="Arial"/>
                    <w:color w:val="auto"/>
                  </w:rPr>
                </w:rPrChange>
              </w:rPr>
            </w:pPr>
          </w:p>
        </w:tc>
      </w:tr>
      <w:tr w:rsidR="00C87D2B" w:rsidRPr="00701B06" w14:paraId="155B97EA" w14:textId="77777777" w:rsidTr="00053E8A">
        <w:tc>
          <w:tcPr>
            <w:tcW w:w="1721" w:type="dxa"/>
            <w:tcPrChange w:id="5394" w:author="Stuart McLarnon (NESO)" w:date="2025-01-22T13:33:00Z" w16du:dateUtc="2025-01-22T13:33:00Z">
              <w:tcPr>
                <w:tcW w:w="1561" w:type="dxa"/>
              </w:tcPr>
            </w:tcPrChange>
          </w:tcPr>
          <w:p w14:paraId="46CE598C" w14:textId="77777777" w:rsidR="00BF6F5F" w:rsidRPr="00701B06" w:rsidRDefault="00BF6F5F" w:rsidP="00BF6F5F">
            <w:pPr>
              <w:jc w:val="both"/>
              <w:rPr>
                <w:rFonts w:ascii="Poppins" w:hAnsi="Poppins"/>
                <w:color w:val="auto"/>
                <w:rPrChange w:id="5395" w:author="Stuart McLarnon (NESO)" w:date="2024-11-18T11:41:00Z">
                  <w:rPr>
                    <w:rFonts w:ascii="Arial" w:hAnsi="Arial"/>
                    <w:color w:val="auto"/>
                  </w:rPr>
                </w:rPrChange>
              </w:rPr>
            </w:pPr>
            <w:r w:rsidRPr="00701B06">
              <w:rPr>
                <w:rFonts w:ascii="Poppins" w:hAnsi="Poppins"/>
                <w:color w:val="auto"/>
                <w:rPrChange w:id="5396" w:author="Stuart McLarnon (NESO)" w:date="2024-11-18T11:41:00Z">
                  <w:rPr>
                    <w:rFonts w:ascii="Arial" w:hAnsi="Arial"/>
                    <w:color w:val="auto"/>
                  </w:rPr>
                </w:rPrChange>
              </w:rPr>
              <w:t>Type A Power Generating Module</w:t>
            </w:r>
          </w:p>
        </w:tc>
        <w:tc>
          <w:tcPr>
            <w:tcW w:w="5189" w:type="dxa"/>
            <w:tcPrChange w:id="5397" w:author="Stuart McLarnon (NESO)" w:date="2025-01-22T13:33:00Z" w16du:dateUtc="2025-01-22T13:33:00Z">
              <w:tcPr>
                <w:tcW w:w="5349" w:type="dxa"/>
              </w:tcPr>
            </w:tcPrChange>
          </w:tcPr>
          <w:p w14:paraId="25FBA704" w14:textId="016A9A32" w:rsidR="00454C0E" w:rsidRPr="00701B06" w:rsidRDefault="00454C0E" w:rsidP="00454C0E">
            <w:pPr>
              <w:spacing w:line="259" w:lineRule="auto"/>
              <w:rPr>
                <w:rFonts w:ascii="Poppins" w:hAnsi="Poppins"/>
                <w:color w:val="auto"/>
                <w:rPrChange w:id="5398" w:author="Stuart McLarnon (NESO)" w:date="2024-11-18T11:41:00Z">
                  <w:rPr>
                    <w:color w:val="auto"/>
                  </w:rPr>
                </w:rPrChange>
              </w:rPr>
            </w:pPr>
            <w:r w:rsidRPr="00701B06">
              <w:rPr>
                <w:rFonts w:ascii="Poppins" w:hAnsi="Poppins"/>
                <w:color w:val="auto"/>
                <w:rPrChange w:id="5399" w:author="Stuart McLarnon (NESO)" w:date="2024-11-18T11:41:00Z">
                  <w:rPr>
                    <w:color w:val="auto"/>
                  </w:rPr>
                </w:rPrChange>
              </w:rPr>
              <w:t xml:space="preserve">As defined in the Glossary and Definitions of the </w:t>
            </w:r>
            <w:r w:rsidR="00B6672E">
              <w:rPr>
                <w:rFonts w:ascii="Poppins" w:hAnsi="Poppins"/>
                <w:color w:val="auto"/>
                <w:rPrChange w:id="5400" w:author="Stuart McLarnon (NESO)" w:date="2024-11-18T11:41:00Z">
                  <w:rPr>
                    <w:color w:val="auto"/>
                  </w:rPr>
                </w:rPrChange>
              </w:rPr>
              <w:t>Grid Code</w:t>
            </w:r>
            <w:r w:rsidRPr="00701B06">
              <w:rPr>
                <w:rFonts w:ascii="Poppins" w:hAnsi="Poppins"/>
                <w:color w:val="auto"/>
                <w:rPrChange w:id="5401" w:author="Stuart McLarnon (NESO)" w:date="2024-11-18T11:41:00Z">
                  <w:rPr>
                    <w:color w:val="auto"/>
                  </w:rPr>
                </w:rPrChange>
              </w:rPr>
              <w:t>.</w:t>
            </w:r>
          </w:p>
          <w:p w14:paraId="51C533A8" w14:textId="77777777" w:rsidR="00BF6F5F" w:rsidRPr="00701B06" w:rsidRDefault="00BF6F5F">
            <w:pPr>
              <w:jc w:val="both"/>
              <w:rPr>
                <w:rFonts w:ascii="Poppins" w:hAnsi="Poppins"/>
                <w:color w:val="auto"/>
                <w:rPrChange w:id="5402" w:author="Stuart McLarnon (NESO)" w:date="2024-11-18T11:41:00Z">
                  <w:rPr>
                    <w:rFonts w:ascii="Arial" w:hAnsi="Arial"/>
                    <w:color w:val="auto"/>
                  </w:rPr>
                </w:rPrChange>
              </w:rPr>
            </w:pPr>
          </w:p>
        </w:tc>
      </w:tr>
      <w:tr w:rsidR="00C87D2B" w:rsidRPr="00701B06" w14:paraId="71BB7612" w14:textId="77777777" w:rsidTr="00053E8A">
        <w:tc>
          <w:tcPr>
            <w:tcW w:w="1721" w:type="dxa"/>
            <w:tcPrChange w:id="5403" w:author="Stuart McLarnon (NESO)" w:date="2025-01-22T13:33:00Z" w16du:dateUtc="2025-01-22T13:33:00Z">
              <w:tcPr>
                <w:tcW w:w="1561" w:type="dxa"/>
              </w:tcPr>
            </w:tcPrChange>
          </w:tcPr>
          <w:p w14:paraId="75DFA45A" w14:textId="77777777" w:rsidR="00BF6F5F" w:rsidRPr="00701B06" w:rsidRDefault="00BF6F5F" w:rsidP="00BF6F5F">
            <w:pPr>
              <w:jc w:val="both"/>
              <w:rPr>
                <w:rFonts w:ascii="Poppins" w:hAnsi="Poppins"/>
                <w:color w:val="auto"/>
                <w:rPrChange w:id="5404" w:author="Stuart McLarnon (NESO)" w:date="2024-11-18T11:41:00Z">
                  <w:rPr>
                    <w:rFonts w:ascii="Arial" w:hAnsi="Arial"/>
                    <w:color w:val="auto"/>
                  </w:rPr>
                </w:rPrChange>
              </w:rPr>
            </w:pPr>
            <w:r w:rsidRPr="00701B06">
              <w:rPr>
                <w:rFonts w:ascii="Poppins" w:hAnsi="Poppins"/>
                <w:color w:val="auto"/>
                <w:rPrChange w:id="5405" w:author="Stuart McLarnon (NESO)" w:date="2024-11-18T11:41:00Z">
                  <w:rPr>
                    <w:rFonts w:ascii="Arial" w:hAnsi="Arial"/>
                    <w:color w:val="auto"/>
                  </w:rPr>
                </w:rPrChange>
              </w:rPr>
              <w:lastRenderedPageBreak/>
              <w:t>Type B Power Generating Module</w:t>
            </w:r>
          </w:p>
        </w:tc>
        <w:tc>
          <w:tcPr>
            <w:tcW w:w="5189" w:type="dxa"/>
            <w:tcPrChange w:id="5406" w:author="Stuart McLarnon (NESO)" w:date="2025-01-22T13:33:00Z" w16du:dateUtc="2025-01-22T13:33:00Z">
              <w:tcPr>
                <w:tcW w:w="5349" w:type="dxa"/>
              </w:tcPr>
            </w:tcPrChange>
          </w:tcPr>
          <w:p w14:paraId="31A5A9AA" w14:textId="2979217B" w:rsidR="00454C0E" w:rsidRPr="00701B06" w:rsidRDefault="00454C0E" w:rsidP="00454C0E">
            <w:pPr>
              <w:spacing w:line="259" w:lineRule="auto"/>
              <w:rPr>
                <w:rFonts w:ascii="Poppins" w:hAnsi="Poppins"/>
                <w:color w:val="auto"/>
                <w:rPrChange w:id="5407" w:author="Stuart McLarnon (NESO)" w:date="2024-11-18T11:41:00Z">
                  <w:rPr>
                    <w:color w:val="auto"/>
                  </w:rPr>
                </w:rPrChange>
              </w:rPr>
            </w:pPr>
            <w:r w:rsidRPr="00701B06">
              <w:rPr>
                <w:rFonts w:ascii="Poppins" w:hAnsi="Poppins"/>
                <w:color w:val="auto"/>
                <w:rPrChange w:id="5408" w:author="Stuart McLarnon (NESO)" w:date="2024-11-18T11:41:00Z">
                  <w:rPr>
                    <w:color w:val="auto"/>
                  </w:rPr>
                </w:rPrChange>
              </w:rPr>
              <w:t xml:space="preserve">As defined in the Glossary and Definitions of the </w:t>
            </w:r>
            <w:r w:rsidR="00B6672E">
              <w:rPr>
                <w:rFonts w:ascii="Poppins" w:hAnsi="Poppins"/>
                <w:color w:val="auto"/>
                <w:rPrChange w:id="5409" w:author="Stuart McLarnon (NESO)" w:date="2024-11-18T11:41:00Z">
                  <w:rPr>
                    <w:color w:val="auto"/>
                  </w:rPr>
                </w:rPrChange>
              </w:rPr>
              <w:t>Grid Code</w:t>
            </w:r>
            <w:r w:rsidRPr="00701B06">
              <w:rPr>
                <w:rFonts w:ascii="Poppins" w:hAnsi="Poppins"/>
                <w:color w:val="auto"/>
                <w:rPrChange w:id="5410" w:author="Stuart McLarnon (NESO)" w:date="2024-11-18T11:41:00Z">
                  <w:rPr>
                    <w:color w:val="auto"/>
                  </w:rPr>
                </w:rPrChange>
              </w:rPr>
              <w:t>.</w:t>
            </w:r>
          </w:p>
          <w:p w14:paraId="648C3433" w14:textId="77777777" w:rsidR="00BF6F5F" w:rsidRPr="00701B06" w:rsidRDefault="00BF6F5F">
            <w:pPr>
              <w:jc w:val="both"/>
              <w:rPr>
                <w:rFonts w:ascii="Poppins" w:hAnsi="Poppins"/>
                <w:color w:val="auto"/>
                <w:rPrChange w:id="5411" w:author="Stuart McLarnon (NESO)" w:date="2024-11-18T11:41:00Z">
                  <w:rPr>
                    <w:rFonts w:ascii="Arial" w:hAnsi="Arial"/>
                    <w:color w:val="auto"/>
                  </w:rPr>
                </w:rPrChange>
              </w:rPr>
            </w:pPr>
          </w:p>
        </w:tc>
      </w:tr>
      <w:tr w:rsidR="00C87D2B" w:rsidRPr="00701B06" w14:paraId="67271B60" w14:textId="77777777" w:rsidTr="00053E8A">
        <w:tc>
          <w:tcPr>
            <w:tcW w:w="1721" w:type="dxa"/>
            <w:tcPrChange w:id="5412" w:author="Stuart McLarnon (NESO)" w:date="2025-01-22T13:33:00Z" w16du:dateUtc="2025-01-22T13:33:00Z">
              <w:tcPr>
                <w:tcW w:w="1561" w:type="dxa"/>
              </w:tcPr>
            </w:tcPrChange>
          </w:tcPr>
          <w:p w14:paraId="3FAD7FCF" w14:textId="77777777" w:rsidR="00BF6F5F" w:rsidRPr="00701B06" w:rsidRDefault="00BF6F5F" w:rsidP="00BF6F5F">
            <w:pPr>
              <w:jc w:val="both"/>
              <w:rPr>
                <w:rFonts w:ascii="Poppins" w:hAnsi="Poppins"/>
                <w:color w:val="auto"/>
                <w:rPrChange w:id="5413" w:author="Stuart McLarnon (NESO)" w:date="2024-11-18T11:41:00Z">
                  <w:rPr>
                    <w:rFonts w:ascii="Arial" w:hAnsi="Arial"/>
                    <w:color w:val="auto"/>
                  </w:rPr>
                </w:rPrChange>
              </w:rPr>
            </w:pPr>
            <w:r w:rsidRPr="00701B06">
              <w:rPr>
                <w:rFonts w:ascii="Poppins" w:hAnsi="Poppins"/>
                <w:color w:val="auto"/>
                <w:rPrChange w:id="5414" w:author="Stuart McLarnon (NESO)" w:date="2024-11-18T11:41:00Z">
                  <w:rPr>
                    <w:rFonts w:ascii="Arial" w:hAnsi="Arial"/>
                    <w:color w:val="auto"/>
                  </w:rPr>
                </w:rPrChange>
              </w:rPr>
              <w:t>Type C Power Generating Module</w:t>
            </w:r>
          </w:p>
        </w:tc>
        <w:tc>
          <w:tcPr>
            <w:tcW w:w="5189" w:type="dxa"/>
            <w:tcPrChange w:id="5415" w:author="Stuart McLarnon (NESO)" w:date="2025-01-22T13:33:00Z" w16du:dateUtc="2025-01-22T13:33:00Z">
              <w:tcPr>
                <w:tcW w:w="5349" w:type="dxa"/>
              </w:tcPr>
            </w:tcPrChange>
          </w:tcPr>
          <w:p w14:paraId="0C3837E7" w14:textId="36F673BB" w:rsidR="00454C0E" w:rsidRPr="00701B06" w:rsidRDefault="00454C0E" w:rsidP="00454C0E">
            <w:pPr>
              <w:spacing w:line="259" w:lineRule="auto"/>
              <w:rPr>
                <w:rFonts w:ascii="Poppins" w:hAnsi="Poppins"/>
                <w:color w:val="auto"/>
                <w:rPrChange w:id="5416" w:author="Stuart McLarnon (NESO)" w:date="2024-11-18T11:41:00Z">
                  <w:rPr>
                    <w:color w:val="auto"/>
                  </w:rPr>
                </w:rPrChange>
              </w:rPr>
            </w:pPr>
            <w:r w:rsidRPr="00701B06">
              <w:rPr>
                <w:rFonts w:ascii="Poppins" w:hAnsi="Poppins"/>
                <w:color w:val="auto"/>
                <w:rPrChange w:id="5417" w:author="Stuart McLarnon (NESO)" w:date="2024-11-18T11:41:00Z">
                  <w:rPr>
                    <w:color w:val="auto"/>
                  </w:rPr>
                </w:rPrChange>
              </w:rPr>
              <w:t xml:space="preserve">As defined in the Glossary and Definitions of the </w:t>
            </w:r>
            <w:r w:rsidR="00B6672E">
              <w:rPr>
                <w:rFonts w:ascii="Poppins" w:hAnsi="Poppins"/>
                <w:color w:val="auto"/>
                <w:rPrChange w:id="5418" w:author="Stuart McLarnon (NESO)" w:date="2024-11-18T11:41:00Z">
                  <w:rPr>
                    <w:color w:val="auto"/>
                  </w:rPr>
                </w:rPrChange>
              </w:rPr>
              <w:t>Grid Code</w:t>
            </w:r>
            <w:r w:rsidRPr="00701B06">
              <w:rPr>
                <w:rFonts w:ascii="Poppins" w:hAnsi="Poppins"/>
                <w:color w:val="auto"/>
                <w:rPrChange w:id="5419" w:author="Stuart McLarnon (NESO)" w:date="2024-11-18T11:41:00Z">
                  <w:rPr>
                    <w:color w:val="auto"/>
                  </w:rPr>
                </w:rPrChange>
              </w:rPr>
              <w:t>.</w:t>
            </w:r>
          </w:p>
          <w:p w14:paraId="5292DCA2" w14:textId="77777777" w:rsidR="00BF6F5F" w:rsidRPr="00701B06" w:rsidRDefault="00BF6F5F" w:rsidP="00BF6F5F">
            <w:pPr>
              <w:jc w:val="both"/>
              <w:rPr>
                <w:rFonts w:ascii="Poppins" w:hAnsi="Poppins"/>
                <w:color w:val="auto"/>
                <w:rPrChange w:id="5420" w:author="Stuart McLarnon (NESO)" w:date="2024-11-18T11:41:00Z">
                  <w:rPr>
                    <w:rFonts w:ascii="Arial" w:hAnsi="Arial"/>
                    <w:color w:val="auto"/>
                  </w:rPr>
                </w:rPrChange>
              </w:rPr>
            </w:pPr>
          </w:p>
        </w:tc>
      </w:tr>
      <w:tr w:rsidR="00C87D2B" w:rsidRPr="00701B06" w14:paraId="5C3DAC1A" w14:textId="77777777" w:rsidTr="00053E8A">
        <w:tc>
          <w:tcPr>
            <w:tcW w:w="1721" w:type="dxa"/>
            <w:tcPrChange w:id="5421" w:author="Stuart McLarnon (NESO)" w:date="2025-01-22T13:33:00Z" w16du:dateUtc="2025-01-22T13:33:00Z">
              <w:tcPr>
                <w:tcW w:w="1561" w:type="dxa"/>
              </w:tcPr>
            </w:tcPrChange>
          </w:tcPr>
          <w:p w14:paraId="62521A9F" w14:textId="77777777" w:rsidR="00BF6F5F" w:rsidRPr="00701B06" w:rsidRDefault="00BF6F5F" w:rsidP="00BF6F5F">
            <w:pPr>
              <w:jc w:val="both"/>
              <w:rPr>
                <w:rFonts w:ascii="Poppins" w:hAnsi="Poppins"/>
                <w:color w:val="auto"/>
                <w:rPrChange w:id="5422" w:author="Stuart McLarnon (NESO)" w:date="2024-11-18T11:41:00Z">
                  <w:rPr>
                    <w:rFonts w:ascii="Arial" w:hAnsi="Arial"/>
                    <w:color w:val="auto"/>
                  </w:rPr>
                </w:rPrChange>
              </w:rPr>
            </w:pPr>
            <w:r w:rsidRPr="00701B06">
              <w:rPr>
                <w:rFonts w:ascii="Poppins" w:hAnsi="Poppins"/>
                <w:color w:val="auto"/>
                <w:rPrChange w:id="5423" w:author="Stuart McLarnon (NESO)" w:date="2024-11-18T11:41:00Z">
                  <w:rPr>
                    <w:rFonts w:ascii="Arial" w:hAnsi="Arial"/>
                    <w:color w:val="auto"/>
                  </w:rPr>
                </w:rPrChange>
              </w:rPr>
              <w:t>Type D Power Generating Module</w:t>
            </w:r>
          </w:p>
        </w:tc>
        <w:tc>
          <w:tcPr>
            <w:tcW w:w="5189" w:type="dxa"/>
            <w:tcPrChange w:id="5424" w:author="Stuart McLarnon (NESO)" w:date="2025-01-22T13:33:00Z" w16du:dateUtc="2025-01-22T13:33:00Z">
              <w:tcPr>
                <w:tcW w:w="5349" w:type="dxa"/>
              </w:tcPr>
            </w:tcPrChange>
          </w:tcPr>
          <w:p w14:paraId="71DF7FB7" w14:textId="71680CE4" w:rsidR="00454C0E" w:rsidRPr="00701B06" w:rsidRDefault="00454C0E" w:rsidP="00454C0E">
            <w:pPr>
              <w:spacing w:line="259" w:lineRule="auto"/>
              <w:rPr>
                <w:rFonts w:ascii="Poppins" w:hAnsi="Poppins"/>
                <w:color w:val="auto"/>
                <w:rPrChange w:id="5425" w:author="Stuart McLarnon (NESO)" w:date="2024-11-18T11:41:00Z">
                  <w:rPr>
                    <w:color w:val="auto"/>
                  </w:rPr>
                </w:rPrChange>
              </w:rPr>
            </w:pPr>
            <w:r w:rsidRPr="00701B06">
              <w:rPr>
                <w:rFonts w:ascii="Poppins" w:hAnsi="Poppins"/>
                <w:color w:val="auto"/>
                <w:rPrChange w:id="5426" w:author="Stuart McLarnon (NESO)" w:date="2024-11-18T11:41:00Z">
                  <w:rPr>
                    <w:color w:val="auto"/>
                  </w:rPr>
                </w:rPrChange>
              </w:rPr>
              <w:t xml:space="preserve">As defined in the Glossary and Definitions of the </w:t>
            </w:r>
            <w:r w:rsidR="00B6672E">
              <w:rPr>
                <w:rFonts w:ascii="Poppins" w:hAnsi="Poppins"/>
                <w:color w:val="auto"/>
                <w:rPrChange w:id="5427" w:author="Stuart McLarnon (NESO)" w:date="2024-11-18T11:41:00Z">
                  <w:rPr>
                    <w:color w:val="auto"/>
                  </w:rPr>
                </w:rPrChange>
              </w:rPr>
              <w:t>Grid Code</w:t>
            </w:r>
            <w:r w:rsidRPr="00701B06">
              <w:rPr>
                <w:rFonts w:ascii="Poppins" w:hAnsi="Poppins"/>
                <w:color w:val="auto"/>
                <w:rPrChange w:id="5428" w:author="Stuart McLarnon (NESO)" w:date="2024-11-18T11:41:00Z">
                  <w:rPr>
                    <w:color w:val="auto"/>
                  </w:rPr>
                </w:rPrChange>
              </w:rPr>
              <w:t>.</w:t>
            </w:r>
          </w:p>
          <w:p w14:paraId="096E0189" w14:textId="77777777" w:rsidR="00BF6F5F" w:rsidRPr="00701B06" w:rsidRDefault="00BF6F5F">
            <w:pPr>
              <w:jc w:val="both"/>
              <w:rPr>
                <w:rFonts w:ascii="Poppins" w:hAnsi="Poppins"/>
                <w:color w:val="auto"/>
                <w:rPrChange w:id="5429" w:author="Stuart McLarnon (NESO)" w:date="2024-11-18T11:41:00Z">
                  <w:rPr>
                    <w:rFonts w:ascii="Arial" w:hAnsi="Arial"/>
                    <w:color w:val="auto"/>
                  </w:rPr>
                </w:rPrChange>
              </w:rPr>
            </w:pPr>
          </w:p>
        </w:tc>
      </w:tr>
      <w:tr w:rsidR="00C87D2B" w:rsidRPr="00701B06" w14:paraId="2AB2374D" w14:textId="77777777" w:rsidTr="00053E8A">
        <w:tc>
          <w:tcPr>
            <w:tcW w:w="1721" w:type="dxa"/>
            <w:tcPrChange w:id="5430" w:author="Stuart McLarnon (NESO)" w:date="2025-01-22T13:33:00Z" w16du:dateUtc="2025-01-22T13:33:00Z">
              <w:tcPr>
                <w:tcW w:w="1561" w:type="dxa"/>
              </w:tcPr>
            </w:tcPrChange>
          </w:tcPr>
          <w:p w14:paraId="61D774C3" w14:textId="1CEBBF76" w:rsidR="00BF6F5F" w:rsidRPr="00701B06" w:rsidRDefault="00BF6F5F" w:rsidP="00BF6F5F">
            <w:pPr>
              <w:jc w:val="both"/>
              <w:rPr>
                <w:rFonts w:ascii="Poppins" w:hAnsi="Poppins"/>
                <w:color w:val="auto"/>
                <w:rPrChange w:id="5431" w:author="Stuart McLarnon (NESO)" w:date="2024-11-18T11:41:00Z">
                  <w:rPr>
                    <w:rFonts w:ascii="Arial" w:hAnsi="Arial"/>
                    <w:color w:val="auto"/>
                  </w:rPr>
                </w:rPrChange>
              </w:rPr>
            </w:pPr>
            <w:r w:rsidRPr="00701B06">
              <w:rPr>
                <w:rFonts w:ascii="Poppins" w:hAnsi="Poppins"/>
                <w:color w:val="auto"/>
                <w:rPrChange w:id="5432" w:author="Stuart McLarnon (NESO)" w:date="2024-11-18T11:41:00Z">
                  <w:rPr>
                    <w:rFonts w:ascii="Arial" w:hAnsi="Arial"/>
                    <w:color w:val="auto"/>
                  </w:rPr>
                </w:rPrChange>
              </w:rPr>
              <w:t>Unacceptable Frequency Conditions</w:t>
            </w:r>
          </w:p>
        </w:tc>
        <w:tc>
          <w:tcPr>
            <w:tcW w:w="5189" w:type="dxa"/>
            <w:tcPrChange w:id="5433" w:author="Stuart McLarnon (NESO)" w:date="2025-01-22T13:33:00Z" w16du:dateUtc="2025-01-22T13:33:00Z">
              <w:tcPr>
                <w:tcW w:w="5349" w:type="dxa"/>
              </w:tcPr>
            </w:tcPrChange>
          </w:tcPr>
          <w:p w14:paraId="21A74FEF" w14:textId="47036403" w:rsidR="00BF6F5F" w:rsidRPr="00701B06" w:rsidRDefault="007E5D7C" w:rsidP="00157370">
            <w:pPr>
              <w:jc w:val="both"/>
              <w:rPr>
                <w:rFonts w:ascii="Poppins" w:hAnsi="Poppins"/>
                <w:color w:val="auto"/>
                <w:rPrChange w:id="5434" w:author="Stuart McLarnon (NESO)" w:date="2024-11-18T11:41:00Z">
                  <w:rPr>
                    <w:rFonts w:ascii="Arial" w:hAnsi="Arial"/>
                    <w:color w:val="auto"/>
                  </w:rPr>
                </w:rPrChange>
              </w:rPr>
            </w:pPr>
            <w:r w:rsidRPr="00701B06">
              <w:rPr>
                <w:rFonts w:ascii="Poppins" w:hAnsi="Poppins"/>
                <w:color w:val="auto"/>
                <w:rPrChange w:id="5435" w:author="Stuart McLarnon (NESO)" w:date="2024-11-18T11:41:00Z">
                  <w:rPr>
                    <w:color w:val="auto"/>
                  </w:rPr>
                </w:rPrChange>
              </w:rPr>
              <w:t>As defined in the Terms and Definitions of the Security and Quality of Supply Standard</w:t>
            </w:r>
            <w:r w:rsidRPr="00701B06" w:rsidDel="007E5D7C">
              <w:rPr>
                <w:rFonts w:ascii="Poppins" w:hAnsi="Poppins"/>
                <w:color w:val="auto"/>
                <w:rPrChange w:id="5436" w:author="Stuart McLarnon (NESO)" w:date="2024-11-18T11:41:00Z">
                  <w:rPr>
                    <w:rFonts w:ascii="Arial" w:hAnsi="Arial"/>
                    <w:color w:val="auto"/>
                  </w:rPr>
                </w:rPrChange>
              </w:rPr>
              <w:t xml:space="preserve"> </w:t>
            </w:r>
          </w:p>
        </w:tc>
      </w:tr>
    </w:tbl>
    <w:p w14:paraId="4500384A" w14:textId="77777777" w:rsidR="000226A1" w:rsidRPr="00701B06" w:rsidRDefault="000226A1" w:rsidP="000226A1">
      <w:pPr>
        <w:jc w:val="both"/>
        <w:rPr>
          <w:rFonts w:ascii="Poppins" w:hAnsi="Poppins"/>
          <w:color w:val="auto"/>
          <w:rPrChange w:id="5437" w:author="Stuart McLarnon (NESO)" w:date="2024-11-18T11:41:00Z">
            <w:rPr>
              <w:color w:val="auto"/>
            </w:rPr>
          </w:rPrChange>
        </w:rPr>
      </w:pPr>
      <w:r w:rsidRPr="00701B06">
        <w:rPr>
          <w:rFonts w:ascii="Poppins" w:hAnsi="Poppins"/>
          <w:i/>
          <w:color w:val="auto"/>
          <w:rPrChange w:id="5438" w:author="Stuart McLarnon (NESO)" w:date="2024-11-18T11:41:00Z">
            <w:rPr>
              <w:i/>
              <w:color w:val="auto"/>
            </w:rPr>
          </w:rPrChange>
        </w:rPr>
        <w:br w:type="page"/>
      </w:r>
    </w:p>
    <w:p w14:paraId="1837B3B3" w14:textId="653AB9D2" w:rsidR="000226A1" w:rsidRPr="00D70D71" w:rsidRDefault="000226A1" w:rsidP="00D81794">
      <w:pPr>
        <w:pStyle w:val="AppendixPageTitle"/>
        <w:framePr w:wrap="notBeside"/>
        <w:rPr>
          <w:rFonts w:ascii="Poppins Medium" w:hAnsi="Poppins Medium"/>
          <w:color w:val="3F0731"/>
          <w:rPrChange w:id="5439" w:author="Stuart McLarnon (NESO)" w:date="2024-11-18T11:41:00Z">
            <w:rPr/>
          </w:rPrChange>
        </w:rPr>
      </w:pPr>
      <w:bookmarkStart w:id="5440" w:name="_Toc505207222"/>
      <w:bookmarkStart w:id="5441" w:name="_Toc532811339"/>
      <w:bookmarkStart w:id="5442" w:name="_Toc16863259"/>
      <w:bookmarkStart w:id="5443" w:name="_Toc532811340"/>
      <w:bookmarkStart w:id="5444" w:name="_Toc128731925"/>
      <w:bookmarkStart w:id="5445" w:name="_Toc188439592"/>
      <w:r w:rsidRPr="00D70D71">
        <w:rPr>
          <w:rFonts w:ascii="Poppins Medium" w:hAnsi="Poppins Medium"/>
          <w:color w:val="3F0731"/>
          <w:rPrChange w:id="5446" w:author="Stuart McLarnon (NESO)" w:date="2024-11-18T11:41:00Z">
            <w:rPr/>
          </w:rPrChange>
        </w:rPr>
        <w:lastRenderedPageBreak/>
        <w:t xml:space="preserve">Appendix </w:t>
      </w:r>
      <w:r w:rsidR="006A4F2C" w:rsidRPr="00D70D71">
        <w:rPr>
          <w:rFonts w:ascii="Poppins Medium" w:hAnsi="Poppins Medium"/>
          <w:color w:val="3F0731"/>
          <w:rPrChange w:id="5447" w:author="Stuart McLarnon (NESO)" w:date="2024-11-18T11:41:00Z">
            <w:rPr/>
          </w:rPrChange>
        </w:rPr>
        <w:t>E</w:t>
      </w:r>
      <w:bookmarkStart w:id="5448" w:name="_Toc16863260"/>
      <w:bookmarkEnd w:id="5440"/>
      <w:bookmarkEnd w:id="5441"/>
      <w:bookmarkEnd w:id="5442"/>
      <w:r w:rsidRPr="00D70D71">
        <w:rPr>
          <w:rFonts w:ascii="Poppins Medium" w:hAnsi="Poppins Medium"/>
          <w:color w:val="3F0731"/>
          <w:rPrChange w:id="5449" w:author="Stuart McLarnon (NESO)" w:date="2024-11-18T11:41:00Z">
            <w:rPr/>
          </w:rPrChange>
        </w:rPr>
        <w:t>: Total Load and Netted Demand Definitions</w:t>
      </w:r>
      <w:bookmarkEnd w:id="5443"/>
      <w:bookmarkEnd w:id="5444"/>
      <w:bookmarkEnd w:id="5445"/>
      <w:bookmarkEnd w:id="5448"/>
    </w:p>
    <w:p w14:paraId="2BF5A33C" w14:textId="77777777" w:rsidR="000226A1" w:rsidRPr="00255B7C" w:rsidRDefault="000226A1" w:rsidP="008F2821">
      <w:pPr>
        <w:jc w:val="both"/>
        <w:rPr>
          <w:rFonts w:ascii="Poppins" w:hAnsi="Poppins"/>
          <w:color w:val="auto"/>
          <w:rPrChange w:id="5450" w:author="Stuart McLarnon (NESO)" w:date="2024-11-18T11:41:00Z">
            <w:rPr>
              <w:color w:val="auto"/>
            </w:rPr>
          </w:rPrChange>
        </w:rPr>
      </w:pPr>
      <w:r w:rsidRPr="00255B7C">
        <w:rPr>
          <w:rFonts w:ascii="Poppins" w:hAnsi="Poppins"/>
          <w:color w:val="auto"/>
          <w:rPrChange w:id="5451" w:author="Stuart McLarnon (NESO)" w:date="2024-11-18T11:41:00Z">
            <w:rPr>
              <w:color w:val="auto"/>
            </w:rPr>
          </w:rPrChange>
        </w:rPr>
        <w:t>The ENTSOE System Operations Committee has defined</w:t>
      </w:r>
      <w:r w:rsidRPr="00255B7C">
        <w:rPr>
          <w:rFonts w:ascii="Poppins" w:hAnsi="Poppins"/>
          <w:b/>
          <w:color w:val="auto"/>
          <w:rPrChange w:id="5452" w:author="Stuart McLarnon (NESO)" w:date="2024-11-18T11:41:00Z">
            <w:rPr>
              <w:b/>
              <w:color w:val="auto"/>
            </w:rPr>
          </w:rPrChange>
        </w:rPr>
        <w:t xml:space="preserve"> Total Load</w:t>
      </w:r>
      <w:r w:rsidRPr="00255B7C">
        <w:rPr>
          <w:rFonts w:ascii="Poppins" w:hAnsi="Poppins"/>
          <w:color w:val="auto"/>
          <w:rPrChange w:id="5453" w:author="Stuart McLarnon (NESO)" w:date="2024-11-18T11:41:00Z">
            <w:rPr>
              <w:color w:val="auto"/>
            </w:rPr>
          </w:rPrChange>
        </w:rPr>
        <w:t xml:space="preserve"> as the sum of all generation on both transmission and distribution systems (active power measured or estimated) and any imports, deducting power used for energy storage (e.g. pumps), house load of power plants and any exports.</w:t>
      </w:r>
    </w:p>
    <w:p w14:paraId="0983FA09" w14:textId="77777777" w:rsidR="000226A1" w:rsidRPr="00255B7C" w:rsidRDefault="000226A1" w:rsidP="008F2821">
      <w:pPr>
        <w:jc w:val="both"/>
        <w:rPr>
          <w:rFonts w:ascii="Poppins" w:hAnsi="Poppins"/>
          <w:color w:val="auto"/>
          <w:rPrChange w:id="5454" w:author="Stuart McLarnon (NESO)" w:date="2024-11-18T11:41:00Z">
            <w:rPr>
              <w:color w:val="auto"/>
            </w:rPr>
          </w:rPrChange>
        </w:rPr>
      </w:pPr>
    </w:p>
    <w:p w14:paraId="271BD874" w14:textId="77777777" w:rsidR="000226A1" w:rsidRPr="00255B7C" w:rsidRDefault="000226A1" w:rsidP="008F2821">
      <w:pPr>
        <w:jc w:val="both"/>
        <w:rPr>
          <w:rFonts w:ascii="Poppins" w:hAnsi="Poppins"/>
          <w:color w:val="auto"/>
          <w:rPrChange w:id="5455" w:author="Stuart McLarnon (NESO)" w:date="2024-11-18T11:41:00Z">
            <w:rPr>
              <w:color w:val="auto"/>
            </w:rPr>
          </w:rPrChange>
        </w:rPr>
      </w:pPr>
      <w:r w:rsidRPr="00255B7C">
        <w:rPr>
          <w:rFonts w:ascii="Poppins" w:hAnsi="Poppins"/>
          <w:b/>
          <w:color w:val="auto"/>
          <w:rPrChange w:id="5456" w:author="Stuart McLarnon (NESO)" w:date="2024-11-18T11:41:00Z">
            <w:rPr>
              <w:b/>
              <w:color w:val="auto"/>
            </w:rPr>
          </w:rPrChange>
        </w:rPr>
        <w:t>Total Load</w:t>
      </w:r>
      <w:r w:rsidRPr="00255B7C">
        <w:rPr>
          <w:rFonts w:ascii="Poppins" w:hAnsi="Poppins"/>
          <w:color w:val="auto"/>
          <w:rPrChange w:id="5457" w:author="Stuart McLarnon (NESO)" w:date="2024-11-18T11:41:00Z">
            <w:rPr>
              <w:color w:val="auto"/>
            </w:rPr>
          </w:rPrChange>
        </w:rPr>
        <w:t xml:space="preserve"> = ∑ generation (gross) + imports - exports - energy storage - house load </w:t>
      </w:r>
    </w:p>
    <w:p w14:paraId="724BA1EB" w14:textId="77777777" w:rsidR="000226A1" w:rsidRPr="00255B7C" w:rsidRDefault="000226A1" w:rsidP="008F2821">
      <w:pPr>
        <w:jc w:val="both"/>
        <w:rPr>
          <w:rFonts w:ascii="Poppins" w:hAnsi="Poppins"/>
          <w:color w:val="auto"/>
          <w:rPrChange w:id="5458" w:author="Stuart McLarnon (NESO)" w:date="2024-11-18T11:41:00Z">
            <w:rPr>
              <w:color w:val="auto"/>
            </w:rPr>
          </w:rPrChange>
        </w:rPr>
      </w:pPr>
      <w:r w:rsidRPr="00255B7C">
        <w:rPr>
          <w:rFonts w:ascii="Poppins" w:hAnsi="Poppins"/>
          <w:color w:val="auto"/>
          <w:rPrChange w:id="5459" w:author="Stuart McLarnon (NESO)" w:date="2024-11-18T11:41:00Z">
            <w:rPr>
              <w:color w:val="auto"/>
            </w:rPr>
          </w:rPrChange>
        </w:rPr>
        <w:t xml:space="preserve">(noting that energy storage could be a positive or negative value) </w:t>
      </w:r>
    </w:p>
    <w:p w14:paraId="5A8FB506" w14:textId="77777777" w:rsidR="000226A1" w:rsidRPr="00255B7C" w:rsidRDefault="000226A1" w:rsidP="008F2821">
      <w:pPr>
        <w:jc w:val="both"/>
        <w:rPr>
          <w:rFonts w:ascii="Poppins" w:hAnsi="Poppins"/>
          <w:color w:val="auto"/>
          <w:rPrChange w:id="5460" w:author="Stuart McLarnon (NESO)" w:date="2024-11-18T11:41:00Z">
            <w:rPr>
              <w:color w:val="auto"/>
            </w:rPr>
          </w:rPrChange>
        </w:rPr>
      </w:pPr>
    </w:p>
    <w:p w14:paraId="56207C5F" w14:textId="505F90EB" w:rsidR="000226A1" w:rsidRPr="00255B7C" w:rsidRDefault="000226A1" w:rsidP="008F2821">
      <w:pPr>
        <w:jc w:val="both"/>
        <w:rPr>
          <w:rFonts w:ascii="Poppins" w:hAnsi="Poppins"/>
          <w:color w:val="auto"/>
          <w:rPrChange w:id="5461" w:author="Stuart McLarnon (NESO)" w:date="2024-11-18T11:41:00Z">
            <w:rPr>
              <w:color w:val="auto"/>
            </w:rPr>
          </w:rPrChange>
        </w:rPr>
      </w:pPr>
      <w:r w:rsidRPr="00255B7C">
        <w:rPr>
          <w:rFonts w:ascii="Poppins" w:hAnsi="Poppins"/>
          <w:color w:val="auto"/>
          <w:rPrChange w:id="5462" w:author="Stuart McLarnon (NESO)" w:date="2024-11-18T11:41:00Z">
            <w:rPr>
              <w:color w:val="auto"/>
            </w:rPr>
          </w:rPrChange>
        </w:rPr>
        <w:t>If part of the generation is unknown/unavailable (e.g. distributed generation) to the system operator (</w:t>
      </w:r>
      <w:del w:id="5463" w:author="Stuart McLarnon (NESO)" w:date="2024-11-18T11:41:00Z">
        <w:r w:rsidR="003C6529" w:rsidRPr="00D908B3">
          <w:rPr>
            <w:color w:val="auto"/>
          </w:rPr>
          <w:delText>NGESO</w:delText>
        </w:r>
      </w:del>
      <w:ins w:id="5464" w:author="Stuart McLarnon (NESO)" w:date="2024-11-18T11:41:00Z">
        <w:r w:rsidR="007B4960">
          <w:rPr>
            <w:rFonts w:ascii="Poppins" w:hAnsi="Poppins" w:cs="Poppins"/>
            <w:color w:val="auto"/>
          </w:rPr>
          <w:t>NESO</w:t>
        </w:r>
      </w:ins>
      <w:r w:rsidRPr="00255B7C">
        <w:rPr>
          <w:rFonts w:ascii="Poppins" w:hAnsi="Poppins"/>
          <w:color w:val="auto"/>
          <w:rPrChange w:id="5465" w:author="Stuart McLarnon (NESO)" w:date="2024-11-18T11:41:00Z">
            <w:rPr>
              <w:color w:val="auto"/>
            </w:rPr>
          </w:rPrChange>
        </w:rPr>
        <w:t xml:space="preserve"> or </w:t>
      </w:r>
      <w:del w:id="5466" w:author="Stuart McLarnon (NESO)" w:date="2025-01-22T13:35:00Z" w16du:dateUtc="2025-01-22T13:35:00Z">
        <w:r w:rsidRPr="00255B7C" w:rsidDel="00DB34E0">
          <w:rPr>
            <w:rFonts w:ascii="Poppins" w:hAnsi="Poppins"/>
            <w:color w:val="auto"/>
            <w:rPrChange w:id="5467" w:author="Stuart McLarnon (NESO)" w:date="2024-11-18T11:41:00Z">
              <w:rPr>
                <w:color w:val="auto"/>
              </w:rPr>
            </w:rPrChange>
          </w:rPr>
          <w:delText>D</w:delText>
        </w:r>
        <w:r w:rsidR="003D59D8" w:rsidRPr="00255B7C" w:rsidDel="00DB34E0">
          <w:rPr>
            <w:rFonts w:ascii="Poppins" w:hAnsi="Poppins"/>
            <w:color w:val="auto"/>
            <w:rPrChange w:id="5468" w:author="Stuart McLarnon (NESO)" w:date="2024-11-18T11:41:00Z">
              <w:rPr>
                <w:color w:val="auto"/>
              </w:rPr>
            </w:rPrChange>
          </w:rPr>
          <w:delText>N</w:delText>
        </w:r>
        <w:r w:rsidRPr="00255B7C" w:rsidDel="00DB34E0">
          <w:rPr>
            <w:rFonts w:ascii="Poppins" w:hAnsi="Poppins"/>
            <w:color w:val="auto"/>
            <w:rPrChange w:id="5469" w:author="Stuart McLarnon (NESO)" w:date="2024-11-18T11:41:00Z">
              <w:rPr>
                <w:color w:val="auto"/>
              </w:rPr>
            </w:rPrChange>
          </w:rPr>
          <w:delText>O</w:delText>
        </w:r>
        <w:r w:rsidR="003D59D8" w:rsidRPr="00255B7C" w:rsidDel="00DB34E0">
          <w:rPr>
            <w:rFonts w:ascii="Poppins" w:hAnsi="Poppins"/>
            <w:color w:val="auto"/>
            <w:rPrChange w:id="5470" w:author="Stuart McLarnon (NESO)" w:date="2024-11-18T11:41:00Z">
              <w:rPr>
                <w:color w:val="auto"/>
              </w:rPr>
            </w:rPrChange>
          </w:rPr>
          <w:delText>s</w:delText>
        </w:r>
      </w:del>
      <w:ins w:id="5471" w:author="Stuart McLarnon (NESO)" w:date="2025-01-22T13:35:00Z" w16du:dateUtc="2025-01-22T13:35:00Z">
        <w:r w:rsidR="00DB34E0">
          <w:rPr>
            <w:rFonts w:ascii="Poppins" w:hAnsi="Poppins"/>
            <w:color w:val="auto"/>
          </w:rPr>
          <w:t>Network Operators</w:t>
        </w:r>
      </w:ins>
      <w:r w:rsidRPr="00255B7C">
        <w:rPr>
          <w:rFonts w:ascii="Poppins" w:hAnsi="Poppins"/>
          <w:color w:val="auto"/>
          <w:rPrChange w:id="5472" w:author="Stuart McLarnon (NESO)" w:date="2024-11-18T11:41:00Z">
            <w:rPr>
              <w:color w:val="auto"/>
            </w:rPr>
          </w:rPrChange>
        </w:rPr>
        <w:t>), the value must be estimated.</w:t>
      </w:r>
    </w:p>
    <w:p w14:paraId="37503682" w14:textId="77777777" w:rsidR="000226A1" w:rsidRPr="00255B7C" w:rsidRDefault="000226A1" w:rsidP="008F2821">
      <w:pPr>
        <w:jc w:val="both"/>
        <w:rPr>
          <w:rFonts w:ascii="Poppins" w:hAnsi="Poppins"/>
          <w:b/>
          <w:color w:val="auto"/>
          <w:rPrChange w:id="5473" w:author="Stuart McLarnon (NESO)" w:date="2024-11-18T11:41:00Z">
            <w:rPr>
              <w:b/>
              <w:color w:val="auto"/>
            </w:rPr>
          </w:rPrChange>
        </w:rPr>
      </w:pPr>
    </w:p>
    <w:p w14:paraId="1B47E595" w14:textId="77777777" w:rsidR="000226A1" w:rsidRPr="00255B7C" w:rsidDel="00935836" w:rsidRDefault="000226A1" w:rsidP="008F2821">
      <w:pPr>
        <w:jc w:val="both"/>
        <w:rPr>
          <w:del w:id="5474" w:author="Stuart McLarnon (NESO)" w:date="2025-01-22T13:36:00Z" w16du:dateUtc="2025-01-22T13:36:00Z"/>
          <w:rFonts w:ascii="Poppins" w:hAnsi="Poppins"/>
          <w:color w:val="auto"/>
          <w:rPrChange w:id="5475" w:author="Stuart McLarnon (NESO)" w:date="2024-11-18T11:41:00Z">
            <w:rPr>
              <w:del w:id="5476" w:author="Stuart McLarnon (NESO)" w:date="2025-01-22T13:36:00Z" w16du:dateUtc="2025-01-22T13:36:00Z"/>
              <w:color w:val="auto"/>
            </w:rPr>
          </w:rPrChange>
        </w:rPr>
      </w:pPr>
      <w:r w:rsidRPr="00255B7C">
        <w:rPr>
          <w:rFonts w:ascii="Poppins" w:hAnsi="Poppins"/>
          <w:b/>
          <w:color w:val="auto"/>
          <w:rPrChange w:id="5477" w:author="Stuart McLarnon (NESO)" w:date="2024-11-18T11:41:00Z">
            <w:rPr>
              <w:b/>
              <w:color w:val="auto"/>
            </w:rPr>
          </w:rPrChange>
        </w:rPr>
        <w:t>Netted Demand</w:t>
      </w:r>
      <w:r w:rsidRPr="00255B7C">
        <w:rPr>
          <w:rFonts w:ascii="Poppins" w:hAnsi="Poppins"/>
          <w:color w:val="auto"/>
          <w:rPrChange w:id="5478" w:author="Stuart McLarnon (NESO)" w:date="2024-11-18T11:41:00Z">
            <w:rPr>
              <w:color w:val="auto"/>
            </w:rPr>
          </w:rPrChange>
        </w:rPr>
        <w:t xml:space="preserve"> is defined as the netted value of active power seen from a given point of the system, computed as (load – generation – storage consumption), at a given instant or averaged over any designated interval of time.</w:t>
      </w:r>
    </w:p>
    <w:p w14:paraId="303F3C21" w14:textId="77777777" w:rsidR="000226A1" w:rsidRPr="00701B06" w:rsidDel="00935836" w:rsidRDefault="000226A1" w:rsidP="008F2821">
      <w:pPr>
        <w:jc w:val="both"/>
        <w:rPr>
          <w:del w:id="5479" w:author="Stuart McLarnon (NESO)" w:date="2025-01-22T13:36:00Z" w16du:dateUtc="2025-01-22T13:36:00Z"/>
          <w:rFonts w:ascii="Poppins" w:hAnsi="Poppins"/>
          <w:rPrChange w:id="5480" w:author="Stuart McLarnon (NESO)" w:date="2024-11-18T11:41:00Z">
            <w:rPr>
              <w:del w:id="5481" w:author="Stuart McLarnon (NESO)" w:date="2025-01-22T13:36:00Z" w16du:dateUtc="2025-01-22T13:36:00Z"/>
            </w:rPr>
          </w:rPrChange>
        </w:rPr>
      </w:pPr>
    </w:p>
    <w:p w14:paraId="04F27DE8" w14:textId="77777777" w:rsidR="000226A1" w:rsidRPr="00701B06" w:rsidDel="00935836" w:rsidRDefault="000226A1" w:rsidP="008F2821">
      <w:pPr>
        <w:spacing w:after="200" w:line="276" w:lineRule="auto"/>
        <w:contextualSpacing/>
        <w:jc w:val="both"/>
        <w:rPr>
          <w:del w:id="5482" w:author="Stuart McLarnon (NESO)" w:date="2025-01-22T13:36:00Z" w16du:dateUtc="2025-01-22T13:36:00Z"/>
          <w:rFonts w:ascii="Poppins" w:hAnsi="Poppins"/>
          <w:b/>
          <w:rPrChange w:id="5483" w:author="Stuart McLarnon (NESO)" w:date="2024-11-18T11:41:00Z">
            <w:rPr>
              <w:del w:id="5484" w:author="Stuart McLarnon (NESO)" w:date="2025-01-22T13:36:00Z" w16du:dateUtc="2025-01-22T13:36:00Z"/>
              <w:b/>
            </w:rPr>
          </w:rPrChange>
        </w:rPr>
      </w:pPr>
    </w:p>
    <w:p w14:paraId="65D4DE6F" w14:textId="77777777" w:rsidR="000226A1" w:rsidRPr="00701B06" w:rsidRDefault="000226A1" w:rsidP="008F2821">
      <w:pPr>
        <w:spacing w:after="200" w:line="276" w:lineRule="auto"/>
        <w:contextualSpacing/>
        <w:jc w:val="both"/>
        <w:rPr>
          <w:rFonts w:ascii="Poppins" w:hAnsi="Poppins"/>
          <w:rPrChange w:id="5485" w:author="Stuart McLarnon (NESO)" w:date="2024-11-18T11:41:00Z">
            <w:rPr/>
          </w:rPrChange>
        </w:rPr>
      </w:pPr>
    </w:p>
    <w:p w14:paraId="141F6C96" w14:textId="689E63AA" w:rsidR="000226A1" w:rsidRPr="00D70D71" w:rsidRDefault="000226A1" w:rsidP="00D81794">
      <w:pPr>
        <w:pStyle w:val="AppendixPageTitle"/>
        <w:framePr w:wrap="notBeside"/>
        <w:rPr>
          <w:rFonts w:ascii="Poppins Medium" w:hAnsi="Poppins Medium"/>
          <w:color w:val="3F0731"/>
          <w:rPrChange w:id="5486" w:author="Stuart McLarnon (NESO)" w:date="2024-11-18T11:41:00Z">
            <w:rPr/>
          </w:rPrChange>
        </w:rPr>
      </w:pPr>
      <w:bookmarkStart w:id="5487" w:name="_Toc532811341"/>
      <w:bookmarkStart w:id="5488" w:name="_Toc16863261"/>
      <w:bookmarkStart w:id="5489" w:name="_Toc128731926"/>
      <w:bookmarkStart w:id="5490" w:name="_Toc188439593"/>
      <w:r w:rsidRPr="00D70D71">
        <w:rPr>
          <w:rFonts w:ascii="Poppins Medium" w:hAnsi="Poppins Medium"/>
          <w:color w:val="3F0731"/>
          <w:rPrChange w:id="5491" w:author="Stuart McLarnon (NESO)" w:date="2024-11-18T11:41:00Z">
            <w:rPr/>
          </w:rPrChange>
        </w:rPr>
        <w:lastRenderedPageBreak/>
        <w:t xml:space="preserve">Appendix </w:t>
      </w:r>
      <w:r w:rsidR="006A4F2C" w:rsidRPr="00D70D71">
        <w:rPr>
          <w:rFonts w:ascii="Poppins Medium" w:hAnsi="Poppins Medium"/>
          <w:color w:val="3F0731"/>
          <w:rPrChange w:id="5492" w:author="Stuart McLarnon (NESO)" w:date="2024-11-18T11:41:00Z">
            <w:rPr/>
          </w:rPrChange>
        </w:rPr>
        <w:t>F</w:t>
      </w:r>
      <w:r w:rsidR="00DF5FB0" w:rsidRPr="00D70D71">
        <w:rPr>
          <w:rFonts w:ascii="Poppins Medium" w:hAnsi="Poppins Medium"/>
          <w:color w:val="3F0731"/>
          <w:rPrChange w:id="5493" w:author="Stuart McLarnon (NESO)" w:date="2024-11-18T11:41:00Z">
            <w:rPr/>
          </w:rPrChange>
        </w:rPr>
        <w:t>:</w:t>
      </w:r>
      <w:r w:rsidRPr="00D70D71">
        <w:rPr>
          <w:rFonts w:ascii="Poppins Medium" w:hAnsi="Poppins Medium"/>
          <w:color w:val="3F0731"/>
          <w:rPrChange w:id="5494" w:author="Stuart McLarnon (NESO)" w:date="2024-11-18T11:41:00Z">
            <w:rPr/>
          </w:rPrChange>
        </w:rPr>
        <w:t xml:space="preserve"> Energy Storage Units</w:t>
      </w:r>
      <w:bookmarkEnd w:id="5487"/>
      <w:bookmarkEnd w:id="5488"/>
      <w:bookmarkEnd w:id="5489"/>
      <w:bookmarkEnd w:id="5490"/>
    </w:p>
    <w:p w14:paraId="1495791B" w14:textId="0F87ABD3" w:rsidR="000226A1" w:rsidRPr="00701B06" w:rsidRDefault="00AD2BCA" w:rsidP="008F2821">
      <w:pPr>
        <w:spacing w:after="200" w:line="276" w:lineRule="auto"/>
        <w:contextualSpacing/>
        <w:jc w:val="both"/>
        <w:rPr>
          <w:rFonts w:ascii="Poppins" w:hAnsi="Poppins"/>
          <w:color w:val="auto"/>
          <w:rPrChange w:id="5495" w:author="Stuart McLarnon (NESO)" w:date="2024-11-18T11:41:00Z">
            <w:rPr>
              <w:color w:val="auto"/>
            </w:rPr>
          </w:rPrChange>
        </w:rPr>
      </w:pPr>
      <w:r w:rsidRPr="00701B06">
        <w:rPr>
          <w:rFonts w:ascii="Poppins" w:hAnsi="Poppins"/>
          <w:color w:val="auto"/>
          <w:rPrChange w:id="5496" w:author="Stuart McLarnon (NESO)" w:date="2024-11-18T11:41:00Z">
            <w:rPr>
              <w:color w:val="auto"/>
            </w:rPr>
          </w:rPrChange>
        </w:rPr>
        <w:t>Energy Storage Units within the scope of the r</w:t>
      </w:r>
      <w:r w:rsidR="00327ADE" w:rsidRPr="00701B06">
        <w:rPr>
          <w:rFonts w:ascii="Poppins" w:hAnsi="Poppins"/>
          <w:color w:val="auto"/>
          <w:rPrChange w:id="5497" w:author="Stuart McLarnon (NESO)" w:date="2024-11-18T11:41:00Z">
            <w:rPr>
              <w:color w:val="auto"/>
            </w:rPr>
          </w:rPrChange>
        </w:rPr>
        <w:t xml:space="preserve">equirements </w:t>
      </w:r>
      <w:r w:rsidR="00CF7A7D" w:rsidRPr="00701B06">
        <w:rPr>
          <w:rFonts w:ascii="Poppins" w:hAnsi="Poppins"/>
          <w:color w:val="auto"/>
          <w:rPrChange w:id="5498" w:author="Stuart McLarnon (NESO)" w:date="2024-11-18T11:41:00Z">
            <w:rPr>
              <w:color w:val="auto"/>
            </w:rPr>
          </w:rPrChange>
        </w:rPr>
        <w:t xml:space="preserve">of </w:t>
      </w:r>
      <w:r w:rsidR="003C6529" w:rsidRPr="00701B06">
        <w:rPr>
          <w:rFonts w:ascii="Poppins" w:hAnsi="Poppins"/>
          <w:color w:val="auto"/>
          <w:rPrChange w:id="5499" w:author="Stuart McLarnon (NESO)" w:date="2024-11-18T11:41:00Z">
            <w:rPr>
              <w:color w:val="auto"/>
            </w:rPr>
          </w:rPrChange>
        </w:rPr>
        <w:t>EU NCER</w:t>
      </w:r>
      <w:r w:rsidR="00CF7A7D" w:rsidRPr="00701B06">
        <w:rPr>
          <w:rFonts w:ascii="Poppins" w:hAnsi="Poppins"/>
          <w:color w:val="auto"/>
          <w:rPrChange w:id="5500" w:author="Stuart McLarnon (NESO)" w:date="2024-11-18T11:41:00Z">
            <w:rPr>
              <w:color w:val="auto"/>
            </w:rPr>
          </w:rPrChange>
        </w:rPr>
        <w:t xml:space="preserve"> are defined in Table </w:t>
      </w:r>
      <w:r w:rsidR="00D026A4" w:rsidRPr="00701B06">
        <w:rPr>
          <w:rFonts w:ascii="Poppins" w:hAnsi="Poppins"/>
          <w:color w:val="auto"/>
          <w:rPrChange w:id="5501" w:author="Stuart McLarnon (NESO)" w:date="2024-11-18T11:41:00Z">
            <w:rPr>
              <w:color w:val="auto"/>
            </w:rPr>
          </w:rPrChange>
        </w:rPr>
        <w:t>A</w:t>
      </w:r>
      <w:r w:rsidR="00CF7A7D" w:rsidRPr="00701B06">
        <w:rPr>
          <w:rFonts w:ascii="Poppins" w:hAnsi="Poppins"/>
          <w:color w:val="auto"/>
          <w:rPrChange w:id="5502" w:author="Stuart McLarnon (NESO)" w:date="2024-11-18T11:41:00Z">
            <w:rPr>
              <w:color w:val="auto"/>
            </w:rPr>
          </w:rPrChange>
        </w:rPr>
        <w:t xml:space="preserve">1 of Appendix </w:t>
      </w:r>
      <w:r w:rsidR="00D026A4" w:rsidRPr="00701B06">
        <w:rPr>
          <w:rFonts w:ascii="Poppins" w:hAnsi="Poppins"/>
          <w:color w:val="auto"/>
          <w:rPrChange w:id="5503" w:author="Stuart McLarnon (NESO)" w:date="2024-11-18T11:41:00Z">
            <w:rPr>
              <w:color w:val="auto"/>
            </w:rPr>
          </w:rPrChange>
        </w:rPr>
        <w:t>A</w:t>
      </w:r>
      <w:r w:rsidR="00CF7A7D" w:rsidRPr="00701B06">
        <w:rPr>
          <w:rFonts w:ascii="Poppins" w:hAnsi="Poppins"/>
          <w:color w:val="auto"/>
          <w:rPrChange w:id="5504" w:author="Stuart McLarnon (NESO)" w:date="2024-11-18T11:41:00Z">
            <w:rPr>
              <w:color w:val="auto"/>
            </w:rPr>
          </w:rPrChange>
        </w:rPr>
        <w:t>.</w:t>
      </w:r>
    </w:p>
    <w:p w14:paraId="4553C6A4" w14:textId="77777777" w:rsidR="000226A1" w:rsidRPr="00701B06" w:rsidRDefault="000226A1" w:rsidP="008F2821">
      <w:pPr>
        <w:spacing w:after="200" w:line="276" w:lineRule="auto"/>
        <w:contextualSpacing/>
        <w:jc w:val="both"/>
        <w:rPr>
          <w:rFonts w:ascii="Poppins" w:hAnsi="Poppins"/>
          <w:rPrChange w:id="5505" w:author="Stuart McLarnon (NESO)" w:date="2024-11-18T11:41:00Z">
            <w:rPr/>
          </w:rPrChange>
        </w:rPr>
      </w:pPr>
    </w:p>
    <w:p w14:paraId="39F86682" w14:textId="77777777" w:rsidR="003530E1" w:rsidRPr="00701B06" w:rsidRDefault="003530E1">
      <w:pPr>
        <w:rPr>
          <w:rFonts w:ascii="Poppins" w:hAnsi="Poppins"/>
          <w:rPrChange w:id="5506" w:author="Stuart McLarnon (NESO)" w:date="2024-11-18T11:41:00Z">
            <w:rPr/>
          </w:rPrChange>
        </w:rPr>
      </w:pPr>
    </w:p>
    <w:p w14:paraId="09815668" w14:textId="77777777" w:rsidR="00251AC7" w:rsidRPr="00701B06" w:rsidRDefault="00251AC7" w:rsidP="00BE3D3C">
      <w:pPr>
        <w:pStyle w:val="AppendixPageTitle"/>
        <w:framePr w:wrap="notBeside"/>
        <w:rPr>
          <w:rFonts w:ascii="Poppins" w:hAnsi="Poppins"/>
          <w:rPrChange w:id="5507" w:author="Stuart McLarnon (NESO)" w:date="2024-11-18T11:41:00Z">
            <w:rPr/>
          </w:rPrChange>
        </w:rPr>
      </w:pPr>
    </w:p>
    <w:p w14:paraId="146C897A" w14:textId="77777777" w:rsidR="00E92718" w:rsidRPr="00D908B3" w:rsidRDefault="008D3769" w:rsidP="0076567E">
      <w:pPr>
        <w:rPr>
          <w:del w:id="5508" w:author="Stuart McLarnon (NESO)" w:date="2024-11-18T11:41:00Z"/>
        </w:rPr>
      </w:pPr>
      <w:del w:id="5509" w:author="Stuart McLarnon (NESO)" w:date="2024-11-18T11:41:00Z">
        <w:r w:rsidRPr="00D908B3">
          <w:rPr>
            <w:noProof/>
            <w:lang w:eastAsia="en-GB"/>
          </w:rPr>
          <mc:AlternateContent>
            <mc:Choice Requires="wpg">
              <w:drawing>
                <wp:anchor distT="0" distB="0" distL="114300" distR="114300" simplePos="0" relativeHeight="251676672" behindDoc="0" locked="1" layoutInCell="1" allowOverlap="1" wp14:anchorId="531F9316" wp14:editId="7D5A8350">
                  <wp:simplePos x="0" y="0"/>
                  <wp:positionH relativeFrom="column">
                    <wp:posOffset>582930</wp:posOffset>
                  </wp:positionH>
                  <wp:positionV relativeFrom="page">
                    <wp:posOffset>7795260</wp:posOffset>
                  </wp:positionV>
                  <wp:extent cx="4816800" cy="3362400"/>
                  <wp:effectExtent l="0" t="0" r="3175" b="9525"/>
                  <wp:wrapNone/>
                  <wp:docPr id="2" name="Group 2"/>
                  <wp:cNvGraphicFramePr/>
                  <a:graphic xmlns:a="http://schemas.openxmlformats.org/drawingml/2006/main">
                    <a:graphicData uri="http://schemas.microsoft.com/office/word/2010/wordprocessingGroup">
                      <wpg:wgp>
                        <wpg:cNvGrpSpPr/>
                        <wpg:grpSpPr>
                          <a:xfrm>
                            <a:off x="0" y="0"/>
                            <a:ext cx="4816800" cy="3362400"/>
                            <a:chOff x="0" y="0"/>
                            <a:chExt cx="4816709" cy="3361222"/>
                          </a:xfrm>
                        </wpg:grpSpPr>
                        <pic:pic xmlns:pic="http://schemas.openxmlformats.org/drawingml/2006/picture">
                          <pic:nvPicPr>
                            <pic:cNvPr id="9" name="Picture 14"/>
                            <pic:cNvPicPr>
                              <a:picLocks noChangeAspect="1"/>
                            </pic:cNvPicPr>
                          </pic:nvPicPr>
                          <pic:blipFill>
                            <a:blip r:embed="rId25">
                              <a:extLst>
                                <a:ext uri="{28A0092B-C50C-407E-A947-70E740481C1C}">
                                  <a14:useLocalDpi xmlns:a14="http://schemas.microsoft.com/office/drawing/2010/main" val="0"/>
                                </a:ext>
                              </a:extLst>
                            </a:blip>
                            <a:srcRect/>
                            <a:stretch>
                              <a:fillRect/>
                            </a:stretch>
                          </pic:blipFill>
                          <pic:spPr bwMode="auto">
                            <a:xfrm rot="10800000" flipV="1">
                              <a:off x="601579" y="1540042"/>
                              <a:ext cx="4215130" cy="1821180"/>
                            </a:xfrm>
                            <a:prstGeom prst="rect">
                              <a:avLst/>
                            </a:prstGeom>
                            <a:noFill/>
                            <a:ln>
                              <a:noFill/>
                            </a:ln>
                          </pic:spPr>
                        </pic:pic>
                        <pic:pic xmlns:pic="http://schemas.openxmlformats.org/drawingml/2006/picture">
                          <pic:nvPicPr>
                            <pic:cNvPr id="13" name="Picture 12"/>
                            <pic:cNvPicPr>
                              <a:picLocks noChangeAspect="1"/>
                            </pic:cNvPicPr>
                          </pic:nvPicPr>
                          <pic:blipFill>
                            <a:blip r:embed="rId26"/>
                            <a:stretch>
                              <a:fillRect/>
                            </a:stretch>
                          </pic:blipFill>
                          <pic:spPr>
                            <a:xfrm>
                              <a:off x="2358189" y="2237874"/>
                              <a:ext cx="2051685" cy="305435"/>
                            </a:xfrm>
                            <a:prstGeom prst="rect">
                              <a:avLst/>
                            </a:prstGeom>
                          </pic:spPr>
                        </pic:pic>
                        <wps:wsp>
                          <wps:cNvPr id="14" name="Text Box 16"/>
                          <wps:cNvSpPr txBox="1"/>
                          <wps:spPr>
                            <a:xfrm>
                              <a:off x="0" y="0"/>
                              <a:ext cx="4397927" cy="1367311"/>
                            </a:xfrm>
                            <a:prstGeom prst="rect">
                              <a:avLst/>
                            </a:prstGeom>
                            <a:noFill/>
                            <a:ln w="6350">
                              <a:noFill/>
                            </a:ln>
                          </wps:spPr>
                          <wps:txbx>
                            <w:txbxContent>
                              <w:p w14:paraId="4ED1CA25" w14:textId="77777777" w:rsidR="002962A6" w:rsidRDefault="002962A6" w:rsidP="00065DF3">
                                <w:pPr>
                                  <w:pStyle w:val="Backcoverdisclaimer"/>
                                  <w:rPr>
                                    <w:del w:id="5510" w:author="Stuart McLarnon (NESO)" w:date="2024-11-18T11:41:00Z"/>
                                  </w:rPr>
                                </w:pPr>
                                <w:del w:id="5511" w:author="Stuart McLarnon (NESO)" w:date="2024-11-18T11:41:00Z">
                                  <w:r w:rsidRPr="00E612F7">
                                    <w:delText>Faraday House, Warwick Technology Park,</w:delText>
                                  </w:r>
                                  <w:r w:rsidRPr="00E612F7">
                                    <w:br/>
                                    <w:delText>Gallows Hill, Warwick, CV346DA</w:delText>
                                  </w:r>
                                </w:del>
                              </w:p>
                              <w:p w14:paraId="6144D43E" w14:textId="77777777" w:rsidR="002962A6" w:rsidRPr="00E9031E" w:rsidRDefault="002962A6" w:rsidP="00E9031E">
                                <w:pPr>
                                  <w:pStyle w:val="Backcoverdisclaimer"/>
                                  <w:rPr>
                                    <w:del w:id="5512" w:author="Stuart McLarnon (NESO)" w:date="2024-11-18T11:41:00Z"/>
                                    <w:b/>
                                  </w:rPr>
                                </w:pPr>
                                <w:del w:id="5513" w:author="Stuart McLarnon (NESO)" w:date="2024-11-18T11:41:00Z">
                                  <w:r w:rsidRPr="00E612F7">
                                    <w:rPr>
                                      <w:rStyle w:val="Bold"/>
                                    </w:rPr>
                                    <w:delText>nationalgrid</w:delText>
                                  </w:r>
                                  <w:r>
                                    <w:rPr>
                                      <w:rStyle w:val="Bold"/>
                                    </w:rPr>
                                    <w:delText>NGESO</w:delText>
                                  </w:r>
                                  <w:r w:rsidRPr="00E612F7">
                                    <w:rPr>
                                      <w:rStyle w:val="Bold"/>
                                    </w:rPr>
                                    <w:delText>.com</w:delText>
                                  </w:r>
                                </w:del>
                              </w:p>
                            </w:txbxContent>
                          </wps:txbx>
                          <wps:bodyPr rot="0" spcFirstLastPara="0" vertOverflow="overflow" horzOverflow="overflow" vert="horz" wrap="none" lIns="91440" tIns="45720" rIns="91440" bIns="4572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31F9316" id="Group 2" o:spid="_x0000_s1032" style="position:absolute;margin-left:45.9pt;margin-top:613.8pt;width:379.3pt;height:264.75pt;z-index:251676672;mso-position-vertical-relative:page;mso-width-relative:margin;mso-height-relative:margin" coordsize="48167,3361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33" type="#_x0000_t75" style="position:absolute;left:6015;top:15400;width:42152;height:18212;rotation:180;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">
                    <v:imagedata r:id="rId27" o:title=""/>
                  </v:shape>
                  <v:shape id="Picture 12" o:spid="_x0000_s1034" type="#_x0000_t75" style="position:absolute;left:23581;top:22378;width:20517;height:30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">
                    <v:imagedata r:id="rId28" o:title=""/>
                  </v:shape>
                  <v:shape id="Text Box 16" o:spid="_x0000_s1035" type="#_x0000_t202" style="position:absolute;width:43979;height:13673;visibility:visible;mso-wrap-style:non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" filled="f" stroked="f" strokeweight=".5pt">
                    <v:textbox>
                      <w:txbxContent>
                        <w:p w14:paraId="4ED1CA25" w14:textId="77777777" w:rsidR="002962A6" w:rsidRDefault="002962A6" w:rsidP="00065DF3">
                          <w:pPr>
                            <w:pStyle w:val="Backcoverdisclaimer"/>
                            <w:rPr>
                              <w:del w:id="5395" w:author="Stuart McLarnon (NESO)" w:date="2024-11-18T11:41:00Z"/>
                            </w:rPr>
                          </w:pPr>
                          <w:del w:id="5396" w:author="Stuart McLarnon (NESO)" w:date="2024-11-18T11:41:00Z">
                            <w:r w:rsidRPr="00E612F7">
                              <w:delText>Faraday House, Warwick Technology Park,</w:delText>
                            </w:r>
                            <w:r w:rsidRPr="00E612F7">
                              <w:br/>
                              <w:delText>Gallows Hill, Warwick, CV346DA</w:delText>
                            </w:r>
                          </w:del>
                        </w:p>
                        <w:p w14:paraId="6144D43E" w14:textId="77777777" w:rsidR="002962A6" w:rsidRPr="00E9031E" w:rsidRDefault="002962A6" w:rsidP="00E9031E">
                          <w:pPr>
                            <w:pStyle w:val="Backcoverdisclaimer"/>
                            <w:rPr>
                              <w:del w:id="5397" w:author="Stuart McLarnon (NESO)" w:date="2024-11-18T11:41:00Z"/>
                              <w:b/>
                            </w:rPr>
                          </w:pPr>
                          <w:del w:id="5398" w:author="Stuart McLarnon (NESO)" w:date="2024-11-18T11:41:00Z">
                            <w:r w:rsidRPr="00E612F7">
                              <w:rPr>
                                <w:rStyle w:val="Bold"/>
                              </w:rPr>
                              <w:delText>nationalgrid</w:delText>
                            </w:r>
                            <w:r>
                              <w:rPr>
                                <w:rStyle w:val="Bold"/>
                              </w:rPr>
                              <w:delText>NGESO</w:delText>
                            </w:r>
                            <w:r w:rsidRPr="00E612F7">
                              <w:rPr>
                                <w:rStyle w:val="Bold"/>
                              </w:rPr>
                              <w:delText>.com</w:delText>
                            </w:r>
                          </w:del>
                        </w:p>
                      </w:txbxContent>
                    </v:textbox>
                  </v:shape>
                  <w10:wrap anchory="page"/>
                  <w10:anchorlock/>
                </v:group>
              </w:pict>
            </mc:Fallback>
          </mc:AlternateContent>
        </w:r>
      </w:del>
    </w:p>
    <w:p w14:paraId="41DC8AB4" w14:textId="22E2D913" w:rsidR="00E92718" w:rsidRPr="00701B06" w:rsidRDefault="006324E6" w:rsidP="0076567E">
      <w:pPr>
        <w:rPr>
          <w:ins w:id="5514" w:author="Stuart McLarnon (NESO)" w:date="2024-11-18T11:41:00Z"/>
          <w:rFonts w:ascii="Poppins" w:hAnsi="Poppins" w:cs="Poppins"/>
        </w:rPr>
      </w:pPr>
      <w:del w:id="5515" w:author="Stuart McLarnon (NESO)" w:date="2024-11-18T11:41:00Z">
        <w:r w:rsidRPr="00D908B3">
          <w:rPr>
            <w:noProof/>
            <w:lang w:eastAsia="en-GB"/>
          </w:rPr>
          <w:drawing>
            <wp:anchor distT="0" distB="0" distL="114300" distR="114300" simplePos="0" relativeHeight="251678720" behindDoc="1" locked="1" layoutInCell="1" allowOverlap="1" wp14:anchorId="73AE79E0" wp14:editId="07868DA0">
              <wp:simplePos x="0" y="0"/>
              <wp:positionH relativeFrom="page">
                <wp:align>left</wp:align>
              </wp:positionH>
              <wp:positionV relativeFrom="page">
                <wp:align>top</wp:align>
              </wp:positionV>
              <wp:extent cx="7560000" cy="10692000"/>
              <wp:effectExtent l="0" t="0" r="3175" b="0"/>
              <wp:wrapNone/>
              <wp:docPr id="71" name="Picture 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a:blip r:embed="rId29"/>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del>
      <w:ins w:id="5516" w:author="Stuart McLarnon (NESO)" w:date="2024-11-18T11:41:00Z">
        <w:r w:rsidR="00874A85">
          <w:rPr>
            <w:rFonts w:ascii="Poppins" w:hAnsi="Poppins" w:cs="Poppins"/>
            <w:noProof/>
          </w:rPr>
          <mc:AlternateContent>
            <mc:Choice Requires="wps">
              <w:drawing>
                <wp:anchor distT="0" distB="0" distL="114300" distR="114300" simplePos="0" relativeHeight="251670528" behindDoc="0" locked="0" layoutInCell="1" allowOverlap="1" wp14:anchorId="34485987" wp14:editId="7A4C3E13">
                  <wp:simplePos x="0" y="0"/>
                  <wp:positionH relativeFrom="page">
                    <wp:align>left</wp:align>
                  </wp:positionH>
                  <wp:positionV relativeFrom="paragraph">
                    <wp:posOffset>-1656080</wp:posOffset>
                  </wp:positionV>
                  <wp:extent cx="7561690" cy="10718358"/>
                  <wp:effectExtent l="0" t="0" r="20320" b="26035"/>
                  <wp:wrapNone/>
                  <wp:docPr id="96" name="Rectangle 96"/>
                  <wp:cNvGraphicFramePr/>
                  <a:graphic xmlns:a="http://schemas.openxmlformats.org/drawingml/2006/main">
                    <a:graphicData uri="http://schemas.microsoft.com/office/word/2010/wordprocessingShape">
                      <wps:wsp>
                        <wps:cNvSpPr/>
                        <wps:spPr>
                          <a:xfrm>
                            <a:off x="0" y="0"/>
                            <a:ext cx="7561690" cy="10718358"/>
                          </a:xfrm>
                          <a:prstGeom prst="rect">
                            <a:avLst/>
                          </a:prstGeom>
                          <a:solidFill>
                            <a:srgbClr val="3F0731"/>
                          </a:solidFill>
                          <a:ln>
                            <a:solidFill>
                              <a:srgbClr val="3F073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6A59BF5E">
                <v:rect id="Rectangle 96" style="position:absolute;margin-left:0;margin-top:-130.4pt;width:595.4pt;height:843.95pt;z-index:251670528;visibility:visible;mso-wrap-style:square;mso-height-percent:0;mso-wrap-distance-left:9pt;mso-wrap-distance-top:0;mso-wrap-distance-right:9pt;mso-wrap-distance-bottom:0;mso-position-horizontal:left;mso-position-horizontal-relative:page;mso-position-vertical:absolute;mso-position-vertical-relative:text;mso-height-percent:0;mso-height-relative:margin;v-text-anchor:middle" o:spid="_x0000_s1026" fillcolor="#3f0731" strokecolor="#3f0731" strokeweight="1pt" w14:anchorId="0256D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">
                  <w10:wrap anchorx="page"/>
                </v:rect>
              </w:pict>
            </mc:Fallback>
          </mc:AlternateContent>
        </w:r>
      </w:ins>
    </w:p>
    <w:p w14:paraId="44C1FAB3" w14:textId="4E60B7A0" w:rsidR="009427FA" w:rsidRPr="00701B06" w:rsidRDefault="00874A85" w:rsidP="00E92718">
      <w:pPr>
        <w:rPr>
          <w:rFonts w:ascii="Poppins" w:hAnsi="Poppins"/>
          <w:rPrChange w:id="5517" w:author="Stuart McLarnon (NESO)" w:date="2024-11-18T11:41:00Z">
            <w:rPr/>
          </w:rPrChange>
        </w:rPr>
      </w:pPr>
      <w:ins w:id="5518" w:author="Stuart McLarnon (NESO)" w:date="2024-11-18T11:41:00Z">
        <w:r>
          <w:rPr>
            <w:noProof/>
            <w:lang w:eastAsia="en-GB"/>
          </w:rPr>
          <mc:AlternateContent>
            <mc:Choice Requires="wps">
              <w:drawing>
                <wp:anchor distT="0" distB="0" distL="114300" distR="114300" simplePos="0" relativeHeight="251672576" behindDoc="0" locked="0" layoutInCell="1" allowOverlap="1" wp14:anchorId="403AC464" wp14:editId="4561EE7B">
                  <wp:simplePos x="0" y="0"/>
                  <wp:positionH relativeFrom="column">
                    <wp:posOffset>-1826067</wp:posOffset>
                  </wp:positionH>
                  <wp:positionV relativeFrom="paragraph">
                    <wp:posOffset>4851483</wp:posOffset>
                  </wp:positionV>
                  <wp:extent cx="2971800" cy="2503714"/>
                  <wp:effectExtent l="0" t="0" r="19050" b="11430"/>
                  <wp:wrapNone/>
                  <wp:docPr id="41" name="Text Box 41"/>
                  <wp:cNvGraphicFramePr/>
                  <a:graphic xmlns:a="http://schemas.openxmlformats.org/drawingml/2006/main">
                    <a:graphicData uri="http://schemas.microsoft.com/office/word/2010/wordprocessingShape">
                      <wps:wsp>
                        <wps:cNvSpPr txBox="1"/>
                        <wps:spPr>
                          <a:xfrm>
                            <a:off x="0" y="0"/>
                            <a:ext cx="2971800" cy="2503714"/>
                          </a:xfrm>
                          <a:prstGeom prst="rect">
                            <a:avLst/>
                          </a:prstGeom>
                          <a:solidFill>
                            <a:srgbClr val="3F0731"/>
                          </a:solidFill>
                          <a:ln w="6350">
                            <a:solidFill>
                              <a:srgbClr val="3F0731"/>
                            </a:solidFill>
                          </a:ln>
                        </wps:spPr>
                        <wps:txbx>
                          <w:txbxContent>
                            <w:tbl>
                              <w:tblPr>
                                <w:tblStyle w:val="NationalGrid"/>
                                <w:tblW w:w="0" w:type="auto"/>
                                <w:tblBorders>
                                  <w:top w:val="none" w:sz="0" w:space="0" w:color="auto"/>
                                  <w:bottom w:val="none" w:sz="0" w:space="0" w:color="auto"/>
                                  <w:insideH w:val="none" w:sz="0" w:space="0" w:color="auto"/>
                                </w:tblBorders>
                                <w:tblLook w:val="04A0" w:firstRow="1" w:lastRow="0" w:firstColumn="1" w:lastColumn="0" w:noHBand="0" w:noVBand="1"/>
                              </w:tblPr>
                              <w:tblGrid>
                                <w:gridCol w:w="4397"/>
                              </w:tblGrid>
                              <w:tr w:rsidR="00874A85" w:rsidRPr="008E02CB" w14:paraId="25645D42" w14:textId="77777777" w:rsidTr="008E02CB">
                                <w:trPr>
                                  <w:cnfStyle w:val="100000000000" w:firstRow="1" w:lastRow="0" w:firstColumn="0" w:lastColumn="0" w:oddVBand="0" w:evenVBand="0" w:oddHBand="0" w:evenHBand="0" w:firstRowFirstColumn="0" w:firstRowLastColumn="0" w:lastRowFirstColumn="0" w:lastRowLastColumn="0"/>
                                  <w:trHeight w:val="1996"/>
                                  <w:ins w:id="5519" w:author="Stuart McLarnon (NESO)" w:date="2024-11-18T11:41:00Z"/>
                                </w:trPr>
                                <w:tc>
                                  <w:tcPr>
                                    <w:tcW w:w="523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3F0731"/>
                                  </w:tcPr>
                                  <w:p w14:paraId="790201DF" w14:textId="77777777" w:rsidR="00874A85" w:rsidRPr="008E02CB" w:rsidRDefault="00874A85" w:rsidP="008E02CB">
                                    <w:pPr>
                                      <w:pStyle w:val="BodyText"/>
                                      <w:shd w:val="clear" w:color="auto" w:fill="3F0731"/>
                                      <w:rPr>
                                        <w:ins w:id="5520" w:author="Stuart McLarnon (NESO)" w:date="2024-11-18T11:41:00Z"/>
                                        <w:rFonts w:ascii="Poppins" w:hAnsi="Poppins" w:cs="Poppins"/>
                                        <w:color w:val="FFFFFF" w:themeColor="background1"/>
                                      </w:rPr>
                                    </w:pPr>
                                  </w:p>
                                  <w:p w14:paraId="5D0EB9D4" w14:textId="77777777" w:rsidR="00874A85" w:rsidRPr="008E02CB" w:rsidRDefault="00874A85" w:rsidP="008E02CB">
                                    <w:pPr>
                                      <w:pStyle w:val="BodyText"/>
                                      <w:rPr>
                                        <w:ins w:id="5521" w:author="Stuart McLarnon (NESO)" w:date="2024-11-18T11:41:00Z"/>
                                        <w:rFonts w:ascii="Poppins" w:hAnsi="Poppins" w:cs="Poppins"/>
                                        <w:color w:val="FFFFFF" w:themeColor="background1"/>
                                      </w:rPr>
                                    </w:pPr>
                                    <w:ins w:id="5522" w:author="Stuart McLarnon (NESO)" w:date="2024-11-18T11:41:00Z">
                                      <w:r w:rsidRPr="008E02CB">
                                        <w:rPr>
                                          <w:rFonts w:ascii="Poppins" w:hAnsi="Poppins" w:cs="Poppins"/>
                                          <w:color w:val="FFFFFF" w:themeColor="background1"/>
                                        </w:rPr>
                                        <w:t>National Energy System Operator</w:t>
                                      </w:r>
                                    </w:ins>
                                  </w:p>
                                  <w:p w14:paraId="18FBD08F" w14:textId="77777777" w:rsidR="00874A85" w:rsidRPr="008E02CB" w:rsidRDefault="00874A85" w:rsidP="008E02CB">
                                    <w:pPr>
                                      <w:pStyle w:val="BodyText"/>
                                      <w:rPr>
                                        <w:ins w:id="5523" w:author="Stuart McLarnon (NESO)" w:date="2024-11-18T11:41:00Z"/>
                                        <w:rFonts w:ascii="Poppins" w:hAnsi="Poppins" w:cs="Poppins"/>
                                        <w:color w:val="FFFFFF" w:themeColor="background1"/>
                                      </w:rPr>
                                    </w:pPr>
                                    <w:ins w:id="5524" w:author="Stuart McLarnon (NESO)" w:date="2024-11-18T11:41:00Z">
                                      <w:r w:rsidRPr="008E02CB">
                                        <w:rPr>
                                          <w:rFonts w:ascii="Poppins" w:hAnsi="Poppins" w:cs="Poppins"/>
                                          <w:color w:val="FFFFFF" w:themeColor="background1"/>
                                        </w:rPr>
                                        <w:t xml:space="preserve">Faraday House </w:t>
                                      </w:r>
                                    </w:ins>
                                  </w:p>
                                  <w:p w14:paraId="0F7CCFED" w14:textId="77777777" w:rsidR="00874A85" w:rsidRPr="008E02CB" w:rsidRDefault="00874A85" w:rsidP="008E02CB">
                                    <w:pPr>
                                      <w:pStyle w:val="BodyText"/>
                                      <w:rPr>
                                        <w:ins w:id="5525" w:author="Stuart McLarnon (NESO)" w:date="2024-11-18T11:41:00Z"/>
                                        <w:rFonts w:ascii="Poppins" w:hAnsi="Poppins" w:cs="Poppins"/>
                                        <w:color w:val="FFFFFF" w:themeColor="background1"/>
                                      </w:rPr>
                                    </w:pPr>
                                    <w:ins w:id="5526" w:author="Stuart McLarnon (NESO)" w:date="2024-11-18T11:41:00Z">
                                      <w:r w:rsidRPr="008E02CB">
                                        <w:rPr>
                                          <w:rFonts w:ascii="Poppins" w:hAnsi="Poppins" w:cs="Poppins"/>
                                          <w:color w:val="FFFFFF" w:themeColor="background1"/>
                                        </w:rPr>
                                        <w:t>Gallows Hill</w:t>
                                      </w:r>
                                    </w:ins>
                                  </w:p>
                                  <w:p w14:paraId="42415FA2" w14:textId="77777777" w:rsidR="00874A85" w:rsidRPr="008E02CB" w:rsidRDefault="00874A85" w:rsidP="008E02CB">
                                    <w:pPr>
                                      <w:pStyle w:val="BodyText"/>
                                      <w:rPr>
                                        <w:ins w:id="5527" w:author="Stuart McLarnon (NESO)" w:date="2024-11-18T11:41:00Z"/>
                                        <w:rFonts w:ascii="Poppins" w:hAnsi="Poppins" w:cs="Poppins"/>
                                        <w:color w:val="FFFFFF" w:themeColor="background1"/>
                                      </w:rPr>
                                    </w:pPr>
                                    <w:ins w:id="5528" w:author="Stuart McLarnon (NESO)" w:date="2024-11-18T11:41:00Z">
                                      <w:r w:rsidRPr="008E02CB">
                                        <w:rPr>
                                          <w:rFonts w:ascii="Poppins" w:hAnsi="Poppins" w:cs="Poppins"/>
                                          <w:color w:val="FFFFFF" w:themeColor="background1"/>
                                        </w:rPr>
                                        <w:t xml:space="preserve">Warwick </w:t>
                                      </w:r>
                                    </w:ins>
                                  </w:p>
                                  <w:p w14:paraId="60FEADF4" w14:textId="77777777" w:rsidR="00874A85" w:rsidRPr="008E02CB" w:rsidRDefault="00874A85" w:rsidP="008E02CB">
                                    <w:pPr>
                                      <w:pStyle w:val="BodyText"/>
                                      <w:rPr>
                                        <w:ins w:id="5529" w:author="Stuart McLarnon (NESO)" w:date="2024-11-18T11:41:00Z"/>
                                        <w:rFonts w:ascii="Poppins" w:hAnsi="Poppins" w:cs="Poppins"/>
                                        <w:color w:val="FFFFFF" w:themeColor="background1"/>
                                      </w:rPr>
                                    </w:pPr>
                                    <w:ins w:id="5530" w:author="Stuart McLarnon (NESO)" w:date="2024-11-18T11:41:00Z">
                                      <w:r w:rsidRPr="008E02CB">
                                        <w:rPr>
                                          <w:rFonts w:ascii="Poppins" w:hAnsi="Poppins" w:cs="Poppins"/>
                                          <w:color w:val="FFFFFF" w:themeColor="background1"/>
                                        </w:rPr>
                                        <w:t>CV34 6DA</w:t>
                                      </w:r>
                                    </w:ins>
                                  </w:p>
                                </w:tc>
                              </w:tr>
                              <w:tr w:rsidR="00874A85" w:rsidRPr="008E02CB" w14:paraId="36C76AC1" w14:textId="77777777" w:rsidTr="008E02CB">
                                <w:trPr>
                                  <w:ins w:id="5531" w:author="Stuart McLarnon (NESO)" w:date="2024-11-18T11:41:00Z"/>
                                </w:trPr>
                                <w:tc>
                                  <w:tcPr>
                                    <w:tcW w:w="5239" w:type="dxa"/>
                                  </w:tcPr>
                                  <w:p w14:paraId="165A6ADF" w14:textId="77777777" w:rsidR="00874A85" w:rsidRPr="008E02CB" w:rsidRDefault="00874A85" w:rsidP="008E02CB">
                                    <w:pPr>
                                      <w:pStyle w:val="BodyText"/>
                                      <w:spacing w:after="120"/>
                                      <w:rPr>
                                        <w:ins w:id="5532" w:author="Stuart McLarnon (NESO)" w:date="2024-11-18T11:41:00Z"/>
                                        <w:rFonts w:ascii="Poppins" w:hAnsi="Poppins" w:cs="Poppins"/>
                                        <w:color w:val="FFFFFF" w:themeColor="background1"/>
                                      </w:rPr>
                                    </w:pPr>
                                    <w:ins w:id="5533" w:author="Stuart McLarnon (NESO)" w:date="2024-11-18T11:41:00Z">
                                      <w:r w:rsidRPr="008E02CB">
                                        <w:rPr>
                                          <w:rFonts w:ascii="Poppins" w:hAnsi="Poppins" w:cs="Poppins"/>
                                          <w:color w:val="FFFFFF" w:themeColor="background1"/>
                                        </w:rPr>
                                        <w:br/>
                                        <w:t>nationalenergyso.com</w:t>
                                      </w:r>
                                    </w:ins>
                                  </w:p>
                                  <w:p w14:paraId="25C2A1D7" w14:textId="77777777" w:rsidR="00874A85" w:rsidRPr="008E02CB" w:rsidRDefault="00874A85" w:rsidP="008E02CB">
                                    <w:pPr>
                                      <w:pStyle w:val="BodyText"/>
                                      <w:rPr>
                                        <w:ins w:id="5534" w:author="Stuart McLarnon (NESO)" w:date="2024-11-18T11:41:00Z"/>
                                        <w:rFonts w:ascii="Poppins" w:hAnsi="Poppins" w:cs="Poppins"/>
                                        <w:color w:val="FFFFFF" w:themeColor="background1"/>
                                      </w:rPr>
                                    </w:pPr>
                                  </w:p>
                                </w:tc>
                              </w:tr>
                            </w:tbl>
                            <w:p w14:paraId="1B574A0E" w14:textId="77777777" w:rsidR="00874A85" w:rsidRPr="008E02CB" w:rsidRDefault="00874A85" w:rsidP="00874A85">
                              <w:pPr>
                                <w:rPr>
                                  <w:ins w:id="5535" w:author="Stuart McLarnon (NESO)" w:date="2024-11-18T11:41:00Z"/>
                                  <w:rFonts w:ascii="Poppins" w:hAnsi="Poppins" w:cs="Poppin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03AC464" id="_x0000_t202" coordsize="21600,21600" o:spt="202" path="m,l,21600r21600,l21600,xe">
                  <v:stroke joinstyle="miter"/>
                  <v:path gradientshapeok="t" o:connecttype="rect"/>
                </v:shapetype>
                <v:shape id="Text Box 41" o:spid="_x0000_s1036" type="#_x0000_t202" style="position:absolute;margin-left:-143.8pt;margin-top:382pt;width:234pt;height:197.1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" fillcolor="#3f0731" strokecolor="#3f0731" strokeweight=".5pt">
                  <v:textbox>
                    <w:txbxContent>
                      <w:tbl>
                        <w:tblPr>
                          <w:tblStyle w:val="NationalGrid"/>
                          <w:tblW w:w="0" w:type="auto"/>
                          <w:tblBorders>
                            <w:top w:val="none" w:sz="0" w:space="0" w:color="auto"/>
                            <w:bottom w:val="none" w:sz="0" w:space="0" w:color="auto"/>
                            <w:insideH w:val="none" w:sz="0" w:space="0" w:color="auto"/>
                          </w:tblBorders>
                          <w:tblLook w:val="04A0" w:firstRow="1" w:lastRow="0" w:firstColumn="1" w:lastColumn="0" w:noHBand="0" w:noVBand="1"/>
                        </w:tblPr>
                        <w:tblGrid>
                          <w:gridCol w:w="4397"/>
                        </w:tblGrid>
                        <w:tr w:rsidR="00874A85" w:rsidRPr="008E02CB" w14:paraId="25645D42" w14:textId="77777777" w:rsidTr="008E02CB">
                          <w:trPr>
                            <w:cnfStyle w:val="100000000000" w:firstRow="1" w:lastRow="0" w:firstColumn="0" w:lastColumn="0" w:oddVBand="0" w:evenVBand="0" w:oddHBand="0" w:evenHBand="0" w:firstRowFirstColumn="0" w:firstRowLastColumn="0" w:lastRowFirstColumn="0" w:lastRowLastColumn="0"/>
                            <w:trHeight w:val="1996"/>
                            <w:ins w:id="5536" w:author="Stuart McLarnon (NESO)" w:date="2024-11-18T11:41:00Z"/>
                          </w:trPr>
                          <w:tc>
                            <w:tcPr>
                              <w:tcW w:w="523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3F0731"/>
                            </w:tcPr>
                            <w:p w14:paraId="790201DF" w14:textId="77777777" w:rsidR="00874A85" w:rsidRPr="008E02CB" w:rsidRDefault="00874A85" w:rsidP="008E02CB">
                              <w:pPr>
                                <w:pStyle w:val="BodyText"/>
                                <w:shd w:val="clear" w:color="auto" w:fill="3F0731"/>
                                <w:rPr>
                                  <w:ins w:id="5537" w:author="Stuart McLarnon (NESO)" w:date="2024-11-18T11:41:00Z"/>
                                  <w:rFonts w:ascii="Poppins" w:hAnsi="Poppins" w:cs="Poppins"/>
                                  <w:color w:val="FFFFFF" w:themeColor="background1"/>
                                </w:rPr>
                              </w:pPr>
                            </w:p>
                            <w:p w14:paraId="5D0EB9D4" w14:textId="77777777" w:rsidR="00874A85" w:rsidRPr="008E02CB" w:rsidRDefault="00874A85" w:rsidP="008E02CB">
                              <w:pPr>
                                <w:pStyle w:val="BodyText"/>
                                <w:rPr>
                                  <w:ins w:id="5538" w:author="Stuart McLarnon (NESO)" w:date="2024-11-18T11:41:00Z"/>
                                  <w:rFonts w:ascii="Poppins" w:hAnsi="Poppins" w:cs="Poppins"/>
                                  <w:color w:val="FFFFFF" w:themeColor="background1"/>
                                </w:rPr>
                              </w:pPr>
                              <w:ins w:id="5539" w:author="Stuart McLarnon (NESO)" w:date="2024-11-18T11:41:00Z">
                                <w:r w:rsidRPr="008E02CB">
                                  <w:rPr>
                                    <w:rFonts w:ascii="Poppins" w:hAnsi="Poppins" w:cs="Poppins"/>
                                    <w:color w:val="FFFFFF" w:themeColor="background1"/>
                                  </w:rPr>
                                  <w:t>National Energy System Operator</w:t>
                                </w:r>
                              </w:ins>
                            </w:p>
                            <w:p w14:paraId="18FBD08F" w14:textId="77777777" w:rsidR="00874A85" w:rsidRPr="008E02CB" w:rsidRDefault="00874A85" w:rsidP="008E02CB">
                              <w:pPr>
                                <w:pStyle w:val="BodyText"/>
                                <w:rPr>
                                  <w:ins w:id="5540" w:author="Stuart McLarnon (NESO)" w:date="2024-11-18T11:41:00Z"/>
                                  <w:rFonts w:ascii="Poppins" w:hAnsi="Poppins" w:cs="Poppins"/>
                                  <w:color w:val="FFFFFF" w:themeColor="background1"/>
                                </w:rPr>
                              </w:pPr>
                              <w:ins w:id="5541" w:author="Stuart McLarnon (NESO)" w:date="2024-11-18T11:41:00Z">
                                <w:r w:rsidRPr="008E02CB">
                                  <w:rPr>
                                    <w:rFonts w:ascii="Poppins" w:hAnsi="Poppins" w:cs="Poppins"/>
                                    <w:color w:val="FFFFFF" w:themeColor="background1"/>
                                  </w:rPr>
                                  <w:t xml:space="preserve">Faraday House </w:t>
                                </w:r>
                              </w:ins>
                            </w:p>
                            <w:p w14:paraId="0F7CCFED" w14:textId="77777777" w:rsidR="00874A85" w:rsidRPr="008E02CB" w:rsidRDefault="00874A85" w:rsidP="008E02CB">
                              <w:pPr>
                                <w:pStyle w:val="BodyText"/>
                                <w:rPr>
                                  <w:ins w:id="5542" w:author="Stuart McLarnon (NESO)" w:date="2024-11-18T11:41:00Z"/>
                                  <w:rFonts w:ascii="Poppins" w:hAnsi="Poppins" w:cs="Poppins"/>
                                  <w:color w:val="FFFFFF" w:themeColor="background1"/>
                                </w:rPr>
                              </w:pPr>
                              <w:ins w:id="5543" w:author="Stuart McLarnon (NESO)" w:date="2024-11-18T11:41:00Z">
                                <w:r w:rsidRPr="008E02CB">
                                  <w:rPr>
                                    <w:rFonts w:ascii="Poppins" w:hAnsi="Poppins" w:cs="Poppins"/>
                                    <w:color w:val="FFFFFF" w:themeColor="background1"/>
                                  </w:rPr>
                                  <w:t>Gallows Hill</w:t>
                                </w:r>
                              </w:ins>
                            </w:p>
                            <w:p w14:paraId="42415FA2" w14:textId="77777777" w:rsidR="00874A85" w:rsidRPr="008E02CB" w:rsidRDefault="00874A85" w:rsidP="008E02CB">
                              <w:pPr>
                                <w:pStyle w:val="BodyText"/>
                                <w:rPr>
                                  <w:ins w:id="5544" w:author="Stuart McLarnon (NESO)" w:date="2024-11-18T11:41:00Z"/>
                                  <w:rFonts w:ascii="Poppins" w:hAnsi="Poppins" w:cs="Poppins"/>
                                  <w:color w:val="FFFFFF" w:themeColor="background1"/>
                                </w:rPr>
                              </w:pPr>
                              <w:ins w:id="5545" w:author="Stuart McLarnon (NESO)" w:date="2024-11-18T11:41:00Z">
                                <w:r w:rsidRPr="008E02CB">
                                  <w:rPr>
                                    <w:rFonts w:ascii="Poppins" w:hAnsi="Poppins" w:cs="Poppins"/>
                                    <w:color w:val="FFFFFF" w:themeColor="background1"/>
                                  </w:rPr>
                                  <w:t xml:space="preserve">Warwick </w:t>
                                </w:r>
                              </w:ins>
                            </w:p>
                            <w:p w14:paraId="60FEADF4" w14:textId="77777777" w:rsidR="00874A85" w:rsidRPr="008E02CB" w:rsidRDefault="00874A85" w:rsidP="008E02CB">
                              <w:pPr>
                                <w:pStyle w:val="BodyText"/>
                                <w:rPr>
                                  <w:ins w:id="5546" w:author="Stuart McLarnon (NESO)" w:date="2024-11-18T11:41:00Z"/>
                                  <w:rFonts w:ascii="Poppins" w:hAnsi="Poppins" w:cs="Poppins"/>
                                  <w:color w:val="FFFFFF" w:themeColor="background1"/>
                                </w:rPr>
                              </w:pPr>
                              <w:ins w:id="5547" w:author="Stuart McLarnon (NESO)" w:date="2024-11-18T11:41:00Z">
                                <w:r w:rsidRPr="008E02CB">
                                  <w:rPr>
                                    <w:rFonts w:ascii="Poppins" w:hAnsi="Poppins" w:cs="Poppins"/>
                                    <w:color w:val="FFFFFF" w:themeColor="background1"/>
                                  </w:rPr>
                                  <w:t>CV34 6DA</w:t>
                                </w:r>
                              </w:ins>
                            </w:p>
                          </w:tc>
                        </w:tr>
                        <w:tr w:rsidR="00874A85" w:rsidRPr="008E02CB" w14:paraId="36C76AC1" w14:textId="77777777" w:rsidTr="008E02CB">
                          <w:trPr>
                            <w:ins w:id="5548" w:author="Stuart McLarnon (NESO)" w:date="2024-11-18T11:41:00Z"/>
                          </w:trPr>
                          <w:tc>
                            <w:tcPr>
                              <w:tcW w:w="5239" w:type="dxa"/>
                            </w:tcPr>
                            <w:p w14:paraId="165A6ADF" w14:textId="77777777" w:rsidR="00874A85" w:rsidRPr="008E02CB" w:rsidRDefault="00874A85" w:rsidP="008E02CB">
                              <w:pPr>
                                <w:pStyle w:val="BodyText"/>
                                <w:spacing w:after="120"/>
                                <w:rPr>
                                  <w:ins w:id="5549" w:author="Stuart McLarnon (NESO)" w:date="2024-11-18T11:41:00Z"/>
                                  <w:rFonts w:ascii="Poppins" w:hAnsi="Poppins" w:cs="Poppins"/>
                                  <w:color w:val="FFFFFF" w:themeColor="background1"/>
                                </w:rPr>
                              </w:pPr>
                              <w:ins w:id="5550" w:author="Stuart McLarnon (NESO)" w:date="2024-11-18T11:41:00Z">
                                <w:r w:rsidRPr="008E02CB">
                                  <w:rPr>
                                    <w:rFonts w:ascii="Poppins" w:hAnsi="Poppins" w:cs="Poppins"/>
                                    <w:color w:val="FFFFFF" w:themeColor="background1"/>
                                  </w:rPr>
                                  <w:br/>
                                  <w:t>nationalenergyso.com</w:t>
                                </w:r>
                              </w:ins>
                            </w:p>
                            <w:p w14:paraId="25C2A1D7" w14:textId="77777777" w:rsidR="00874A85" w:rsidRPr="008E02CB" w:rsidRDefault="00874A85" w:rsidP="008E02CB">
                              <w:pPr>
                                <w:pStyle w:val="BodyText"/>
                                <w:rPr>
                                  <w:ins w:id="5551" w:author="Stuart McLarnon (NESO)" w:date="2024-11-18T11:41:00Z"/>
                                  <w:rFonts w:ascii="Poppins" w:hAnsi="Poppins" w:cs="Poppins"/>
                                  <w:color w:val="FFFFFF" w:themeColor="background1"/>
                                </w:rPr>
                              </w:pPr>
                            </w:p>
                          </w:tc>
                        </w:tr>
                      </w:tbl>
                      <w:p w14:paraId="1B574A0E" w14:textId="77777777" w:rsidR="00874A85" w:rsidRPr="008E02CB" w:rsidRDefault="00874A85" w:rsidP="00874A85">
                        <w:pPr>
                          <w:rPr>
                            <w:ins w:id="5552" w:author="Stuart McLarnon (NESO)" w:date="2024-11-18T11:41:00Z"/>
                            <w:rFonts w:ascii="Poppins" w:hAnsi="Poppins" w:cs="Poppins"/>
                          </w:rPr>
                        </w:pPr>
                      </w:p>
                    </w:txbxContent>
                  </v:textbox>
                </v:shape>
              </w:pict>
            </mc:Fallback>
          </mc:AlternateContent>
        </w:r>
        <w:r>
          <w:rPr>
            <w:noProof/>
            <w:lang w:eastAsia="en-GB"/>
          </w:rPr>
          <mc:AlternateContent>
            <mc:Choice Requires="wps">
              <w:drawing>
                <wp:anchor distT="0" distB="0" distL="114300" distR="114300" simplePos="0" relativeHeight="251674624" behindDoc="0" locked="0" layoutInCell="1" allowOverlap="1" wp14:anchorId="5BFCFED5" wp14:editId="21381375">
                  <wp:simplePos x="0" y="0"/>
                  <wp:positionH relativeFrom="column">
                    <wp:posOffset>-2143925</wp:posOffset>
                  </wp:positionH>
                  <wp:positionV relativeFrom="paragraph">
                    <wp:posOffset>7030085</wp:posOffset>
                  </wp:positionV>
                  <wp:extent cx="2657475" cy="1685925"/>
                  <wp:effectExtent l="0" t="0" r="28575" b="28575"/>
                  <wp:wrapNone/>
                  <wp:docPr id="17" name="Text Box 17"/>
                  <wp:cNvGraphicFramePr/>
                  <a:graphic xmlns:a="http://schemas.openxmlformats.org/drawingml/2006/main">
                    <a:graphicData uri="http://schemas.microsoft.com/office/word/2010/wordprocessingShape">
                      <wps:wsp>
                        <wps:cNvSpPr txBox="1"/>
                        <wps:spPr>
                          <a:xfrm>
                            <a:off x="0" y="0"/>
                            <a:ext cx="2657475" cy="1685925"/>
                          </a:xfrm>
                          <a:prstGeom prst="rect">
                            <a:avLst/>
                          </a:prstGeom>
                          <a:solidFill>
                            <a:srgbClr val="3F0731"/>
                          </a:solidFill>
                          <a:ln w="6350">
                            <a:solidFill>
                              <a:srgbClr val="3F0731"/>
                            </a:solidFill>
                          </a:ln>
                        </wps:spPr>
                        <wps:txbx>
                          <w:txbxContent>
                            <w:p w14:paraId="7C7A1EFF" w14:textId="77777777" w:rsidR="00874A85" w:rsidRDefault="00874A85" w:rsidP="00874A85">
                              <w:pPr>
                                <w:rPr>
                                  <w:ins w:id="5553" w:author="Stuart McLarnon (NESO)" w:date="2024-11-18T11:41:00Z"/>
                                </w:rPr>
                              </w:pPr>
                              <w:ins w:id="5554" w:author="Stuart McLarnon (NESO)" w:date="2024-11-18T11:41:00Z">
                                <w:r>
                                  <w:rPr>
                                    <w:noProof/>
                                  </w:rPr>
                                  <w:drawing>
                                    <wp:inline distT="0" distB="0" distL="0" distR="0" wp14:anchorId="59AB7A44" wp14:editId="227E7139">
                                      <wp:extent cx="2114550" cy="1428750"/>
                                      <wp:effectExtent l="0" t="0" r="0" b="0"/>
                                      <wp:docPr id="19" name="Picture 19"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A logo for a company&#10;&#10;Description automatically generated"/>
                                              <pic:cNvPicPr/>
                                            </pic:nvPicPr>
                                            <pic:blipFill>
                                              <a:blip r:embed="rId15"/>
                                              <a:stretch>
                                                <a:fillRect/>
                                              </a:stretch>
                                            </pic:blipFill>
                                            <pic:spPr>
                                              <a:xfrm>
                                                <a:off x="0" y="0"/>
                                                <a:ext cx="2114550" cy="1428750"/>
                                              </a:xfrm>
                                              <a:prstGeom prst="rect">
                                                <a:avLst/>
                                              </a:prstGeom>
                                            </pic:spPr>
                                          </pic:pic>
                                        </a:graphicData>
                                      </a:graphic>
                                    </wp:inline>
                                  </w:drawing>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BFCFED5" id="Text Box 17" o:spid="_x0000_s1037" type="#_x0000_t202" style="position:absolute;margin-left:-168.8pt;margin-top:553.55pt;width:209.25pt;height:132.7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" fillcolor="#3f0731" strokecolor="#3f0731" strokeweight=".5pt">
                  <v:textbox>
                    <w:txbxContent>
                      <w:p w14:paraId="7C7A1EFF" w14:textId="77777777" w:rsidR="00874A85" w:rsidRDefault="00874A85" w:rsidP="00874A85">
                        <w:pPr>
                          <w:rPr>
                            <w:ins w:id="5440" w:author="Stuart McLarnon (NESO)" w:date="2024-11-18T11:41:00Z"/>
                          </w:rPr>
                        </w:pPr>
                        <w:ins w:id="5441" w:author="Stuart McLarnon (NESO)" w:date="2024-11-18T11:41:00Z">
                          <w:r>
                            <w:rPr>
                              <w:noProof/>
                            </w:rPr>
                            <w:drawing>
                              <wp:inline distT="0" distB="0" distL="0" distR="0" wp14:anchorId="59AB7A44" wp14:editId="227E7139">
                                <wp:extent cx="2114550" cy="1428750"/>
                                <wp:effectExtent l="0" t="0" r="0" b="0"/>
                                <wp:docPr id="19" name="Picture 19"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A logo for a company&#10;&#10;Description automatically generated"/>
                                        <pic:cNvPicPr/>
                                      </pic:nvPicPr>
                                      <pic:blipFill>
                                        <a:blip r:embed="rId16"/>
                                        <a:stretch>
                                          <a:fillRect/>
                                        </a:stretch>
                                      </pic:blipFill>
                                      <pic:spPr>
                                        <a:xfrm>
                                          <a:off x="0" y="0"/>
                                          <a:ext cx="2114550" cy="1428750"/>
                                        </a:xfrm>
                                        <a:prstGeom prst="rect">
                                          <a:avLst/>
                                        </a:prstGeom>
                                      </pic:spPr>
                                    </pic:pic>
                                  </a:graphicData>
                                </a:graphic>
                              </wp:inline>
                            </w:drawing>
                          </w:r>
                        </w:ins>
                      </w:p>
                    </w:txbxContent>
                  </v:textbox>
                </v:shape>
              </w:pict>
            </mc:Fallback>
          </mc:AlternateContent>
        </w:r>
      </w:ins>
    </w:p>
    <w:sectPr w:rsidR="009427FA" w:rsidRPr="00701B06" w:rsidSect="000347AB">
      <w:pgSz w:w="11906" w:h="16838" w:code="9"/>
      <w:pgMar w:top="2608" w:right="1588" w:bottom="1134" w:left="3402" w:header="567" w:footer="567" w:gutter="0"/>
      <w:cols w:space="11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DBFA7C" w14:textId="77777777" w:rsidR="00530C5B" w:rsidRDefault="00530C5B" w:rsidP="00A62BFF">
      <w:pPr>
        <w:spacing w:after="0"/>
      </w:pPr>
      <w:r>
        <w:separator/>
      </w:r>
    </w:p>
  </w:endnote>
  <w:endnote w:type="continuationSeparator" w:id="0">
    <w:p w14:paraId="36A4FF44" w14:textId="77777777" w:rsidR="00530C5B" w:rsidRDefault="00530C5B" w:rsidP="00A62BFF">
      <w:pPr>
        <w:spacing w:after="0"/>
      </w:pPr>
      <w:r>
        <w:continuationSeparator/>
      </w:r>
    </w:p>
  </w:endnote>
  <w:endnote w:type="continuationNotice" w:id="1">
    <w:p w14:paraId="539F73BD" w14:textId="77777777" w:rsidR="00530C5B" w:rsidRDefault="00530C5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Poppins">
    <w:panose1 w:val="00000500000000000000"/>
    <w:charset w:val="00"/>
    <w:family w:val="auto"/>
    <w:pitch w:val="variable"/>
    <w:sig w:usb0="00008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Poppins Medium">
    <w:altName w:val="Poppins Medium"/>
    <w:panose1 w:val="00000600000000000000"/>
    <w:charset w:val="00"/>
    <w:family w:val="auto"/>
    <w:pitch w:val="variable"/>
    <w:sig w:usb0="00008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Georgia-Italic">
    <w:altName w:val="Georgia"/>
    <w:charset w:val="4D"/>
    <w:family w:val="auto"/>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arlett">
    <w:panose1 w:val="00000000000000000000"/>
    <w:charset w:val="02"/>
    <w:family w:val="auto"/>
    <w:pitch w:val="variable"/>
    <w:sig w:usb0="00000000" w:usb1="10000000" w:usb2="00000000" w:usb3="00000000" w:csb0="80000000" w:csb1="00000000"/>
  </w:font>
  <w:font w:name="MinionPro-Regular">
    <w:altName w:val="Calibri"/>
    <w:charset w:val="4D"/>
    <w:family w:val="auto"/>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52086" w14:textId="4598629E" w:rsidR="002962A6" w:rsidRPr="0065406D" w:rsidRDefault="009C5958" w:rsidP="000501BC">
    <w:pPr>
      <w:pStyle w:val="Footer"/>
    </w:pPr>
    <w:r>
      <w:t>March</w:t>
    </w:r>
    <w:r w:rsidR="002962A6">
      <w:t xml:space="preserve"> 202</w:t>
    </w:r>
    <w:r>
      <w:t>4</w:t>
    </w:r>
    <w:r w:rsidR="002962A6">
      <w:t> </w:t>
    </w:r>
    <w:r w:rsidR="002962A6" w:rsidRPr="001F3114">
      <w:t>|</w:t>
    </w:r>
    <w:r w:rsidR="002962A6">
      <w:t> </w:t>
    </w:r>
    <w:fldSimple w:instr="STYLEREF  Cover  \* MERGEFORMAT">
      <w:r w:rsidR="00524495">
        <w:t>EU NCER: System Defence Plan</w:t>
      </w:r>
    </w:fldSimple>
    <w:r w:rsidR="002962A6">
      <w:ptab w:relativeTo="margin" w:alignment="right" w:leader="none"/>
    </w:r>
    <w:r w:rsidR="002962A6" w:rsidRPr="0065406D">
      <w:fldChar w:fldCharType="begin"/>
    </w:r>
    <w:r w:rsidR="002962A6" w:rsidRPr="0065406D">
      <w:instrText xml:space="preserve"> PAGE   \* MERGEFORMAT </w:instrText>
    </w:r>
    <w:r w:rsidR="002962A6" w:rsidRPr="0065406D">
      <w:fldChar w:fldCharType="separate"/>
    </w:r>
    <w:r w:rsidR="00232BC2">
      <w:t>18</w:t>
    </w:r>
    <w:r w:rsidR="002962A6" w:rsidRPr="0065406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84709" w14:textId="74A20F65" w:rsidR="002962A6" w:rsidRDefault="00E07805">
    <w:pPr>
      <w:pStyle w:val="Footer"/>
    </w:pPr>
    <w:r>
      <w:fldChar w:fldCharType="begin"/>
    </w:r>
    <w:r>
      <w:instrText>STYLEREF  "Cover date"  \* MERGEFORMAT</w:instrText>
    </w:r>
    <w:r>
      <w:fldChar w:fldCharType="separate"/>
    </w:r>
    <w:r w:rsidR="00524495">
      <w:rPr>
        <w:b/>
        <w:bCs/>
        <w:lang w:val="en-US"/>
      </w:rPr>
      <w:t>Error! No text of specified style in document.</w:t>
    </w:r>
    <w:r>
      <w:fldChar w:fldCharType="end"/>
    </w:r>
    <w:r w:rsidR="002962A6">
      <w:t> </w:t>
    </w:r>
    <w:r w:rsidR="002962A6" w:rsidRPr="001F3114">
      <w:t>|</w:t>
    </w:r>
    <w:r w:rsidR="002962A6">
      <w:t> </w:t>
    </w:r>
    <w:fldSimple w:instr="STYLEREF  Cover  \* MERGEFORMAT">
      <w:r w:rsidR="00524495">
        <w:t>EU NCER: System Defence Plan</w:t>
      </w:r>
    </w:fldSimple>
    <w:r w:rsidR="002962A6">
      <w:ptab w:relativeTo="margin" w:alignment="right" w:leader="none"/>
    </w:r>
    <w:r w:rsidR="002962A6" w:rsidRPr="0065406D">
      <w:fldChar w:fldCharType="begin"/>
    </w:r>
    <w:r w:rsidR="002962A6" w:rsidRPr="0065406D">
      <w:instrText xml:space="preserve"> PAGE   \* MERGEFORMAT </w:instrText>
    </w:r>
    <w:r w:rsidR="002962A6" w:rsidRPr="0065406D">
      <w:fldChar w:fldCharType="separate"/>
    </w:r>
    <w:r w:rsidR="00101C10">
      <w:t>0</w:t>
    </w:r>
    <w:r w:rsidR="002962A6" w:rsidRPr="0065406D">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FB6F4" w14:textId="77777777" w:rsidR="002962A6" w:rsidRPr="00D216E6" w:rsidRDefault="00E07805" w:rsidP="00D216E6">
    <w:pPr>
      <w:pStyle w:val="Footer"/>
    </w:pPr>
    <w:r>
      <w:fldChar w:fldCharType="begin"/>
    </w:r>
    <w:r>
      <w:instrText>STYLEREF  "Cover date"  \* MERGEFORMAT</w:instrText>
    </w:r>
    <w:r>
      <w:fldChar w:fldCharType="separate"/>
    </w:r>
    <w:r w:rsidR="00A56771">
      <w:rPr>
        <w:b/>
        <w:bCs/>
        <w:lang w:val="en-US"/>
      </w:rPr>
      <w:t>Error! No text of specified style in document.</w:t>
    </w:r>
    <w:r>
      <w:fldChar w:fldCharType="end"/>
    </w:r>
    <w:r w:rsidR="002962A6">
      <w:t> </w:t>
    </w:r>
    <w:r w:rsidR="002962A6" w:rsidRPr="001F3114">
      <w:t>|</w:t>
    </w:r>
    <w:r w:rsidR="002962A6">
      <w:t> </w:t>
    </w:r>
    <w:fldSimple w:instr="STYLEREF  Cover  \* MERGEFORMAT">
      <w:r w:rsidR="00A56771">
        <w:t>EU NCER: System Defence Plan</w:t>
      </w:r>
    </w:fldSimple>
    <w:r w:rsidR="002962A6">
      <w:ptab w:relativeTo="margin" w:alignment="right" w:leader="none"/>
    </w:r>
    <w:r w:rsidR="002962A6" w:rsidRPr="0065406D">
      <w:fldChar w:fldCharType="begin"/>
    </w:r>
    <w:r w:rsidR="002962A6" w:rsidRPr="0065406D">
      <w:instrText xml:space="preserve"> PAGE   \* MERGEFORMAT </w:instrText>
    </w:r>
    <w:r w:rsidR="002962A6" w:rsidRPr="0065406D">
      <w:fldChar w:fldCharType="separate"/>
    </w:r>
    <w:r w:rsidR="002962A6">
      <w:t>4</w:t>
    </w:r>
    <w:r w:rsidR="002962A6" w:rsidRPr="0065406D">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A3771" w14:textId="37ED3967" w:rsidR="002962A6" w:rsidRPr="00D216E6" w:rsidRDefault="00E07805" w:rsidP="00D216E6">
    <w:pPr>
      <w:pStyle w:val="Footer"/>
    </w:pPr>
    <w:r>
      <w:fldChar w:fldCharType="begin"/>
    </w:r>
    <w:r>
      <w:instrText>STYLEREF  "Cover date"  \* MERGEFORMAT</w:instrText>
    </w:r>
    <w:r>
      <w:fldChar w:fldCharType="separate"/>
    </w:r>
    <w:r w:rsidR="006B2184">
      <w:rPr>
        <w:b/>
        <w:bCs/>
        <w:lang w:val="en-US"/>
      </w:rPr>
      <w:t>Error! No text of specified style in document.</w:t>
    </w:r>
    <w:r>
      <w:fldChar w:fldCharType="end"/>
    </w:r>
    <w:r w:rsidR="002962A6">
      <w:t> </w:t>
    </w:r>
    <w:r w:rsidR="002962A6" w:rsidRPr="001F3114">
      <w:t>|</w:t>
    </w:r>
    <w:r w:rsidR="002962A6">
      <w:t> </w:t>
    </w:r>
    <w:fldSimple w:instr="STYLEREF  Cover  \* MERGEFORMAT">
      <w:del w:id="293" w:author="Stuart McLarnon (NESO)" w:date="2024-11-18T11:41:00Z">
        <w:r w:rsidR="00A56771">
          <w:delText>EU NCER: System Defence Plan</w:delText>
        </w:r>
      </w:del>
      <w:ins w:id="294" w:author="Stuart McLarnon (NESO)" w:date="2024-11-18T11:41:00Z">
        <w:r w:rsidR="006B2184">
          <w:rPr>
            <w:b/>
            <w:bCs/>
            <w:lang w:val="en-US"/>
          </w:rPr>
          <w:t>Error! No text of specified style in document.</w:t>
        </w:r>
      </w:ins>
    </w:fldSimple>
    <w:r w:rsidR="002962A6">
      <w:ptab w:relativeTo="margin" w:alignment="right" w:leader="none"/>
    </w:r>
    <w:r w:rsidR="002962A6" w:rsidRPr="0065406D">
      <w:fldChar w:fldCharType="begin"/>
    </w:r>
    <w:r w:rsidR="002962A6" w:rsidRPr="0065406D">
      <w:instrText xml:space="preserve"> PAGE   \* MERGEFORMAT </w:instrText>
    </w:r>
    <w:r w:rsidR="002962A6" w:rsidRPr="0065406D">
      <w:fldChar w:fldCharType="separate"/>
    </w:r>
    <w:r w:rsidR="002962A6">
      <w:t>4</w:t>
    </w:r>
    <w:r w:rsidR="002962A6" w:rsidRPr="0065406D">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6F650" w14:textId="76CD3D70" w:rsidR="002962A6" w:rsidRPr="00435BF3" w:rsidRDefault="002962A6" w:rsidP="00BE07E5">
    <w:pPr>
      <w:pStyle w:val="Footer"/>
      <w:rPr>
        <w:rFonts w:ascii="Poppins" w:hAnsi="Poppins"/>
        <w:rPrChange w:id="311" w:author="Stuart McLarnon (NESO)" w:date="2024-11-18T11:41:00Z">
          <w:rPr/>
        </w:rPrChange>
      </w:rPr>
    </w:pPr>
    <w:del w:id="312" w:author="Stuart McLarnon (NESO)" w:date="2024-11-18T11:41:00Z">
      <w:r>
        <w:rPr>
          <w:lang w:eastAsia="en-GB"/>
        </w:rPr>
        <mc:AlternateContent>
          <mc:Choice Requires="wps">
            <w:drawing>
              <wp:anchor distT="0" distB="0" distL="114300" distR="114300" simplePos="0" relativeHeight="251672576" behindDoc="0" locked="1" layoutInCell="1" allowOverlap="1" wp14:anchorId="6F7E09A5" wp14:editId="5144E84A">
                <wp:simplePos x="0" y="0"/>
                <wp:positionH relativeFrom="page">
                  <wp:posOffset>-14605</wp:posOffset>
                </wp:positionH>
                <wp:positionV relativeFrom="page">
                  <wp:posOffset>7315835</wp:posOffset>
                </wp:positionV>
                <wp:extent cx="7844400" cy="3391200"/>
                <wp:effectExtent l="0" t="0" r="4445" b="0"/>
                <wp:wrapNone/>
                <wp:docPr id="18" name="Freeform: 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44400" cy="3391200"/>
                        </a:xfrm>
                        <a:custGeom>
                          <a:avLst/>
                          <a:gdLst>
                            <a:gd name="T0" fmla="*/ 2381 w 2381"/>
                            <a:gd name="T1" fmla="*/ 771 h 1028"/>
                            <a:gd name="T2" fmla="*/ 1655 w 2381"/>
                            <a:gd name="T3" fmla="*/ 352 h 1028"/>
                            <a:gd name="T4" fmla="*/ 675 w 2381"/>
                            <a:gd name="T5" fmla="*/ 0 h 1028"/>
                            <a:gd name="T6" fmla="*/ 0 w 2381"/>
                            <a:gd name="T7" fmla="*/ 161 h 1028"/>
                            <a:gd name="T8" fmla="*/ 0 w 2381"/>
                            <a:gd name="T9" fmla="*/ 1028 h 1028"/>
                            <a:gd name="T10" fmla="*/ 2381 w 2381"/>
                            <a:gd name="T11" fmla="*/ 1028 h 1028"/>
                            <a:gd name="T12" fmla="*/ 2381 w 2381"/>
                            <a:gd name="T13" fmla="*/ 771 h 1028"/>
                          </a:gdLst>
                          <a:ahLst/>
                          <a:cxnLst>
                            <a:cxn ang="0">
                              <a:pos x="T0" y="T1"/>
                            </a:cxn>
                            <a:cxn ang="0">
                              <a:pos x="T2" y="T3"/>
                            </a:cxn>
                            <a:cxn ang="0">
                              <a:pos x="T4" y="T5"/>
                            </a:cxn>
                            <a:cxn ang="0">
                              <a:pos x="T6" y="T7"/>
                            </a:cxn>
                            <a:cxn ang="0">
                              <a:pos x="T8" y="T9"/>
                            </a:cxn>
                            <a:cxn ang="0">
                              <a:pos x="T10" y="T11"/>
                            </a:cxn>
                            <a:cxn ang="0">
                              <a:pos x="T12" y="T13"/>
                            </a:cxn>
                          </a:cxnLst>
                          <a:rect l="0" t="0" r="r" b="b"/>
                          <a:pathLst>
                            <a:path w="2381" h="1028">
                              <a:moveTo>
                                <a:pt x="2381" y="771"/>
                              </a:moveTo>
                              <a:cubicBezTo>
                                <a:pt x="2047" y="664"/>
                                <a:pt x="1655" y="352"/>
                                <a:pt x="1655" y="352"/>
                              </a:cubicBezTo>
                              <a:cubicBezTo>
                                <a:pt x="1372" y="114"/>
                                <a:pt x="1047" y="0"/>
                                <a:pt x="675" y="0"/>
                              </a:cubicBezTo>
                              <a:cubicBezTo>
                                <a:pt x="427" y="0"/>
                                <a:pt x="201" y="68"/>
                                <a:pt x="0" y="161"/>
                              </a:cubicBezTo>
                              <a:cubicBezTo>
                                <a:pt x="0" y="1028"/>
                                <a:pt x="0" y="1028"/>
                                <a:pt x="0" y="1028"/>
                              </a:cubicBezTo>
                              <a:cubicBezTo>
                                <a:pt x="2381" y="1028"/>
                                <a:pt x="2381" y="1028"/>
                                <a:pt x="2381" y="1028"/>
                              </a:cubicBezTo>
                              <a:lnTo>
                                <a:pt x="2381" y="771"/>
                              </a:lnTo>
                              <a:close/>
                            </a:path>
                          </a:pathLst>
                        </a:custGeom>
                        <a:solidFill>
                          <a:schemeClr val="bg1"/>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B722301" id="Freeform: Shape 18" o:spid="_x0000_s1026" style="position:absolute;margin-left:-1.15pt;margin-top:576.05pt;width:617.65pt;height:267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2381,1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" path="m2381,771c2047,664,1655,352,1655,352,1372,114,1047,,675,,427,,201,68,,161v,867,,867,,867c2381,1028,2381,1028,2381,1028r,-257xe" fillcolor="white [3212]" stroked="f">
                <v:path arrowok="t" o:connecttype="custom" o:connectlocs="7844400,2543400;5452533,1161189;2223843,0;0,531112;0,3391200;7844400,3391200;7844400,2543400" o:connectangles="0,0,0,0,0,0,0"/>
                <w10:wrap anchorx="page" anchory="page"/>
                <w10:anchorlock/>
              </v:shape>
            </w:pict>
          </mc:Fallback>
        </mc:AlternateContent>
      </w:r>
    </w:del>
    <w:r w:rsidR="00E07805" w:rsidRPr="00435BF3">
      <w:rPr>
        <w:rFonts w:ascii="Poppins" w:hAnsi="Poppins"/>
        <w:rPrChange w:id="313" w:author="Stuart McLarnon (NESO)" w:date="2024-11-18T11:41:00Z">
          <w:rPr/>
        </w:rPrChange>
      </w:rPr>
      <w:fldChar w:fldCharType="begin"/>
    </w:r>
    <w:r w:rsidR="00E07805" w:rsidRPr="00435BF3">
      <w:rPr>
        <w:rFonts w:ascii="Poppins" w:hAnsi="Poppins"/>
        <w:rPrChange w:id="314" w:author="Stuart McLarnon (NESO)" w:date="2024-11-18T11:41:00Z">
          <w:rPr/>
        </w:rPrChange>
      </w:rPr>
      <w:instrText>STYLEREF  "Cover date"  \* MERGEFORMAT</w:instrText>
    </w:r>
    <w:r w:rsidR="00E07805" w:rsidRPr="00435BF3">
      <w:rPr>
        <w:rFonts w:ascii="Poppins" w:hAnsi="Poppins"/>
        <w:rPrChange w:id="315" w:author="Stuart McLarnon (NESO)" w:date="2024-11-18T11:41:00Z">
          <w:rPr/>
        </w:rPrChange>
      </w:rPr>
      <w:fldChar w:fldCharType="separate"/>
    </w:r>
    <w:r w:rsidR="00CD6B51">
      <w:rPr>
        <w:rFonts w:ascii="Poppins" w:hAnsi="Poppins"/>
        <w:b/>
        <w:bCs/>
        <w:lang w:val="en-US"/>
      </w:rPr>
      <w:t>Error! No text of specified style in document.</w:t>
    </w:r>
    <w:r w:rsidR="00E07805" w:rsidRPr="00435BF3">
      <w:rPr>
        <w:rFonts w:ascii="Poppins" w:hAnsi="Poppins"/>
        <w:rPrChange w:id="316" w:author="Stuart McLarnon (NESO)" w:date="2024-11-18T11:41:00Z">
          <w:rPr/>
        </w:rPrChange>
      </w:rPr>
      <w:fldChar w:fldCharType="end"/>
    </w:r>
    <w:r w:rsidRPr="00435BF3">
      <w:rPr>
        <w:rFonts w:ascii="Poppins" w:hAnsi="Poppins"/>
        <w:rPrChange w:id="317" w:author="Stuart McLarnon (NESO)" w:date="2024-11-18T11:41:00Z">
          <w:rPr/>
        </w:rPrChange>
      </w:rPr>
      <w:t> </w:t>
    </w:r>
    <w:r w:rsidRPr="00435BF3">
      <w:rPr>
        <w:rFonts w:ascii="Poppins" w:hAnsi="Poppins"/>
        <w:rPrChange w:id="318" w:author="Stuart McLarnon (NESO)" w:date="2024-11-18T11:41:00Z">
          <w:rPr/>
        </w:rPrChange>
      </w:rPr>
      <w:t>|</w:t>
    </w:r>
    <w:r w:rsidRPr="00435BF3">
      <w:rPr>
        <w:rFonts w:ascii="Poppins" w:hAnsi="Poppins"/>
        <w:rPrChange w:id="319" w:author="Stuart McLarnon (NESO)" w:date="2024-11-18T11:41:00Z">
          <w:rPr/>
        </w:rPrChange>
      </w:rPr>
      <w:t> </w:t>
    </w:r>
    <w:r w:rsidR="00E07805" w:rsidRPr="00435BF3">
      <w:rPr>
        <w:rFonts w:ascii="Poppins" w:hAnsi="Poppins"/>
        <w:rPrChange w:id="320" w:author="Stuart McLarnon (NESO)" w:date="2024-11-18T11:41:00Z">
          <w:rPr/>
        </w:rPrChange>
      </w:rPr>
      <w:fldChar w:fldCharType="begin"/>
    </w:r>
    <w:r w:rsidR="00E07805" w:rsidRPr="00435BF3">
      <w:rPr>
        <w:rFonts w:ascii="Poppins" w:hAnsi="Poppins" w:cs="Poppins"/>
      </w:rPr>
      <w:instrText>STYLEREF  Cover  \* MERGEFORMAT</w:instrText>
    </w:r>
    <w:r w:rsidR="00E07805" w:rsidRPr="00435BF3">
      <w:rPr>
        <w:rFonts w:ascii="Poppins" w:hAnsi="Poppins"/>
        <w:rPrChange w:id="321" w:author="Stuart McLarnon (NESO)" w:date="2024-11-18T11:41:00Z">
          <w:rPr/>
        </w:rPrChange>
      </w:rPr>
      <w:fldChar w:fldCharType="separate"/>
    </w:r>
    <w:r w:rsidR="00CD6B51">
      <w:rPr>
        <w:rFonts w:ascii="Poppins" w:hAnsi="Poppins"/>
        <w:b/>
        <w:bCs/>
        <w:lang w:val="en-US"/>
      </w:rPr>
      <w:t>Error! No text of specified style in document.</w:t>
    </w:r>
    <w:r w:rsidR="00E07805" w:rsidRPr="00435BF3">
      <w:rPr>
        <w:rFonts w:ascii="Poppins" w:hAnsi="Poppins"/>
        <w:rPrChange w:id="322" w:author="Stuart McLarnon (NESO)" w:date="2024-11-18T11:41:00Z">
          <w:rPr/>
        </w:rPrChange>
      </w:rPr>
      <w:fldChar w:fldCharType="end"/>
    </w:r>
    <w:r w:rsidRPr="00435BF3">
      <w:rPr>
        <w:rFonts w:ascii="Poppins" w:hAnsi="Poppins"/>
        <w:rPrChange w:id="323" w:author="Stuart McLarnon (NESO)" w:date="2024-11-18T11:41:00Z">
          <w:rPr/>
        </w:rPrChange>
      </w:rPr>
      <w:ptab w:relativeTo="margin" w:alignment="right" w:leader="none"/>
    </w:r>
    <w:r w:rsidRPr="00435BF3">
      <w:rPr>
        <w:rFonts w:ascii="Poppins" w:hAnsi="Poppins"/>
        <w:rPrChange w:id="324" w:author="Stuart McLarnon (NESO)" w:date="2024-11-18T11:41:00Z">
          <w:rPr/>
        </w:rPrChange>
      </w:rPr>
      <w:fldChar w:fldCharType="begin"/>
    </w:r>
    <w:r w:rsidRPr="00435BF3">
      <w:rPr>
        <w:rFonts w:ascii="Poppins" w:hAnsi="Poppins"/>
        <w:rPrChange w:id="325" w:author="Stuart McLarnon (NESO)" w:date="2024-11-18T11:41:00Z">
          <w:rPr/>
        </w:rPrChange>
      </w:rPr>
      <w:instrText xml:space="preserve"> PAGE   \* MERGEFORMAT </w:instrText>
    </w:r>
    <w:r w:rsidRPr="00435BF3">
      <w:rPr>
        <w:rFonts w:ascii="Poppins" w:hAnsi="Poppins"/>
        <w:rPrChange w:id="326" w:author="Stuart McLarnon (NESO)" w:date="2024-11-18T11:41:00Z">
          <w:rPr/>
        </w:rPrChange>
      </w:rPr>
      <w:fldChar w:fldCharType="separate"/>
    </w:r>
    <w:r w:rsidR="00101C10" w:rsidRPr="00435BF3">
      <w:rPr>
        <w:rFonts w:ascii="Poppins" w:hAnsi="Poppins"/>
        <w:rPrChange w:id="327" w:author="Stuart McLarnon (NESO)" w:date="2024-11-18T11:41:00Z">
          <w:rPr/>
        </w:rPrChange>
      </w:rPr>
      <w:t>2</w:t>
    </w:r>
    <w:r w:rsidRPr="00435BF3">
      <w:rPr>
        <w:rFonts w:ascii="Poppins" w:hAnsi="Poppins"/>
        <w:rPrChange w:id="328" w:author="Stuart McLarnon (NESO)" w:date="2024-11-18T11:41:00Z">
          <w:rPr/>
        </w:rPrChan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7622D6" w14:textId="77777777" w:rsidR="00530C5B" w:rsidRDefault="00530C5B" w:rsidP="00A62BFF">
      <w:pPr>
        <w:spacing w:after="0"/>
      </w:pPr>
      <w:r>
        <w:separator/>
      </w:r>
    </w:p>
  </w:footnote>
  <w:footnote w:type="continuationSeparator" w:id="0">
    <w:p w14:paraId="242302F6" w14:textId="77777777" w:rsidR="00530C5B" w:rsidRDefault="00530C5B" w:rsidP="00A62BFF">
      <w:pPr>
        <w:spacing w:after="0"/>
      </w:pPr>
      <w:r>
        <w:continuationSeparator/>
      </w:r>
    </w:p>
  </w:footnote>
  <w:footnote w:type="continuationNotice" w:id="1">
    <w:p w14:paraId="0E038C74" w14:textId="77777777" w:rsidR="00530C5B" w:rsidRDefault="00530C5B">
      <w:pPr>
        <w:spacing w:after="0"/>
      </w:pPr>
    </w:p>
  </w:footnote>
  <w:footnote w:id="2">
    <w:p w14:paraId="2C2ACDC3" w14:textId="77777777" w:rsidR="002962A6" w:rsidRPr="00D70D71" w:rsidRDefault="002962A6" w:rsidP="000226A1">
      <w:pPr>
        <w:pStyle w:val="FootnoteText"/>
        <w:rPr>
          <w:rFonts w:ascii="Poppins" w:hAnsi="Poppins"/>
          <w:color w:val="auto"/>
          <w:rPrChange w:id="1344" w:author="Stuart McLarnon (NESO)" w:date="2024-11-18T11:41:00Z">
            <w:rPr/>
          </w:rPrChange>
        </w:rPr>
      </w:pPr>
      <w:r w:rsidRPr="00D70D71">
        <w:rPr>
          <w:rStyle w:val="FootnoteReference"/>
          <w:rFonts w:ascii="Poppins" w:hAnsi="Poppins"/>
          <w:color w:val="auto"/>
          <w:rPrChange w:id="1345" w:author="Stuart McLarnon (NESO)" w:date="2024-11-18T11:41:00Z">
            <w:rPr>
              <w:rStyle w:val="FootnoteReference"/>
            </w:rPr>
          </w:rPrChange>
        </w:rPr>
        <w:footnoteRef/>
      </w:r>
      <w:r w:rsidRPr="00D70D71">
        <w:rPr>
          <w:rFonts w:ascii="Poppins" w:hAnsi="Poppins"/>
          <w:color w:val="auto"/>
          <w:rPrChange w:id="1346" w:author="Stuart McLarnon (NESO)" w:date="2024-11-18T11:41:00Z">
            <w:rPr/>
          </w:rPrChange>
        </w:rPr>
        <w:t>Network Code on Emergency and Restoration</w:t>
      </w:r>
    </w:p>
    <w:p w14:paraId="0124804B" w14:textId="77777777" w:rsidR="002962A6" w:rsidRPr="00D70D71" w:rsidRDefault="002962A6" w:rsidP="000226A1">
      <w:pPr>
        <w:pStyle w:val="FootnoteText"/>
        <w:rPr>
          <w:rFonts w:ascii="Poppins" w:hAnsi="Poppins"/>
          <w:color w:val="auto"/>
          <w:rPrChange w:id="1347" w:author="Stuart McLarnon (NESO)" w:date="2024-11-18T11:41:00Z">
            <w:rPr/>
          </w:rPrChange>
        </w:rPr>
      </w:pPr>
      <w:r w:rsidRPr="00D70D71">
        <w:rPr>
          <w:rFonts w:ascii="Poppins" w:hAnsi="Poppins"/>
          <w:color w:val="auto"/>
          <w:rPrChange w:id="1348" w:author="Stuart McLarnon (NESO)" w:date="2024-11-18T11:41:00Z">
            <w:rPr/>
          </w:rPrChange>
        </w:rPr>
        <w:t xml:space="preserve"> </w:t>
      </w:r>
      <w:r w:rsidR="00EF4DC3">
        <w:fldChar w:fldCharType="begin"/>
      </w:r>
      <w:r w:rsidR="00EF4DC3">
        <w:instrText>HYPERLINK "http://eur-lex.europa.eu/legal-content/EN/TXT/?uri=uriserv:OJ.L_.2017.312.01.0054.01.ENG&amp;toc=OJ:L:2017:312:TOC"</w:instrText>
      </w:r>
      <w:r w:rsidR="00EF4DC3">
        <w:fldChar w:fldCharType="separate"/>
      </w:r>
      <w:r w:rsidRPr="00D70D71">
        <w:rPr>
          <w:rFonts w:ascii="Poppins" w:hAnsi="Poppins"/>
          <w:i w:val="0"/>
          <w:color w:val="auto"/>
          <w:sz w:val="18"/>
          <w:u w:val="single"/>
          <w:lang w:val="en-US"/>
          <w:rPrChange w:id="1349" w:author="Stuart McLarnon (NESO)" w:date="2024-11-18T11:41:00Z">
            <w:rPr>
              <w:i w:val="0"/>
              <w:color w:val="000000"/>
              <w:sz w:val="18"/>
              <w:u w:val="single"/>
              <w:lang w:val="en-US"/>
            </w:rPr>
          </w:rPrChange>
        </w:rPr>
        <w:t>http://eur-lex.europa.eu/legal-content/EN/TXT/?uri=uriserv:OJ.L_.2017.312.01.0054.01.ENG&amp;toc=OJ:L:2017:312:TOC</w:t>
      </w:r>
      <w:r w:rsidR="00EF4DC3">
        <w:rPr>
          <w:rFonts w:ascii="Poppins" w:hAnsi="Poppins"/>
          <w:i w:val="0"/>
          <w:color w:val="auto"/>
          <w:sz w:val="18"/>
          <w:u w:val="single"/>
          <w:lang w:val="en-US"/>
          <w:rPrChange w:id="1350" w:author="Stuart McLarnon (NESO)" w:date="2024-11-18T11:41:00Z">
            <w:rPr>
              <w:i w:val="0"/>
              <w:color w:val="000000"/>
              <w:sz w:val="18"/>
              <w:u w:val="single"/>
              <w:lang w:val="en-US"/>
            </w:rPr>
          </w:rPrChange>
        </w:rPr>
        <w:fldChar w:fldCharType="end"/>
      </w:r>
      <w:r w:rsidRPr="00D70D71">
        <w:rPr>
          <w:rFonts w:ascii="Poppins" w:hAnsi="Poppins"/>
          <w:color w:val="auto"/>
          <w:sz w:val="18"/>
          <w:rPrChange w:id="1351" w:author="Stuart McLarnon (NESO)" w:date="2024-11-18T11:41:00Z">
            <w:rPr>
              <w:sz w:val="18"/>
            </w:rPr>
          </w:rPrChange>
        </w:rPr>
        <w:t xml:space="preserve"> </w:t>
      </w:r>
    </w:p>
  </w:footnote>
  <w:footnote w:id="3">
    <w:p w14:paraId="705A778A" w14:textId="77777777" w:rsidR="002962A6" w:rsidRPr="00D70D71" w:rsidRDefault="002962A6" w:rsidP="000226A1">
      <w:pPr>
        <w:pStyle w:val="FootnoteText"/>
        <w:rPr>
          <w:rFonts w:ascii="Poppins" w:hAnsi="Poppins"/>
          <w:color w:val="auto"/>
          <w:rPrChange w:id="1427" w:author="Stuart McLarnon (NESO)" w:date="2024-11-18T11:41:00Z">
            <w:rPr/>
          </w:rPrChange>
        </w:rPr>
      </w:pPr>
      <w:r w:rsidRPr="00D70D71">
        <w:rPr>
          <w:rStyle w:val="FootnoteReference"/>
          <w:rFonts w:ascii="Poppins" w:hAnsi="Poppins"/>
          <w:color w:val="auto"/>
          <w:rPrChange w:id="1428" w:author="Stuart McLarnon (NESO)" w:date="2024-11-18T11:41:00Z">
            <w:rPr>
              <w:rStyle w:val="FootnoteReference"/>
            </w:rPr>
          </w:rPrChange>
        </w:rPr>
        <w:footnoteRef/>
      </w:r>
      <w:r w:rsidRPr="00D70D71">
        <w:rPr>
          <w:rFonts w:ascii="Poppins" w:hAnsi="Poppins"/>
          <w:color w:val="auto"/>
          <w:rPrChange w:id="1429" w:author="Stuart McLarnon (NESO)" w:date="2024-11-18T11:41:00Z">
            <w:rPr/>
          </w:rPrChange>
        </w:rPr>
        <w:t xml:space="preserve"> Article 25 System Operations Guideline</w:t>
      </w:r>
    </w:p>
    <w:p w14:paraId="59A8CF1C" w14:textId="77777777" w:rsidR="002962A6" w:rsidRPr="00D70D71" w:rsidRDefault="00EF4DC3" w:rsidP="000226A1">
      <w:pPr>
        <w:pStyle w:val="FootnoteText"/>
        <w:rPr>
          <w:rFonts w:ascii="Poppins" w:hAnsi="Poppins"/>
          <w:color w:val="auto"/>
          <w:sz w:val="18"/>
          <w:rPrChange w:id="1430" w:author="Stuart McLarnon (NESO)" w:date="2024-11-18T11:41:00Z">
            <w:rPr>
              <w:sz w:val="18"/>
            </w:rPr>
          </w:rPrChange>
        </w:rPr>
      </w:pPr>
      <w:r>
        <w:fldChar w:fldCharType="begin"/>
      </w:r>
      <w:r>
        <w:instrText>HYPERLINK "http://eur-lex.europa.eu/legal-content/EN/TXT/?uri=uriserv:OJ.L_.2017.220.01.0001.01.ENG"</w:instrText>
      </w:r>
      <w:r>
        <w:fldChar w:fldCharType="separate"/>
      </w:r>
      <w:r w:rsidR="002962A6" w:rsidRPr="00D70D71">
        <w:rPr>
          <w:rStyle w:val="Hyperlink"/>
          <w:rFonts w:ascii="Poppins" w:hAnsi="Poppins"/>
          <w:color w:val="auto"/>
          <w:sz w:val="18"/>
          <w:rPrChange w:id="1431" w:author="Stuart McLarnon (NESO)" w:date="2024-11-18T11:41:00Z">
            <w:rPr>
              <w:rStyle w:val="Hyperlink"/>
              <w:sz w:val="18"/>
            </w:rPr>
          </w:rPrChange>
        </w:rPr>
        <w:t>http://eur-lex.europa.eu/legal-content/EN/TXT/?uri=uriserv:OJ.L_.2017.220.01.0001.01.ENG</w:t>
      </w:r>
      <w:r>
        <w:rPr>
          <w:rStyle w:val="Hyperlink"/>
          <w:rFonts w:ascii="Poppins" w:hAnsi="Poppins"/>
          <w:color w:val="auto"/>
          <w:sz w:val="18"/>
          <w:rPrChange w:id="1432" w:author="Stuart McLarnon (NESO)" w:date="2024-11-18T11:41:00Z">
            <w:rPr>
              <w:rStyle w:val="Hyperlink"/>
              <w:sz w:val="18"/>
            </w:rPr>
          </w:rPrChange>
        </w:rPr>
        <w:fldChar w:fldCharType="end"/>
      </w:r>
    </w:p>
  </w:footnote>
  <w:footnote w:id="4">
    <w:p w14:paraId="510379C9" w14:textId="4257C6F0" w:rsidR="002962A6" w:rsidRDefault="002962A6">
      <w:pPr>
        <w:pStyle w:val="FootnoteText"/>
        <w:rPr>
          <w:rFonts w:ascii="Poppins" w:hAnsi="Poppins"/>
          <w:color w:val="auto"/>
          <w:rPrChange w:id="1452" w:author="Stuart McLarnon (NESO)" w:date="2024-11-18T11:41:00Z">
            <w:rPr/>
          </w:rPrChange>
        </w:rPr>
      </w:pPr>
      <w:r w:rsidRPr="00D70D71">
        <w:rPr>
          <w:rStyle w:val="FootnoteReference"/>
          <w:rFonts w:ascii="Poppins" w:hAnsi="Poppins"/>
          <w:color w:val="auto"/>
          <w:rPrChange w:id="1453" w:author="Stuart McLarnon (NESO)" w:date="2024-11-18T11:41:00Z">
            <w:rPr>
              <w:rStyle w:val="FootnoteReference"/>
            </w:rPr>
          </w:rPrChange>
        </w:rPr>
        <w:footnoteRef/>
      </w:r>
      <w:r w:rsidRPr="00D70D71">
        <w:rPr>
          <w:rFonts w:ascii="Poppins" w:hAnsi="Poppins"/>
          <w:color w:val="auto"/>
          <w:rPrChange w:id="1454" w:author="Stuart McLarnon (NESO)" w:date="2024-11-18T11:41:00Z">
            <w:rPr/>
          </w:rPrChange>
        </w:rPr>
        <w:t xml:space="preserve"> </w:t>
      </w:r>
      <w:r w:rsidR="000C51B5">
        <w:rPr>
          <w:rFonts w:ascii="Poppins" w:hAnsi="Poppins"/>
          <w:color w:val="auto"/>
          <w:rPrChange w:id="1455" w:author="Stuart McLarnon (NESO)" w:date="2024-11-18T11:41:00Z">
            <w:rPr/>
          </w:rPrChange>
        </w:rPr>
        <w:t>Grid</w:t>
      </w:r>
      <w:r w:rsidR="0075155D">
        <w:rPr>
          <w:rFonts w:ascii="Poppins" w:hAnsi="Poppins"/>
          <w:color w:val="auto"/>
          <w:rPrChange w:id="1456" w:author="Stuart McLarnon (NESO)" w:date="2024-11-18T11:41:00Z">
            <w:rPr/>
          </w:rPrChange>
        </w:rPr>
        <w:t xml:space="preserve"> </w:t>
      </w:r>
      <w:del w:id="1457" w:author="Stuart McLarnon (NESO)" w:date="2024-11-18T11:41:00Z">
        <w:r>
          <w:delText>Code</w:delText>
        </w:r>
      </w:del>
      <w:ins w:id="1458" w:author="Stuart McLarnon (NESO)" w:date="2024-11-18T11:41:00Z">
        <w:r w:rsidR="0075155D">
          <w:rPr>
            <w:rFonts w:ascii="Poppins" w:hAnsi="Poppins" w:cs="Poppins"/>
            <w:color w:val="auto"/>
          </w:rPr>
          <w:t>code</w:t>
        </w:r>
      </w:ins>
    </w:p>
    <w:p w14:paraId="7BAC0AFF" w14:textId="3C77CD6A" w:rsidR="002962A6" w:rsidRPr="0075155D" w:rsidRDefault="002962A6" w:rsidP="007101B1">
      <w:pPr>
        <w:pStyle w:val="FootnoteText"/>
        <w:rPr>
          <w:rFonts w:ascii="Poppins" w:hAnsi="Poppins"/>
          <w:color w:val="auto"/>
          <w:highlight w:val="yellow"/>
          <w:rPrChange w:id="1459" w:author="Stuart McLarnon (NESO)" w:date="2024-11-18T11:41:00Z">
            <w:rPr/>
          </w:rPrChange>
        </w:rPr>
      </w:pPr>
      <w:del w:id="1460" w:author="Stuart McLarnon (NESO)" w:date="2024-11-18T11:41:00Z">
        <w:r w:rsidRPr="0004304A">
          <w:delText>https://www.nationalgrideso.com/electricity-transmission/document/162271/download</w:delText>
        </w:r>
      </w:del>
      <w:ins w:id="1461" w:author="Stuart McLarnon (NESO)" w:date="2024-11-18T11:41:00Z">
        <w:r w:rsidR="00EF4DC3" w:rsidRPr="00CD6B51">
          <w:rPr>
            <w:color w:val="7030A0"/>
            <w:rPrChange w:id="1462" w:author="Stuart McLarnon (NESO)" w:date="2025-03-12T10:00:00Z" w16du:dateUtc="2025-03-12T10:00:00Z">
              <w:rPr/>
            </w:rPrChange>
          </w:rPr>
          <w:fldChar w:fldCharType="begin"/>
        </w:r>
        <w:r w:rsidR="00EF4DC3" w:rsidRPr="00CD6B51">
          <w:rPr>
            <w:color w:val="7030A0"/>
            <w:rPrChange w:id="1463" w:author="Stuart McLarnon (NESO)" w:date="2025-03-12T10:00:00Z" w16du:dateUtc="2025-03-12T10:00:00Z">
              <w:rPr/>
            </w:rPrChange>
          </w:rPr>
          <w:instrText>HYPERLINK "https://dcm.nationalenergyso.com/"</w:instrText>
        </w:r>
        <w:r w:rsidR="00EF4DC3" w:rsidRPr="00CD6B51">
          <w:rPr>
            <w:color w:val="7030A0"/>
            <w:rPrChange w:id="1464" w:author="Stuart McLarnon (NESO)" w:date="2025-03-12T10:00:00Z" w16du:dateUtc="2025-03-12T10:00:00Z">
              <w:rPr/>
            </w:rPrChange>
          </w:rPr>
        </w:r>
        <w:r w:rsidR="00EF4DC3" w:rsidRPr="00CD6B51">
          <w:rPr>
            <w:color w:val="7030A0"/>
            <w:rPrChange w:id="1465" w:author="Stuart McLarnon (NESO)" w:date="2025-03-12T10:00:00Z" w16du:dateUtc="2025-03-12T10:00:00Z">
              <w:rPr/>
            </w:rPrChange>
          </w:rPr>
          <w:fldChar w:fldCharType="separate"/>
        </w:r>
        <w:r w:rsidR="007101B1" w:rsidRPr="00CD6B51">
          <w:rPr>
            <w:rStyle w:val="Hyperlink"/>
            <w:rFonts w:ascii="Poppins" w:hAnsi="Poppins" w:cs="Poppins"/>
            <w:color w:val="7030A0"/>
            <w:rPrChange w:id="1466" w:author="Stuart McLarnon (NESO)" w:date="2025-03-12T10:00:00Z" w16du:dateUtc="2025-03-12T10:00:00Z">
              <w:rPr>
                <w:rStyle w:val="Hyperlink"/>
                <w:rFonts w:ascii="Poppins" w:hAnsi="Poppins" w:cs="Poppins"/>
              </w:rPr>
            </w:rPrChange>
          </w:rPr>
          <w:t>https://dcm.nationalenergyso.com</w:t>
        </w:r>
        <w:r w:rsidR="00EF4DC3" w:rsidRPr="00CD6B51">
          <w:rPr>
            <w:rStyle w:val="Hyperlink"/>
            <w:rFonts w:ascii="Poppins" w:hAnsi="Poppins" w:cs="Poppins"/>
            <w:color w:val="7030A0"/>
            <w:rPrChange w:id="1467" w:author="Stuart McLarnon (NESO)" w:date="2025-03-12T10:00:00Z" w16du:dateUtc="2025-03-12T10:00:00Z">
              <w:rPr>
                <w:rStyle w:val="Hyperlink"/>
                <w:rFonts w:ascii="Poppins" w:hAnsi="Poppins" w:cs="Poppins"/>
              </w:rPr>
            </w:rPrChange>
          </w:rPr>
          <w:fldChar w:fldCharType="end"/>
        </w:r>
        <w:r w:rsidR="00861078" w:rsidRPr="00CD6B51">
          <w:rPr>
            <w:rFonts w:ascii="Poppins" w:hAnsi="Poppins" w:cs="Poppins"/>
            <w:color w:val="7030A0"/>
            <w:rPrChange w:id="1468" w:author="Stuart McLarnon (NESO)" w:date="2025-03-12T10:00:00Z" w16du:dateUtc="2025-03-12T10:00:00Z">
              <w:rPr>
                <w:rFonts w:ascii="Poppins" w:hAnsi="Poppins" w:cs="Poppins"/>
                <w:color w:val="auto"/>
              </w:rPr>
            </w:rPrChange>
          </w:rPr>
          <w:t xml:space="preserve"> </w:t>
        </w:r>
      </w:ins>
    </w:p>
  </w:footnote>
  <w:footnote w:id="5">
    <w:p w14:paraId="65121A05" w14:textId="02F4C03F" w:rsidR="002962A6" w:rsidRPr="009D2AA5" w:rsidRDefault="002962A6">
      <w:pPr>
        <w:pStyle w:val="FootnoteText"/>
        <w:rPr>
          <w:rFonts w:ascii="Poppins" w:hAnsi="Poppins"/>
          <w:color w:val="auto"/>
          <w:rPrChange w:id="1471" w:author="Stuart McLarnon (NESO)" w:date="2024-11-18T11:41:00Z">
            <w:rPr/>
          </w:rPrChange>
        </w:rPr>
      </w:pPr>
      <w:r w:rsidRPr="009D2AA5">
        <w:rPr>
          <w:rStyle w:val="FootnoteReference"/>
          <w:rFonts w:ascii="Poppins" w:hAnsi="Poppins"/>
          <w:color w:val="auto"/>
          <w:rPrChange w:id="1472" w:author="Stuart McLarnon (NESO)" w:date="2024-11-18T11:41:00Z">
            <w:rPr>
              <w:rStyle w:val="FootnoteReference"/>
            </w:rPr>
          </w:rPrChange>
        </w:rPr>
        <w:footnoteRef/>
      </w:r>
      <w:r w:rsidRPr="009D2AA5">
        <w:rPr>
          <w:rFonts w:ascii="Poppins" w:hAnsi="Poppins"/>
          <w:color w:val="auto"/>
          <w:rPrChange w:id="1473" w:author="Stuart McLarnon (NESO)" w:date="2024-11-18T11:41:00Z">
            <w:rPr/>
          </w:rPrChange>
        </w:rPr>
        <w:t xml:space="preserve"> Connection and Use of System Code</w:t>
      </w:r>
    </w:p>
    <w:p w14:paraId="648E7FE9" w14:textId="7C82D5FA" w:rsidR="007101B1" w:rsidRPr="009D2AA5" w:rsidRDefault="002962A6">
      <w:pPr>
        <w:pStyle w:val="FootnoteText"/>
        <w:rPr>
          <w:rFonts w:ascii="Poppins" w:hAnsi="Poppins"/>
          <w:color w:val="auto"/>
          <w:rPrChange w:id="1474" w:author="Stuart McLarnon (NESO)" w:date="2024-11-18T11:41:00Z">
            <w:rPr/>
          </w:rPrChange>
        </w:rPr>
      </w:pPr>
      <w:del w:id="1475" w:author="Stuart McLarnon (NESO)" w:date="2024-11-18T11:41:00Z">
        <w:r w:rsidRPr="00CD6B51">
          <w:rPr>
            <w:color w:val="7030A0"/>
            <w:rPrChange w:id="1476" w:author="Stuart McLarnon (NESO)" w:date="2025-03-12T10:00:00Z" w16du:dateUtc="2025-03-12T10:00:00Z">
              <w:rPr/>
            </w:rPrChange>
          </w:rPr>
          <w:delText>https://www.nationalgrideso.com/document/141131/download</w:delText>
        </w:r>
      </w:del>
      <w:ins w:id="1477" w:author="Stuart McLarnon (NESO)" w:date="2024-11-18T11:41:00Z">
        <w:r w:rsidR="00EF4DC3" w:rsidRPr="00CD6B51">
          <w:rPr>
            <w:color w:val="7030A0"/>
            <w:rPrChange w:id="1478" w:author="Stuart McLarnon (NESO)" w:date="2025-03-12T10:00:00Z" w16du:dateUtc="2025-03-12T10:00:00Z">
              <w:rPr/>
            </w:rPrChange>
          </w:rPr>
          <w:fldChar w:fldCharType="begin"/>
        </w:r>
        <w:r w:rsidR="00EF4DC3" w:rsidRPr="00CD6B51">
          <w:rPr>
            <w:color w:val="7030A0"/>
            <w:rPrChange w:id="1479" w:author="Stuart McLarnon (NESO)" w:date="2025-03-12T10:00:00Z" w16du:dateUtc="2025-03-12T10:00:00Z">
              <w:rPr/>
            </w:rPrChange>
          </w:rPr>
          <w:instrText>HYPERLINK "https://urldefense.com/v3/__https:/neso.energy/industry-information/codes/connection-and-use-system-code-cusc/cusc-code-documents__;!!B3hxM_NYsQ!1isFuQJegXqQ2EOvZa40M9-X91_E9GZYbXRCHKxIRCf57B1FmWVs6hErculSzR66LKrKYKBtGq0ldb2Rtw8JYHiT2uG9Gouc$"</w:instrText>
        </w:r>
        <w:r w:rsidR="00EF4DC3" w:rsidRPr="00CD6B51">
          <w:rPr>
            <w:color w:val="7030A0"/>
            <w:rPrChange w:id="1480" w:author="Stuart McLarnon (NESO)" w:date="2025-03-12T10:00:00Z" w16du:dateUtc="2025-03-12T10:00:00Z">
              <w:rPr/>
            </w:rPrChange>
          </w:rPr>
        </w:r>
        <w:r w:rsidR="00EF4DC3" w:rsidRPr="00CD6B51">
          <w:rPr>
            <w:color w:val="7030A0"/>
            <w:rPrChange w:id="1481" w:author="Stuart McLarnon (NESO)" w:date="2025-03-12T10:00:00Z" w16du:dateUtc="2025-03-12T10:00:00Z">
              <w:rPr/>
            </w:rPrChange>
          </w:rPr>
          <w:fldChar w:fldCharType="separate"/>
        </w:r>
        <w:r w:rsidR="007101B1" w:rsidRPr="00CD6B51">
          <w:rPr>
            <w:rStyle w:val="Hyperlink"/>
            <w:rFonts w:ascii="Poppins" w:hAnsi="Poppins" w:cs="Poppins"/>
            <w:color w:val="7030A0"/>
            <w:rPrChange w:id="1482" w:author="Stuart McLarnon (NESO)" w:date="2025-03-12T10:00:00Z" w16du:dateUtc="2025-03-12T10:00:00Z">
              <w:rPr>
                <w:rStyle w:val="Hyperlink"/>
                <w:rFonts w:ascii="Poppins" w:hAnsi="Poppins" w:cs="Poppins"/>
              </w:rPr>
            </w:rPrChange>
          </w:rPr>
          <w:t>https://neso.energy/industry-information/codes/connection-and-use-system-code-cusc/cusc-code-documents</w:t>
        </w:r>
        <w:r w:rsidR="00EF4DC3" w:rsidRPr="00CD6B51">
          <w:rPr>
            <w:rStyle w:val="Hyperlink"/>
            <w:rFonts w:ascii="Poppins" w:hAnsi="Poppins" w:cs="Poppins"/>
            <w:color w:val="7030A0"/>
            <w:rPrChange w:id="1483" w:author="Stuart McLarnon (NESO)" w:date="2025-03-12T10:00:00Z" w16du:dateUtc="2025-03-12T10:00:00Z">
              <w:rPr>
                <w:rStyle w:val="Hyperlink"/>
                <w:rFonts w:ascii="Poppins" w:hAnsi="Poppins" w:cs="Poppins"/>
              </w:rPr>
            </w:rPrChange>
          </w:rPr>
          <w:fldChar w:fldCharType="end"/>
        </w:r>
      </w:ins>
    </w:p>
  </w:footnote>
  <w:footnote w:id="6">
    <w:p w14:paraId="6360B980" w14:textId="490461E0" w:rsidR="002962A6" w:rsidRPr="009D2AA5" w:rsidRDefault="002962A6">
      <w:pPr>
        <w:pStyle w:val="FootnoteText"/>
        <w:rPr>
          <w:rFonts w:ascii="Poppins" w:hAnsi="Poppins"/>
          <w:color w:val="auto"/>
          <w:rPrChange w:id="1487" w:author="Stuart McLarnon (NESO)" w:date="2024-11-18T11:41:00Z">
            <w:rPr/>
          </w:rPrChange>
        </w:rPr>
      </w:pPr>
      <w:r w:rsidRPr="009D2AA5">
        <w:rPr>
          <w:rStyle w:val="FootnoteReference"/>
          <w:rFonts w:ascii="Poppins" w:hAnsi="Poppins"/>
          <w:color w:val="auto"/>
          <w:rPrChange w:id="1488" w:author="Stuart McLarnon (NESO)" w:date="2024-11-18T11:41:00Z">
            <w:rPr>
              <w:rStyle w:val="FootnoteReference"/>
            </w:rPr>
          </w:rPrChange>
        </w:rPr>
        <w:footnoteRef/>
      </w:r>
      <w:r w:rsidRPr="009D2AA5">
        <w:rPr>
          <w:rFonts w:ascii="Poppins" w:hAnsi="Poppins"/>
          <w:color w:val="auto"/>
          <w:rPrChange w:id="1489" w:author="Stuart McLarnon (NESO)" w:date="2024-11-18T11:41:00Z">
            <w:rPr/>
          </w:rPrChange>
        </w:rPr>
        <w:t xml:space="preserve"> System Operator Transmission Owner Code</w:t>
      </w:r>
    </w:p>
    <w:p w14:paraId="482BB5DA" w14:textId="0FBA635E" w:rsidR="002962A6" w:rsidRPr="00D70D71" w:rsidRDefault="002962A6">
      <w:pPr>
        <w:pStyle w:val="FootnoteText"/>
        <w:rPr>
          <w:rFonts w:ascii="Poppins" w:hAnsi="Poppins"/>
          <w:color w:val="auto"/>
          <w:rPrChange w:id="1490" w:author="Stuart McLarnon (NESO)" w:date="2024-11-18T11:41:00Z">
            <w:rPr/>
          </w:rPrChange>
        </w:rPr>
      </w:pPr>
      <w:del w:id="1491" w:author="Stuart McLarnon (NESO)" w:date="2024-11-18T11:41:00Z">
        <w:r w:rsidRPr="00CD6B51">
          <w:rPr>
            <w:color w:val="7030A0"/>
            <w:rPrChange w:id="1492" w:author="Stuart McLarnon (NESO)" w:date="2025-03-12T10:00:00Z" w16du:dateUtc="2025-03-12T10:00:00Z">
              <w:rPr/>
            </w:rPrChange>
          </w:rPr>
          <w:delText>https://www.nationalgrideso.com/document/40726/download</w:delText>
        </w:r>
      </w:del>
      <w:ins w:id="1493" w:author="Stuart McLarnon (NESO)" w:date="2024-11-18T11:41:00Z">
        <w:r w:rsidR="00EF4DC3" w:rsidRPr="00CD6B51">
          <w:rPr>
            <w:color w:val="7030A0"/>
            <w:rPrChange w:id="1494" w:author="Stuart McLarnon (NESO)" w:date="2025-03-12T10:00:00Z" w16du:dateUtc="2025-03-12T10:00:00Z">
              <w:rPr/>
            </w:rPrChange>
          </w:rPr>
          <w:fldChar w:fldCharType="begin"/>
        </w:r>
        <w:r w:rsidR="00EF4DC3" w:rsidRPr="00CD6B51">
          <w:rPr>
            <w:color w:val="7030A0"/>
            <w:rPrChange w:id="1495" w:author="Stuart McLarnon (NESO)" w:date="2025-03-12T10:00:00Z" w16du:dateUtc="2025-03-12T10:00:00Z">
              <w:rPr/>
            </w:rPrChange>
          </w:rPr>
          <w:instrText>HYPERLINK "https://urldefense.com/v3/__https:/neso.energy/industry-information/codes/system-operator-transmission-owner-code-stc/stc-code-documents__;!!B3hxM_NYsQ!1isFuQJegXqQ2EOvZa40M9-X91_E9GZYbXRCHKxIRCf57B1FmWVs6hErculSzR66LKrKYKBtGq0ldb2Rtw8JYHiT2j-2-1za$"</w:instrText>
        </w:r>
        <w:r w:rsidR="00EF4DC3" w:rsidRPr="00CD6B51">
          <w:rPr>
            <w:color w:val="7030A0"/>
            <w:rPrChange w:id="1496" w:author="Stuart McLarnon (NESO)" w:date="2025-03-12T10:00:00Z" w16du:dateUtc="2025-03-12T10:00:00Z">
              <w:rPr/>
            </w:rPrChange>
          </w:rPr>
        </w:r>
        <w:r w:rsidR="00EF4DC3" w:rsidRPr="00CD6B51">
          <w:rPr>
            <w:color w:val="7030A0"/>
            <w:rPrChange w:id="1497" w:author="Stuart McLarnon (NESO)" w:date="2025-03-12T10:00:00Z" w16du:dateUtc="2025-03-12T10:00:00Z">
              <w:rPr/>
            </w:rPrChange>
          </w:rPr>
          <w:fldChar w:fldCharType="separate"/>
        </w:r>
        <w:r w:rsidR="006C4DB3" w:rsidRPr="00CD6B51">
          <w:rPr>
            <w:rStyle w:val="Hyperlink"/>
            <w:rFonts w:ascii="Poppins" w:hAnsi="Poppins" w:cs="Poppins"/>
            <w:color w:val="7030A0"/>
            <w:rPrChange w:id="1498" w:author="Stuart McLarnon (NESO)" w:date="2025-03-12T10:00:00Z" w16du:dateUtc="2025-03-12T10:00:00Z">
              <w:rPr>
                <w:rStyle w:val="Hyperlink"/>
                <w:rFonts w:ascii="Poppins" w:hAnsi="Poppins" w:cs="Poppins"/>
              </w:rPr>
            </w:rPrChange>
          </w:rPr>
          <w:t>https://neso.energy/industry-information/codes/system-operator-transmission-owner-code-stc/stc-code-documents</w:t>
        </w:r>
        <w:r w:rsidR="00EF4DC3" w:rsidRPr="00CD6B51">
          <w:rPr>
            <w:rStyle w:val="Hyperlink"/>
            <w:rFonts w:ascii="Poppins" w:hAnsi="Poppins" w:cs="Poppins"/>
            <w:color w:val="7030A0"/>
            <w:rPrChange w:id="1499" w:author="Stuart McLarnon (NESO)" w:date="2025-03-12T10:00:00Z" w16du:dateUtc="2025-03-12T10:00:00Z">
              <w:rPr>
                <w:rStyle w:val="Hyperlink"/>
                <w:rFonts w:ascii="Poppins" w:hAnsi="Poppins" w:cs="Poppins"/>
              </w:rPr>
            </w:rPrChange>
          </w:rPr>
          <w:fldChar w:fldCharType="end"/>
        </w:r>
      </w:ins>
    </w:p>
  </w:footnote>
  <w:footnote w:id="7">
    <w:p w14:paraId="09B9F836" w14:textId="77777777" w:rsidR="002962A6" w:rsidRPr="00D70D71" w:rsidRDefault="002962A6" w:rsidP="00C4382B">
      <w:pPr>
        <w:pStyle w:val="FootnoteText"/>
        <w:rPr>
          <w:rFonts w:ascii="Poppins" w:hAnsi="Poppins"/>
          <w:color w:val="auto"/>
          <w:rPrChange w:id="1670" w:author="Stuart McLarnon (NESO)" w:date="2024-11-18T11:41:00Z">
            <w:rPr/>
          </w:rPrChange>
        </w:rPr>
      </w:pPr>
      <w:r w:rsidRPr="00D70D71">
        <w:rPr>
          <w:rStyle w:val="FootnoteReference"/>
          <w:rFonts w:ascii="Poppins" w:hAnsi="Poppins"/>
          <w:color w:val="auto"/>
          <w:rPrChange w:id="1671" w:author="Stuart McLarnon (NESO)" w:date="2024-11-18T11:41:00Z">
            <w:rPr>
              <w:rStyle w:val="FootnoteReference"/>
            </w:rPr>
          </w:rPrChange>
        </w:rPr>
        <w:footnoteRef/>
      </w:r>
      <w:r w:rsidRPr="00D70D71">
        <w:rPr>
          <w:rFonts w:ascii="Poppins" w:hAnsi="Poppins"/>
          <w:color w:val="auto"/>
          <w:rPrChange w:id="1672" w:author="Stuart McLarnon (NESO)" w:date="2024-11-18T11:41:00Z">
            <w:rPr/>
          </w:rPrChange>
        </w:rPr>
        <w:t xml:space="preserve"> https://eur-lex.europa.eu/legal-content/EN/TXT/PDF/?uri=CELEX:32017R1485&amp;from=EN</w:t>
      </w:r>
    </w:p>
  </w:footnote>
  <w:footnote w:id="8">
    <w:p w14:paraId="3C1E52CB" w14:textId="77777777" w:rsidR="002962A6" w:rsidRPr="00D70D71" w:rsidRDefault="002962A6" w:rsidP="000226A1">
      <w:pPr>
        <w:pStyle w:val="FootnoteText"/>
        <w:rPr>
          <w:rFonts w:ascii="Poppins" w:hAnsi="Poppins"/>
          <w:color w:val="auto"/>
          <w:rPrChange w:id="2504" w:author="Stuart McLarnon (NESO)" w:date="2024-11-18T11:41:00Z">
            <w:rPr/>
          </w:rPrChange>
        </w:rPr>
      </w:pPr>
      <w:r w:rsidRPr="00D70D71">
        <w:rPr>
          <w:rStyle w:val="FootnoteReference"/>
          <w:rFonts w:ascii="Poppins" w:hAnsi="Poppins"/>
          <w:color w:val="auto"/>
          <w:rPrChange w:id="2505" w:author="Stuart McLarnon (NESO)" w:date="2024-11-18T11:41:00Z">
            <w:rPr>
              <w:rStyle w:val="FootnoteReference"/>
            </w:rPr>
          </w:rPrChange>
        </w:rPr>
        <w:footnoteRef/>
      </w:r>
      <w:r w:rsidRPr="00D70D71">
        <w:rPr>
          <w:rFonts w:ascii="Poppins" w:hAnsi="Poppins"/>
          <w:color w:val="auto"/>
          <w:rPrChange w:id="2506" w:author="Stuart McLarnon (NESO)" w:date="2024-11-18T11:41:00Z">
            <w:rPr/>
          </w:rPrChange>
        </w:rPr>
        <w:t xml:space="preserve"> </w:t>
      </w:r>
      <w:r w:rsidR="00EF4DC3" w:rsidRPr="00CD6B51">
        <w:rPr>
          <w:color w:val="7030A0"/>
          <w:rPrChange w:id="2507" w:author="Stuart McLarnon (NESO)" w:date="2025-03-12T10:00:00Z" w16du:dateUtc="2025-03-12T10:00:00Z">
            <w:rPr/>
          </w:rPrChange>
        </w:rPr>
        <w:fldChar w:fldCharType="begin"/>
      </w:r>
      <w:r w:rsidR="00EF4DC3" w:rsidRPr="00CD6B51">
        <w:rPr>
          <w:color w:val="7030A0"/>
          <w:rPrChange w:id="2508" w:author="Stuart McLarnon (NESO)" w:date="2025-03-12T10:00:00Z" w16du:dateUtc="2025-03-12T10:00:00Z">
            <w:rPr/>
          </w:rPrChange>
        </w:rPr>
        <w:instrText>HYPERLINK "http://www.legislation.gov.uk/uksi/2002/2665/contents/made"</w:instrText>
      </w:r>
      <w:r w:rsidR="00EF4DC3" w:rsidRPr="00CD6B51">
        <w:rPr>
          <w:color w:val="7030A0"/>
          <w:rPrChange w:id="2509" w:author="Stuart McLarnon (NESO)" w:date="2025-03-12T10:00:00Z" w16du:dateUtc="2025-03-12T10:00:00Z">
            <w:rPr/>
          </w:rPrChange>
        </w:rPr>
      </w:r>
      <w:r w:rsidR="00EF4DC3" w:rsidRPr="00CD6B51">
        <w:rPr>
          <w:color w:val="7030A0"/>
          <w:rPrChange w:id="2510" w:author="Stuart McLarnon (NESO)" w:date="2025-03-12T10:00:00Z" w16du:dateUtc="2025-03-12T10:00:00Z">
            <w:rPr/>
          </w:rPrChange>
        </w:rPr>
        <w:fldChar w:fldCharType="separate"/>
      </w:r>
      <w:r w:rsidRPr="00CD6B51">
        <w:rPr>
          <w:rStyle w:val="Hyperlink"/>
          <w:rFonts w:ascii="Poppins" w:hAnsi="Poppins"/>
          <w:color w:val="7030A0"/>
          <w:rPrChange w:id="2511" w:author="Stuart McLarnon (NESO)" w:date="2025-03-12T10:00:00Z" w16du:dateUtc="2025-03-12T10:00:00Z">
            <w:rPr>
              <w:rStyle w:val="Hyperlink"/>
            </w:rPr>
          </w:rPrChange>
        </w:rPr>
        <w:t>http://www.legislation.gov.uk/uksi/2002/2665/contents/made</w:t>
      </w:r>
      <w:r w:rsidR="00EF4DC3" w:rsidRPr="00CD6B51">
        <w:rPr>
          <w:rStyle w:val="Hyperlink"/>
          <w:rFonts w:ascii="Poppins" w:hAnsi="Poppins"/>
          <w:color w:val="7030A0"/>
          <w:rPrChange w:id="2512" w:author="Stuart McLarnon (NESO)" w:date="2025-03-12T10:00:00Z" w16du:dateUtc="2025-03-12T10:00:00Z">
            <w:rPr>
              <w:rStyle w:val="Hyperlink"/>
            </w:rPr>
          </w:rPrChange>
        </w:rPr>
        <w:fldChar w:fldCharType="end"/>
      </w:r>
      <w:r w:rsidRPr="00CD6B51">
        <w:rPr>
          <w:rFonts w:ascii="Poppins" w:hAnsi="Poppins"/>
          <w:color w:val="7030A0"/>
          <w:rPrChange w:id="2513" w:author="Stuart McLarnon (NESO)" w:date="2025-03-12T10:00:00Z" w16du:dateUtc="2025-03-12T10:00:00Z">
            <w:rPr/>
          </w:rPrChange>
        </w:rPr>
        <w:t xml:space="preserve">  </w:t>
      </w:r>
    </w:p>
  </w:footnote>
  <w:footnote w:id="9">
    <w:p w14:paraId="725B059E" w14:textId="77777777" w:rsidR="002962A6" w:rsidRPr="00D70D71" w:rsidRDefault="002962A6" w:rsidP="000226A1">
      <w:pPr>
        <w:pStyle w:val="FootnoteText"/>
        <w:rPr>
          <w:rFonts w:ascii="Poppins" w:hAnsi="Poppins"/>
          <w:color w:val="auto"/>
          <w:rPrChange w:id="3477" w:author="Stuart McLarnon (NESO)" w:date="2024-11-18T11:41:00Z">
            <w:rPr/>
          </w:rPrChange>
        </w:rPr>
      </w:pPr>
      <w:r w:rsidRPr="00D70D71">
        <w:rPr>
          <w:rStyle w:val="FootnoteReference"/>
          <w:rFonts w:ascii="Poppins" w:hAnsi="Poppins"/>
          <w:color w:val="auto"/>
          <w:rPrChange w:id="3478" w:author="Stuart McLarnon (NESO)" w:date="2024-11-18T11:41:00Z">
            <w:rPr>
              <w:rStyle w:val="FootnoteReference"/>
            </w:rPr>
          </w:rPrChange>
        </w:rPr>
        <w:footnoteRef/>
      </w:r>
      <w:r w:rsidRPr="00D70D71">
        <w:rPr>
          <w:rFonts w:ascii="Poppins" w:hAnsi="Poppins"/>
          <w:color w:val="auto"/>
          <w:rPrChange w:id="3479" w:author="Stuart McLarnon (NESO)" w:date="2024-11-18T11:41:00Z">
            <w:rPr/>
          </w:rPrChange>
        </w:rPr>
        <w:t xml:space="preserve"> Electricity Supply Emergency Code</w:t>
      </w:r>
    </w:p>
    <w:p w14:paraId="28F3705E" w14:textId="77777777" w:rsidR="002962A6" w:rsidRPr="00D70D71" w:rsidRDefault="00EF4DC3" w:rsidP="000226A1">
      <w:pPr>
        <w:pStyle w:val="FootnoteText"/>
        <w:rPr>
          <w:rFonts w:ascii="Poppins" w:hAnsi="Poppins"/>
          <w:color w:val="auto"/>
          <w:rPrChange w:id="3480" w:author="Stuart McLarnon (NESO)" w:date="2024-11-18T11:41:00Z">
            <w:rPr/>
          </w:rPrChange>
        </w:rPr>
      </w:pPr>
      <w:r w:rsidRPr="00CD6B51">
        <w:rPr>
          <w:color w:val="7030A0"/>
          <w:rPrChange w:id="3481" w:author="Stuart McLarnon (NESO)" w:date="2025-03-12T10:00:00Z" w16du:dateUtc="2025-03-12T10:00:00Z">
            <w:rPr/>
          </w:rPrChange>
        </w:rPr>
        <w:fldChar w:fldCharType="begin"/>
      </w:r>
      <w:r w:rsidRPr="00CD6B51">
        <w:rPr>
          <w:color w:val="7030A0"/>
          <w:rPrChange w:id="3482" w:author="Stuart McLarnon (NESO)" w:date="2025-03-12T10:00:00Z" w16du:dateUtc="2025-03-12T10:00:00Z">
            <w:rPr/>
          </w:rPrChange>
        </w:rPr>
        <w:instrText>HYPERLINK "https://assets.publishing.service.gov.uk/government/uploads/system/uploads/attachment_data/file/698739/2018_03_29_Electricity_Supply_Emergency_Code__ESEC__2018_Revision_V1.0-.pdf"</w:instrText>
      </w:r>
      <w:r w:rsidRPr="00CD6B51">
        <w:rPr>
          <w:color w:val="7030A0"/>
          <w:rPrChange w:id="3483" w:author="Stuart McLarnon (NESO)" w:date="2025-03-12T10:00:00Z" w16du:dateUtc="2025-03-12T10:00:00Z">
            <w:rPr/>
          </w:rPrChange>
        </w:rPr>
      </w:r>
      <w:r w:rsidRPr="00CD6B51">
        <w:rPr>
          <w:color w:val="7030A0"/>
          <w:rPrChange w:id="3484" w:author="Stuart McLarnon (NESO)" w:date="2025-03-12T10:00:00Z" w16du:dateUtc="2025-03-12T10:00:00Z">
            <w:rPr/>
          </w:rPrChange>
        </w:rPr>
        <w:fldChar w:fldCharType="separate"/>
      </w:r>
      <w:r w:rsidR="002962A6" w:rsidRPr="00CD6B51">
        <w:rPr>
          <w:rStyle w:val="Hyperlink"/>
          <w:rFonts w:ascii="Poppins" w:hAnsi="Poppins"/>
          <w:color w:val="7030A0"/>
          <w:rPrChange w:id="3485" w:author="Stuart McLarnon (NESO)" w:date="2025-03-12T10:00:00Z" w16du:dateUtc="2025-03-12T10:00:00Z">
            <w:rPr>
              <w:rStyle w:val="Hyperlink"/>
            </w:rPr>
          </w:rPrChange>
        </w:rPr>
        <w:t>https://assets.publishing.service.gov.uk/government/uploads/system/uploads/attachment_data/file/698739/2018_03_29_Electricity_Supply_Emergency_Code__ESEC__2018_Revision_V1.0-.pdf</w:t>
      </w:r>
      <w:r w:rsidRPr="00CD6B51">
        <w:rPr>
          <w:rStyle w:val="Hyperlink"/>
          <w:rFonts w:ascii="Poppins" w:hAnsi="Poppins"/>
          <w:color w:val="7030A0"/>
          <w:rPrChange w:id="3486" w:author="Stuart McLarnon (NESO)" w:date="2025-03-12T10:00:00Z" w16du:dateUtc="2025-03-12T10:00:00Z">
            <w:rPr>
              <w:rStyle w:val="Hyperlink"/>
            </w:rPr>
          </w:rPrChange>
        </w:rPr>
        <w:fldChar w:fldCharType="end"/>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7B338" w14:textId="77777777" w:rsidR="002962A6" w:rsidRDefault="002962A6" w:rsidP="00A6517C"/>
  <w:p w14:paraId="06A32904" w14:textId="4880A498" w:rsidR="002962A6" w:rsidRPr="00A6517C" w:rsidRDefault="002962A6" w:rsidP="00A6517C">
    <w:del w:id="9" w:author="Stuart McLarnon (NESO)" w:date="2024-11-18T11:41:00Z">
      <w:r w:rsidRPr="00D335F9">
        <w:rPr>
          <w:noProof/>
          <w:lang w:eastAsia="en-GB"/>
        </w:rPr>
        <w:drawing>
          <wp:anchor distT="0" distB="0" distL="114300" distR="114300" simplePos="0" relativeHeight="251668480" behindDoc="0" locked="0" layoutInCell="1" allowOverlap="1" wp14:anchorId="0A373E21" wp14:editId="0457227A">
            <wp:simplePos x="0" y="0"/>
            <wp:positionH relativeFrom="column">
              <wp:posOffset>-1122045</wp:posOffset>
            </wp:positionH>
            <wp:positionV relativeFrom="paragraph">
              <wp:posOffset>77470</wp:posOffset>
            </wp:positionV>
            <wp:extent cx="2052000" cy="306000"/>
            <wp:effectExtent l="0" t="0" r="5715" b="0"/>
            <wp:wrapNone/>
            <wp:docPr id="10" name="Picture 10">
              <a:extLst xmlns:a="http://schemas.openxmlformats.org/drawingml/2006/main">
                <a:ext uri="{FF2B5EF4-FFF2-40B4-BE49-F238E27FC236}">
                  <a16:creationId xmlns:a16="http://schemas.microsoft.com/office/drawing/2014/main" id="{DC0E0B6B-9082-4BDB-A555-BA6DEB512D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DC0E0B6B-9082-4BDB-A555-BA6DEB512DD5}"/>
                        </a:ext>
                      </a:extLst>
                    </pic:cNvPr>
                    <pic:cNvPicPr>
                      <a:picLocks noChangeAspect="1"/>
                    </pic:cNvPicPr>
                  </pic:nvPicPr>
                  <pic:blipFill>
                    <a:blip r:embed="rId1"/>
                    <a:stretch>
                      <a:fillRect/>
                    </a:stretch>
                  </pic:blipFill>
                  <pic:spPr>
                    <a:xfrm>
                      <a:off x="0" y="0"/>
                      <a:ext cx="2052000" cy="306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66432" behindDoc="0" locked="1" layoutInCell="1" allowOverlap="1" wp14:anchorId="1DD2556C" wp14:editId="2923E56E">
            <wp:simplePos x="0" y="0"/>
            <wp:positionH relativeFrom="page">
              <wp:posOffset>-38100</wp:posOffset>
            </wp:positionH>
            <wp:positionV relativeFrom="page">
              <wp:align>bottom</wp:align>
            </wp:positionV>
            <wp:extent cx="8086725" cy="8601075"/>
            <wp:effectExtent l="0" t="0" r="9525" b="9525"/>
            <wp:wrapNone/>
            <wp:docPr id="11" name="Pictur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rotWithShape="1">
                    <a:blip r:embed="rId2"/>
                    <a:srcRect l="17891" r="16843"/>
                    <a:stretch/>
                  </pic:blipFill>
                  <pic:spPr bwMode="auto">
                    <a:xfrm>
                      <a:off x="0" y="0"/>
                      <a:ext cx="8086725" cy="86010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C1211">
        <w:rPr>
          <w:noProof/>
          <w:lang w:eastAsia="en-GB"/>
        </w:rPr>
        <w:drawing>
          <wp:anchor distT="0" distB="0" distL="114300" distR="114300" simplePos="0" relativeHeight="251667456" behindDoc="0" locked="1" layoutInCell="1" allowOverlap="1" wp14:anchorId="61257497" wp14:editId="74F6B791">
            <wp:simplePos x="0" y="0"/>
            <wp:positionH relativeFrom="page">
              <wp:posOffset>-144145</wp:posOffset>
            </wp:positionH>
            <wp:positionV relativeFrom="page">
              <wp:align>top</wp:align>
            </wp:positionV>
            <wp:extent cx="7844400" cy="3394800"/>
            <wp:effectExtent l="0" t="0" r="444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flipV="1">
                      <a:off x="0" y="0"/>
                      <a:ext cx="7844400" cy="3394800"/>
                    </a:xfrm>
                    <a:prstGeom prst="rect">
                      <a:avLst/>
                    </a:prstGeom>
                    <a:noFill/>
                    <a:ln>
                      <a:noFill/>
                    </a:ln>
                  </pic:spPr>
                </pic:pic>
              </a:graphicData>
            </a:graphic>
            <wp14:sizeRelH relativeFrom="page">
              <wp14:pctWidth>0</wp14:pctWidth>
            </wp14:sizeRelH>
            <wp14:sizeRelV relativeFrom="page">
              <wp14:pctHeight>0</wp14:pctHeight>
            </wp14:sizeRelV>
          </wp:anchor>
        </w:drawing>
      </w:r>
    </w:del>
    <w:ins w:id="10" w:author="Stuart McLarnon (NESO)" w:date="2024-11-18T11:41:00Z">
      <w:r w:rsidRPr="00D335F9">
        <w:rPr>
          <w:noProof/>
          <w:lang w:eastAsia="en-GB"/>
        </w:rPr>
        <w:drawing>
          <wp:anchor distT="0" distB="0" distL="114300" distR="114300" simplePos="0" relativeHeight="251664384" behindDoc="0" locked="0" layoutInCell="1" allowOverlap="1" wp14:anchorId="5FDCE763" wp14:editId="38A598C8">
            <wp:simplePos x="0" y="0"/>
            <wp:positionH relativeFrom="column">
              <wp:posOffset>-1122045</wp:posOffset>
            </wp:positionH>
            <wp:positionV relativeFrom="paragraph">
              <wp:posOffset>77470</wp:posOffset>
            </wp:positionV>
            <wp:extent cx="2052000" cy="306000"/>
            <wp:effectExtent l="0" t="0" r="5715" b="0"/>
            <wp:wrapNone/>
            <wp:docPr id="1" name="Picture 1">
              <a:extLst xmlns:a="http://schemas.openxmlformats.org/drawingml/2006/main">
                <a:ext uri="{FF2B5EF4-FFF2-40B4-BE49-F238E27FC236}">
                  <a16:creationId xmlns:a16="http://schemas.microsoft.com/office/drawing/2014/main" id="{DC0E0B6B-9082-4BDB-A555-BA6DEB512D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DC0E0B6B-9082-4BDB-A555-BA6DEB512DD5}"/>
                        </a:ext>
                      </a:extLst>
                    </pic:cNvPr>
                    <pic:cNvPicPr>
                      <a:picLocks noChangeAspect="1"/>
                    </pic:cNvPicPr>
                  </pic:nvPicPr>
                  <pic:blipFill>
                    <a:blip r:embed="rId1"/>
                    <a:stretch>
                      <a:fillRect/>
                    </a:stretch>
                  </pic:blipFill>
                  <pic:spPr>
                    <a:xfrm>
                      <a:off x="0" y="0"/>
                      <a:ext cx="2052000" cy="306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62336" behindDoc="0" locked="1" layoutInCell="1" allowOverlap="1" wp14:anchorId="43E30600" wp14:editId="776A0391">
            <wp:simplePos x="0" y="0"/>
            <wp:positionH relativeFrom="page">
              <wp:posOffset>-38100</wp:posOffset>
            </wp:positionH>
            <wp:positionV relativeFrom="page">
              <wp:align>bottom</wp:align>
            </wp:positionV>
            <wp:extent cx="8086725" cy="8601075"/>
            <wp:effectExtent l="0" t="0" r="9525" b="9525"/>
            <wp:wrapNone/>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rotWithShape="1">
                    <a:blip r:embed="rId2"/>
                    <a:srcRect l="17891" r="16843"/>
                    <a:stretch/>
                  </pic:blipFill>
                  <pic:spPr bwMode="auto">
                    <a:xfrm>
                      <a:off x="0" y="0"/>
                      <a:ext cx="8086725" cy="86010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C1211">
        <w:rPr>
          <w:noProof/>
          <w:lang w:eastAsia="en-GB"/>
        </w:rPr>
        <w:drawing>
          <wp:anchor distT="0" distB="0" distL="114300" distR="114300" simplePos="0" relativeHeight="251663360" behindDoc="0" locked="1" layoutInCell="1" allowOverlap="1" wp14:anchorId="3917BC26" wp14:editId="5E99DBFD">
            <wp:simplePos x="0" y="0"/>
            <wp:positionH relativeFrom="page">
              <wp:posOffset>-144145</wp:posOffset>
            </wp:positionH>
            <wp:positionV relativeFrom="page">
              <wp:align>top</wp:align>
            </wp:positionV>
            <wp:extent cx="7844400" cy="3394800"/>
            <wp:effectExtent l="0" t="0" r="444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flipV="1">
                      <a:off x="0" y="0"/>
                      <a:ext cx="7844400" cy="3394800"/>
                    </a:xfrm>
                    <a:prstGeom prst="rect">
                      <a:avLst/>
                    </a:prstGeom>
                    <a:noFill/>
                    <a:ln>
                      <a:noFill/>
                    </a:ln>
                  </pic:spPr>
                </pic:pic>
              </a:graphicData>
            </a:graphic>
            <wp14:sizeRelH relativeFrom="page">
              <wp14:pctWidth>0</wp14:pctWidth>
            </wp14:sizeRelH>
            <wp14:sizeRelV relativeFrom="page">
              <wp14:pctHeight>0</wp14:pctHeight>
            </wp14:sizeRelV>
          </wp:anchor>
        </w:drawing>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D625CC" w14:textId="77777777" w:rsidR="002962A6" w:rsidRPr="00A6517C" w:rsidRDefault="002962A6" w:rsidP="00A6517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5CC24" w14:textId="22BFE47C" w:rsidR="002962A6" w:rsidRPr="00A6517C" w:rsidRDefault="002962A6" w:rsidP="00A6517C">
    <w:del w:id="308" w:author="Stuart McLarnon (NESO)" w:date="2024-11-18T11:41:00Z">
      <w:r>
        <w:rPr>
          <w:noProof/>
          <w:lang w:eastAsia="en-GB"/>
        </w:rPr>
        <w:drawing>
          <wp:anchor distT="0" distB="0" distL="114300" distR="114300" simplePos="0" relativeHeight="251670528" behindDoc="1" locked="1" layoutInCell="1" allowOverlap="1" wp14:anchorId="36AD2823" wp14:editId="2BE99E4F">
            <wp:simplePos x="0" y="0"/>
            <wp:positionH relativeFrom="page">
              <wp:align>right</wp:align>
            </wp:positionH>
            <wp:positionV relativeFrom="page">
              <wp:posOffset>-336550</wp:posOffset>
            </wp:positionV>
            <wp:extent cx="7559675" cy="10699115"/>
            <wp:effectExtent l="0" t="0" r="3175" b="698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london.jpg"/>
                    <pic:cNvPicPr/>
                  </pic:nvPicPr>
                  <pic:blipFill>
                    <a:blip r:embed="rId1"/>
                    <a:stretch>
                      <a:fillRect/>
                    </a:stretch>
                  </pic:blipFill>
                  <pic:spPr bwMode="auto">
                    <a:xfrm>
                      <a:off x="0" y="0"/>
                      <a:ext cx="7559675" cy="106991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del>
    <w:ins w:id="309" w:author="Stuart McLarnon (NESO)" w:date="2024-11-18T11:41:00Z">
      <w:r w:rsidR="00C64FD1">
        <w:rPr>
          <w:noProof/>
        </w:rPr>
        <mc:AlternateContent>
          <mc:Choice Requires="wps">
            <w:drawing>
              <wp:anchor distT="0" distB="0" distL="114300" distR="114300" simplePos="0" relativeHeight="251660288" behindDoc="0" locked="0" layoutInCell="1" allowOverlap="1" wp14:anchorId="16C3E31D" wp14:editId="4326CA28">
                <wp:simplePos x="0" y="0"/>
                <wp:positionH relativeFrom="page">
                  <wp:align>left</wp:align>
                </wp:positionH>
                <wp:positionV relativeFrom="paragraph">
                  <wp:posOffset>-328240</wp:posOffset>
                </wp:positionV>
                <wp:extent cx="7544849" cy="5128592"/>
                <wp:effectExtent l="0" t="0" r="18415" b="15240"/>
                <wp:wrapNone/>
                <wp:docPr id="82" name="Text Box 82"/>
                <wp:cNvGraphicFramePr/>
                <a:graphic xmlns:a="http://schemas.openxmlformats.org/drawingml/2006/main">
                  <a:graphicData uri="http://schemas.microsoft.com/office/word/2010/wordprocessingShape">
                    <wps:wsp>
                      <wps:cNvSpPr txBox="1"/>
                      <wps:spPr>
                        <a:xfrm>
                          <a:off x="0" y="0"/>
                          <a:ext cx="7544849" cy="5128592"/>
                        </a:xfrm>
                        <a:prstGeom prst="rect">
                          <a:avLst/>
                        </a:prstGeom>
                        <a:solidFill>
                          <a:srgbClr val="3F0731"/>
                        </a:solidFill>
                        <a:ln w="6350">
                          <a:solidFill>
                            <a:srgbClr val="3F0731"/>
                          </a:solidFill>
                        </a:ln>
                      </wps:spPr>
                      <wps:txbx>
                        <w:txbxContent>
                          <w:p w14:paraId="7612CF07" w14:textId="7B371C57" w:rsidR="00C64FD1" w:rsidRDefault="00C64FD1">
                            <w:pPr>
                              <w:rPr>
                                <w:ins w:id="310" w:author="Stuart McLarnon (NESO)" w:date="2024-11-18T11:41:00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C3E31D" id="_x0000_t202" coordsize="21600,21600" o:spt="202" path="m,l,21600r21600,l21600,xe">
                <v:stroke joinstyle="miter"/>
                <v:path gradientshapeok="t" o:connecttype="rect"/>
              </v:shapetype>
              <v:shape id="Text Box 82" o:spid="_x0000_s1038" type="#_x0000_t202" style="position:absolute;margin-left:0;margin-top:-25.85pt;width:594.1pt;height:403.85pt;z-index:251660288;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" fillcolor="#3f0731" strokecolor="#3f0731" strokeweight=".5pt">
                <v:textbox>
                  <w:txbxContent>
                    <w:p w14:paraId="7612CF07" w14:textId="7B371C57" w:rsidR="00C64FD1" w:rsidRDefault="00C64FD1">
                      <w:pPr>
                        <w:rPr>
                          <w:ins w:id="335" w:author="Stuart McLarnon (NESO)" w:date="2024-11-18T11:41:00Z"/>
                        </w:rPr>
                      </w:pPr>
                    </w:p>
                  </w:txbxContent>
                </v:textbox>
                <w10:wrap anchorx="page"/>
              </v:shape>
            </w:pict>
          </mc:Fallback>
        </mc:AlternateContent>
      </w:r>
      <w:r w:rsidR="00C64FD1">
        <w:rPr>
          <w:noProof/>
        </w:rPr>
        <mc:AlternateContent>
          <mc:Choice Requires="wps">
            <w:drawing>
              <wp:anchor distT="0" distB="0" distL="114300" distR="114300" simplePos="0" relativeHeight="251659264" behindDoc="0" locked="0" layoutInCell="1" allowOverlap="1" wp14:anchorId="3E34734F" wp14:editId="2D85C342">
                <wp:simplePos x="0" y="0"/>
                <wp:positionH relativeFrom="column">
                  <wp:posOffset>-2152319</wp:posOffset>
                </wp:positionH>
                <wp:positionV relativeFrom="paragraph">
                  <wp:posOffset>-344142</wp:posOffset>
                </wp:positionV>
                <wp:extent cx="7712766" cy="10694504"/>
                <wp:effectExtent l="0" t="0" r="21590" b="12065"/>
                <wp:wrapNone/>
                <wp:docPr id="81" name="Rectangle 81"/>
                <wp:cNvGraphicFramePr/>
                <a:graphic xmlns:a="http://schemas.openxmlformats.org/drawingml/2006/main">
                  <a:graphicData uri="http://schemas.microsoft.com/office/word/2010/wordprocessingShape">
                    <wps:wsp>
                      <wps:cNvSpPr/>
                      <wps:spPr>
                        <a:xfrm>
                          <a:off x="0" y="0"/>
                          <a:ext cx="7712766" cy="10694504"/>
                        </a:xfrm>
                        <a:prstGeom prst="rect">
                          <a:avLst/>
                        </a:prstGeom>
                        <a:solidFill>
                          <a:srgbClr val="3F0731"/>
                        </a:solidFill>
                        <a:ln>
                          <a:solidFill>
                            <a:srgbClr val="3F073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http://schemas.openxmlformats.org/drawingml/2006/main" xmlns:pic="http://schemas.openxmlformats.org/drawingml/2006/picture">
            <w:pict w14:anchorId="316A0A5E">
              <v:rect id="Rectangle 81" style="position:absolute;margin-left:-169.45pt;margin-top:-27.1pt;width:607.3pt;height:842.1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color="#3f0731" strokecolor="#3f0731" strokeweight="1pt" w14:anchorId="4F7B6D3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"/>
            </w:pict>
          </mc:Fallback>
        </mc:AlternateContent>
      </w:r>
    </w:ins>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DAFF4" w14:textId="77777777" w:rsidR="002962A6" w:rsidRPr="00980623" w:rsidRDefault="002962A6" w:rsidP="0098062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D8626" w14:textId="77777777" w:rsidR="00D63BD8" w:rsidRPr="00980623" w:rsidRDefault="00D63BD8" w:rsidP="009806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01D7C6A"/>
    <w:multiLevelType w:val="hybridMultilevel"/>
    <w:tmpl w:val="A3F45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05F727F"/>
    <w:multiLevelType w:val="hybridMultilevel"/>
    <w:tmpl w:val="A6246462"/>
    <w:lvl w:ilvl="0" w:tplc="56C08560">
      <w:start w:val="5"/>
      <w:numFmt w:val="bullet"/>
      <w:lvlText w:val="-"/>
      <w:lvlJc w:val="left"/>
      <w:pPr>
        <w:ind w:left="1800" w:hanging="360"/>
      </w:pPr>
      <w:rPr>
        <w:rFonts w:ascii="Arial" w:eastAsiaTheme="minorEastAsia"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011E0B70"/>
    <w:multiLevelType w:val="multilevel"/>
    <w:tmpl w:val="E828F84E"/>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189099E"/>
    <w:multiLevelType w:val="multilevel"/>
    <w:tmpl w:val="F3EEB236"/>
    <w:lvl w:ilvl="0">
      <w:start w:val="1"/>
      <w:numFmt w:val="lowerLetter"/>
      <w:lvlText w:val="(%1)"/>
      <w:lvlJc w:val="left"/>
      <w:pPr>
        <w:ind w:left="1080" w:hanging="360"/>
      </w:pPr>
      <w:rPr>
        <w:rFonts w:hint="default"/>
        <w:b w:val="0"/>
        <w:bCs w:val="0"/>
        <w:i w:val="0"/>
        <w:iCs/>
        <w:sz w:val="22"/>
        <w:szCs w:val="22"/>
      </w:rPr>
    </w:lvl>
    <w:lvl w:ilvl="1">
      <w:start w:val="1"/>
      <w:numFmt w:val="decimal"/>
      <w:lvlText w:val="%1.%2."/>
      <w:lvlJc w:val="left"/>
      <w:pPr>
        <w:ind w:left="1512" w:hanging="432"/>
      </w:pPr>
      <w:rPr>
        <w:rFonts w:hint="default"/>
        <w:b w:val="0"/>
        <w:bCs w:val="0"/>
        <w:i/>
        <w:iCs/>
        <w:sz w:val="22"/>
        <w:szCs w:val="22"/>
      </w:rPr>
    </w:lvl>
    <w:lvl w:ilvl="2">
      <w:start w:val="1"/>
      <w:numFmt w:val="decimal"/>
      <w:lvlText w:val="%1.%2.%3."/>
      <w:lvlJc w:val="left"/>
      <w:pPr>
        <w:ind w:left="1944" w:hanging="504"/>
      </w:pPr>
      <w:rPr>
        <w:rFonts w:hint="default"/>
        <w:b w:val="0"/>
        <w:bCs w:val="0"/>
        <w:i/>
        <w:iCs/>
        <w:sz w:val="22"/>
        <w:szCs w:val="22"/>
      </w:rPr>
    </w:lvl>
    <w:lvl w:ilvl="3">
      <w:start w:val="1"/>
      <w:numFmt w:val="decimal"/>
      <w:lvlText w:val="%1.%2.%3.%4."/>
      <w:lvlJc w:val="left"/>
      <w:pPr>
        <w:ind w:left="2448" w:hanging="648"/>
      </w:pPr>
      <w:rPr>
        <w:rFonts w:hint="default"/>
        <w:b w:val="0"/>
        <w:bCs w:val="0"/>
        <w:i/>
        <w:iCs/>
        <w:sz w:val="22"/>
        <w:szCs w:val="22"/>
      </w:rPr>
    </w:lvl>
    <w:lvl w:ilvl="4">
      <w:start w:val="1"/>
      <w:numFmt w:val="decimal"/>
      <w:lvlText w:val="%1.%2.%3.%4.%5."/>
      <w:lvlJc w:val="left"/>
      <w:pPr>
        <w:ind w:left="2952" w:hanging="792"/>
      </w:pPr>
      <w:rPr>
        <w:rFonts w:hint="default"/>
        <w:b w:val="0"/>
        <w:bCs w:val="0"/>
        <w:i/>
        <w:iCs/>
        <w:sz w:val="22"/>
        <w:szCs w:val="22"/>
      </w:rPr>
    </w:lvl>
    <w:lvl w:ilvl="5">
      <w:start w:val="1"/>
      <w:numFmt w:val="decimal"/>
      <w:lvlText w:val="%1.%2.%3.%4.%5.%6."/>
      <w:lvlJc w:val="left"/>
      <w:pPr>
        <w:ind w:left="3456" w:hanging="936"/>
      </w:pPr>
      <w:rPr>
        <w:rFonts w:hint="default"/>
        <w:b w:val="0"/>
        <w:bCs w:val="0"/>
        <w:i/>
        <w:iCs/>
        <w:sz w:val="22"/>
        <w:szCs w:val="22"/>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4" w15:restartNumberingAfterBreak="0">
    <w:nsid w:val="023F512E"/>
    <w:multiLevelType w:val="hybridMultilevel"/>
    <w:tmpl w:val="4EFCA0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4724149"/>
    <w:multiLevelType w:val="multilevel"/>
    <w:tmpl w:val="F8461CFE"/>
    <w:styleLink w:val="Bullets"/>
    <w:lvl w:ilvl="0">
      <w:start w:val="1"/>
      <w:numFmt w:val="bullet"/>
      <w:pStyle w:val="Bullet1"/>
      <w:lvlText w:val=""/>
      <w:lvlJc w:val="left"/>
      <w:pPr>
        <w:ind w:left="284" w:hanging="284"/>
      </w:pPr>
      <w:rPr>
        <w:rFonts w:ascii="Symbol" w:hAnsi="Symbol" w:hint="default"/>
        <w:color w:val="F26522" w:themeColor="accent1"/>
      </w:rPr>
    </w:lvl>
    <w:lvl w:ilvl="1">
      <w:start w:val="1"/>
      <w:numFmt w:val="bullet"/>
      <w:lvlRestart w:val="0"/>
      <w:pStyle w:val="Bullet2"/>
      <w:lvlText w:val=""/>
      <w:lvlJc w:val="left"/>
      <w:pPr>
        <w:ind w:left="568" w:hanging="284"/>
      </w:pPr>
      <w:rPr>
        <w:rFonts w:ascii="Symbol" w:hAnsi="Symbol" w:hint="default"/>
        <w:color w:val="F26522" w:themeColor="accent1"/>
      </w:rPr>
    </w:lvl>
    <w:lvl w:ilvl="2">
      <w:start w:val="1"/>
      <w:numFmt w:val="bullet"/>
      <w:lvlRestart w:val="0"/>
      <w:pStyle w:val="Bullet3"/>
      <w:lvlText w:val=""/>
      <w:lvlJc w:val="left"/>
      <w:pPr>
        <w:ind w:left="852" w:hanging="284"/>
      </w:pPr>
      <w:rPr>
        <w:rFonts w:ascii="Symbol" w:hAnsi="Symbol" w:hint="default"/>
        <w:color w:val="F26522"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6" w15:restartNumberingAfterBreak="0">
    <w:nsid w:val="06952ABB"/>
    <w:multiLevelType w:val="hybridMultilevel"/>
    <w:tmpl w:val="53E4BC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09121763"/>
    <w:multiLevelType w:val="hybridMultilevel"/>
    <w:tmpl w:val="C89A78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092804C6"/>
    <w:multiLevelType w:val="hybridMultilevel"/>
    <w:tmpl w:val="BA7CDE46"/>
    <w:lvl w:ilvl="0" w:tplc="2638942A">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09BA55D3"/>
    <w:multiLevelType w:val="hybridMultilevel"/>
    <w:tmpl w:val="817269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0BBE1A0A"/>
    <w:multiLevelType w:val="hybridMultilevel"/>
    <w:tmpl w:val="527A6F0C"/>
    <w:lvl w:ilvl="0" w:tplc="D1FC437A">
      <w:start w:val="1"/>
      <w:numFmt w:val="low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1" w15:restartNumberingAfterBreak="0">
    <w:nsid w:val="148A1AB7"/>
    <w:multiLevelType w:val="hybridMultilevel"/>
    <w:tmpl w:val="041AD32E"/>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22" w15:restartNumberingAfterBreak="0">
    <w:nsid w:val="178C12F7"/>
    <w:multiLevelType w:val="multilevel"/>
    <w:tmpl w:val="E402E784"/>
    <w:lvl w:ilvl="0">
      <w:start w:val="1"/>
      <w:numFmt w:val="bullet"/>
      <w:pStyle w:val="Bulletlist"/>
      <w:lvlText w:val=""/>
      <w:lvlJc w:val="left"/>
      <w:pPr>
        <w:ind w:left="530" w:hanging="360"/>
      </w:pPr>
      <w:rPr>
        <w:rFonts w:ascii="Symbol" w:hAnsi="Symbol" w:hint="default"/>
        <w:sz w:val="22"/>
        <w:szCs w:val="22"/>
      </w:rPr>
    </w:lvl>
    <w:lvl w:ilvl="1">
      <w:start w:val="1"/>
      <w:numFmt w:val="bullet"/>
      <w:lvlText w:val=""/>
      <w:lvlJc w:val="left"/>
      <w:pPr>
        <w:ind w:left="890" w:hanging="360"/>
      </w:pPr>
      <w:rPr>
        <w:rFonts w:ascii="Symbol" w:hAnsi="Symbol" w:hint="default"/>
        <w:sz w:val="22"/>
        <w:szCs w:val="22"/>
      </w:rPr>
    </w:lvl>
    <w:lvl w:ilvl="2">
      <w:start w:val="1"/>
      <w:numFmt w:val="bullet"/>
      <w:lvlText w:val=""/>
      <w:lvlJc w:val="left"/>
      <w:pPr>
        <w:ind w:left="1250" w:hanging="360"/>
      </w:pPr>
      <w:rPr>
        <w:rFonts w:ascii="Symbol" w:hAnsi="Symbol" w:hint="default"/>
        <w:sz w:val="22"/>
        <w:szCs w:val="22"/>
      </w:rPr>
    </w:lvl>
    <w:lvl w:ilvl="3">
      <w:start w:val="1"/>
      <w:numFmt w:val="bullet"/>
      <w:lvlText w:val=""/>
      <w:lvlJc w:val="left"/>
      <w:pPr>
        <w:ind w:left="1610" w:hanging="360"/>
      </w:pPr>
      <w:rPr>
        <w:rFonts w:ascii="Wingdings" w:hAnsi="Wingdings" w:hint="default"/>
        <w:sz w:val="22"/>
        <w:szCs w:val="22"/>
      </w:rPr>
    </w:lvl>
    <w:lvl w:ilvl="4">
      <w:start w:val="1"/>
      <w:numFmt w:val="bullet"/>
      <w:lvlText w:val=""/>
      <w:lvlJc w:val="left"/>
      <w:pPr>
        <w:ind w:left="1970" w:hanging="360"/>
      </w:pPr>
      <w:rPr>
        <w:rFonts w:ascii="Symbol" w:hAnsi="Symbol" w:hint="default"/>
      </w:rPr>
    </w:lvl>
    <w:lvl w:ilvl="5">
      <w:start w:val="1"/>
      <w:numFmt w:val="bullet"/>
      <w:lvlText w:val=""/>
      <w:lvlJc w:val="left"/>
      <w:pPr>
        <w:ind w:left="2330" w:hanging="360"/>
      </w:pPr>
      <w:rPr>
        <w:rFonts w:ascii="Wingdings" w:hAnsi="Wingdings" w:hint="default"/>
      </w:rPr>
    </w:lvl>
    <w:lvl w:ilvl="6">
      <w:start w:val="1"/>
      <w:numFmt w:val="bullet"/>
      <w:lvlText w:val=""/>
      <w:lvlJc w:val="left"/>
      <w:pPr>
        <w:ind w:left="2690" w:hanging="360"/>
      </w:pPr>
      <w:rPr>
        <w:rFonts w:ascii="Wingdings" w:hAnsi="Wingdings" w:hint="default"/>
      </w:rPr>
    </w:lvl>
    <w:lvl w:ilvl="7">
      <w:start w:val="1"/>
      <w:numFmt w:val="bullet"/>
      <w:lvlText w:val=""/>
      <w:lvlJc w:val="left"/>
      <w:pPr>
        <w:ind w:left="3050" w:hanging="360"/>
      </w:pPr>
      <w:rPr>
        <w:rFonts w:ascii="Symbol" w:hAnsi="Symbol" w:hint="default"/>
      </w:rPr>
    </w:lvl>
    <w:lvl w:ilvl="8">
      <w:start w:val="1"/>
      <w:numFmt w:val="bullet"/>
      <w:lvlText w:val=""/>
      <w:lvlJc w:val="left"/>
      <w:pPr>
        <w:ind w:left="3410" w:hanging="360"/>
      </w:pPr>
      <w:rPr>
        <w:rFonts w:ascii="Symbol" w:hAnsi="Symbol" w:hint="default"/>
      </w:rPr>
    </w:lvl>
  </w:abstractNum>
  <w:abstractNum w:abstractNumId="23" w15:restartNumberingAfterBreak="0">
    <w:nsid w:val="18CD30E2"/>
    <w:multiLevelType w:val="hybridMultilevel"/>
    <w:tmpl w:val="22C8D61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19674420"/>
    <w:multiLevelType w:val="multilevel"/>
    <w:tmpl w:val="B0FC571A"/>
    <w:lvl w:ilvl="0">
      <w:start w:val="1"/>
      <w:numFmt w:val="upperLetter"/>
      <w:pStyle w:val="AppendixSectionNumber"/>
      <w:lvlText w:val="%1"/>
      <w:lvlJc w:val="left"/>
      <w:pPr>
        <w:ind w:left="-1134" w:hanging="680"/>
      </w:pPr>
      <w:rPr>
        <w:rFonts w:asciiTheme="majorHAnsi" w:hAnsiTheme="majorHAnsi" w:hint="default"/>
        <w:b/>
        <w:bCs w:val="0"/>
        <w:i w:val="0"/>
        <w:iCs w:val="0"/>
        <w:caps w:val="0"/>
        <w:smallCaps w:val="0"/>
        <w:strike w:val="0"/>
        <w:dstrike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198960FF"/>
    <w:multiLevelType w:val="hybridMultilevel"/>
    <w:tmpl w:val="6ACA2D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19C42402"/>
    <w:multiLevelType w:val="hybridMultilevel"/>
    <w:tmpl w:val="B49A2272"/>
    <w:lvl w:ilvl="0" w:tplc="5F1C0C00">
      <w:start w:val="7"/>
      <w:numFmt w:val="bullet"/>
      <w:lvlText w:val="•"/>
      <w:lvlJc w:val="left"/>
      <w:pPr>
        <w:ind w:left="1800" w:hanging="360"/>
      </w:pPr>
      <w:rPr>
        <w:rFonts w:ascii="Arial" w:eastAsiaTheme="minorHAnsi" w:hAnsi="Arial" w:cs="Aria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7" w15:restartNumberingAfterBreak="0">
    <w:nsid w:val="1A1F3B44"/>
    <w:multiLevelType w:val="hybridMultilevel"/>
    <w:tmpl w:val="88B61A22"/>
    <w:lvl w:ilvl="0" w:tplc="EC56548A">
      <w:numFmt w:val="bullet"/>
      <w:lvlText w:val=""/>
      <w:lvlJc w:val="left"/>
      <w:pPr>
        <w:ind w:left="1800" w:hanging="360"/>
      </w:pPr>
      <w:rPr>
        <w:rFonts w:ascii="Poppins" w:eastAsia="Symbol" w:hAnsi="Poppins" w:cs="Poppin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8" w15:restartNumberingAfterBreak="0">
    <w:nsid w:val="1C1C1500"/>
    <w:multiLevelType w:val="hybridMultilevel"/>
    <w:tmpl w:val="A5FC4CB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1C441787"/>
    <w:multiLevelType w:val="hybridMultilevel"/>
    <w:tmpl w:val="AA9CCAE6"/>
    <w:lvl w:ilvl="0" w:tplc="0D9EC414">
      <w:start w:val="1"/>
      <w:numFmt w:val="lowerLetter"/>
      <w:lvlText w:val="(%1)"/>
      <w:lvlJc w:val="left"/>
      <w:pPr>
        <w:ind w:left="1803" w:hanging="360"/>
      </w:pPr>
      <w:rPr>
        <w:rFonts w:hint="default"/>
      </w:rPr>
    </w:lvl>
    <w:lvl w:ilvl="1" w:tplc="08090019" w:tentative="1">
      <w:start w:val="1"/>
      <w:numFmt w:val="lowerLetter"/>
      <w:lvlText w:val="%2."/>
      <w:lvlJc w:val="left"/>
      <w:pPr>
        <w:ind w:left="2523" w:hanging="360"/>
      </w:pPr>
    </w:lvl>
    <w:lvl w:ilvl="2" w:tplc="0809001B" w:tentative="1">
      <w:start w:val="1"/>
      <w:numFmt w:val="lowerRoman"/>
      <w:lvlText w:val="%3."/>
      <w:lvlJc w:val="right"/>
      <w:pPr>
        <w:ind w:left="3243" w:hanging="180"/>
      </w:pPr>
    </w:lvl>
    <w:lvl w:ilvl="3" w:tplc="0809000F" w:tentative="1">
      <w:start w:val="1"/>
      <w:numFmt w:val="decimal"/>
      <w:lvlText w:val="%4."/>
      <w:lvlJc w:val="left"/>
      <w:pPr>
        <w:ind w:left="3963" w:hanging="360"/>
      </w:pPr>
    </w:lvl>
    <w:lvl w:ilvl="4" w:tplc="08090019" w:tentative="1">
      <w:start w:val="1"/>
      <w:numFmt w:val="lowerLetter"/>
      <w:lvlText w:val="%5."/>
      <w:lvlJc w:val="left"/>
      <w:pPr>
        <w:ind w:left="4683" w:hanging="360"/>
      </w:pPr>
    </w:lvl>
    <w:lvl w:ilvl="5" w:tplc="0809001B" w:tentative="1">
      <w:start w:val="1"/>
      <w:numFmt w:val="lowerRoman"/>
      <w:lvlText w:val="%6."/>
      <w:lvlJc w:val="right"/>
      <w:pPr>
        <w:ind w:left="5403" w:hanging="180"/>
      </w:pPr>
    </w:lvl>
    <w:lvl w:ilvl="6" w:tplc="0809000F" w:tentative="1">
      <w:start w:val="1"/>
      <w:numFmt w:val="decimal"/>
      <w:lvlText w:val="%7."/>
      <w:lvlJc w:val="left"/>
      <w:pPr>
        <w:ind w:left="6123" w:hanging="360"/>
      </w:pPr>
    </w:lvl>
    <w:lvl w:ilvl="7" w:tplc="08090019" w:tentative="1">
      <w:start w:val="1"/>
      <w:numFmt w:val="lowerLetter"/>
      <w:lvlText w:val="%8."/>
      <w:lvlJc w:val="left"/>
      <w:pPr>
        <w:ind w:left="6843" w:hanging="360"/>
      </w:pPr>
    </w:lvl>
    <w:lvl w:ilvl="8" w:tplc="0809001B" w:tentative="1">
      <w:start w:val="1"/>
      <w:numFmt w:val="lowerRoman"/>
      <w:lvlText w:val="%9."/>
      <w:lvlJc w:val="right"/>
      <w:pPr>
        <w:ind w:left="7563" w:hanging="180"/>
      </w:pPr>
    </w:lvl>
  </w:abstractNum>
  <w:abstractNum w:abstractNumId="30" w15:restartNumberingAfterBreak="0">
    <w:nsid w:val="1CB03090"/>
    <w:multiLevelType w:val="hybridMultilevel"/>
    <w:tmpl w:val="A5F4347E"/>
    <w:lvl w:ilvl="0" w:tplc="CE6EE5F2">
      <w:start w:val="1"/>
      <w:numFmt w:val="decimal"/>
      <w:pStyle w:val="CFBody3"/>
      <w:lvlText w:val="3.1.%1"/>
      <w:lvlJc w:val="right"/>
      <w:pPr>
        <w:ind w:left="777" w:hanging="360"/>
      </w:pPr>
      <w:rPr>
        <w:rFonts w:hint="default"/>
      </w:rPr>
    </w:lvl>
    <w:lvl w:ilvl="1" w:tplc="08090019">
      <w:start w:val="1"/>
      <w:numFmt w:val="lowerLetter"/>
      <w:lvlText w:val="%2."/>
      <w:lvlJc w:val="left"/>
      <w:pPr>
        <w:ind w:left="1497" w:hanging="360"/>
      </w:pPr>
    </w:lvl>
    <w:lvl w:ilvl="2" w:tplc="0809001B" w:tentative="1">
      <w:start w:val="1"/>
      <w:numFmt w:val="lowerRoman"/>
      <w:lvlText w:val="%3."/>
      <w:lvlJc w:val="right"/>
      <w:pPr>
        <w:ind w:left="2217" w:hanging="180"/>
      </w:pPr>
    </w:lvl>
    <w:lvl w:ilvl="3" w:tplc="0809000F" w:tentative="1">
      <w:start w:val="1"/>
      <w:numFmt w:val="decimal"/>
      <w:lvlText w:val="%4."/>
      <w:lvlJc w:val="left"/>
      <w:pPr>
        <w:ind w:left="2937" w:hanging="360"/>
      </w:pPr>
    </w:lvl>
    <w:lvl w:ilvl="4" w:tplc="08090019" w:tentative="1">
      <w:start w:val="1"/>
      <w:numFmt w:val="lowerLetter"/>
      <w:lvlText w:val="%5."/>
      <w:lvlJc w:val="left"/>
      <w:pPr>
        <w:ind w:left="3657" w:hanging="360"/>
      </w:pPr>
    </w:lvl>
    <w:lvl w:ilvl="5" w:tplc="0809001B" w:tentative="1">
      <w:start w:val="1"/>
      <w:numFmt w:val="lowerRoman"/>
      <w:lvlText w:val="%6."/>
      <w:lvlJc w:val="right"/>
      <w:pPr>
        <w:ind w:left="4377" w:hanging="180"/>
      </w:pPr>
    </w:lvl>
    <w:lvl w:ilvl="6" w:tplc="0809000F" w:tentative="1">
      <w:start w:val="1"/>
      <w:numFmt w:val="decimal"/>
      <w:lvlText w:val="%7."/>
      <w:lvlJc w:val="left"/>
      <w:pPr>
        <w:ind w:left="5097" w:hanging="360"/>
      </w:pPr>
    </w:lvl>
    <w:lvl w:ilvl="7" w:tplc="08090019" w:tentative="1">
      <w:start w:val="1"/>
      <w:numFmt w:val="lowerLetter"/>
      <w:lvlText w:val="%8."/>
      <w:lvlJc w:val="left"/>
      <w:pPr>
        <w:ind w:left="5817" w:hanging="360"/>
      </w:pPr>
    </w:lvl>
    <w:lvl w:ilvl="8" w:tplc="0809001B" w:tentative="1">
      <w:start w:val="1"/>
      <w:numFmt w:val="lowerRoman"/>
      <w:lvlText w:val="%9."/>
      <w:lvlJc w:val="right"/>
      <w:pPr>
        <w:ind w:left="6537" w:hanging="180"/>
      </w:pPr>
    </w:lvl>
  </w:abstractNum>
  <w:abstractNum w:abstractNumId="31" w15:restartNumberingAfterBreak="0">
    <w:nsid w:val="1CFC2D32"/>
    <w:multiLevelType w:val="multilevel"/>
    <w:tmpl w:val="43DA77A4"/>
    <w:lvl w:ilvl="0">
      <w:start w:val="4"/>
      <w:numFmt w:val="decimal"/>
      <w:lvlText w:val="%1"/>
      <w:lvlJc w:val="left"/>
      <w:pPr>
        <w:ind w:left="480" w:hanging="480"/>
      </w:pPr>
      <w:rPr>
        <w:rFonts w:hint="default"/>
        <w:u w:val="single"/>
      </w:rPr>
    </w:lvl>
    <w:lvl w:ilvl="1">
      <w:start w:val="8"/>
      <w:numFmt w:val="decimal"/>
      <w:lvlText w:val="%1.%2"/>
      <w:lvlJc w:val="left"/>
      <w:pPr>
        <w:ind w:left="480" w:hanging="480"/>
      </w:pPr>
      <w:rPr>
        <w:rFonts w:hint="default"/>
        <w:u w:val="single"/>
      </w:rPr>
    </w:lvl>
    <w:lvl w:ilvl="2">
      <w:start w:val="2"/>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32" w15:restartNumberingAfterBreak="0">
    <w:nsid w:val="20495B32"/>
    <w:multiLevelType w:val="hybridMultilevel"/>
    <w:tmpl w:val="9B744E0E"/>
    <w:lvl w:ilvl="0" w:tplc="0D9EC41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3" w15:restartNumberingAfterBreak="0">
    <w:nsid w:val="205628DD"/>
    <w:multiLevelType w:val="hybridMultilevel"/>
    <w:tmpl w:val="B080ADD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20761508"/>
    <w:multiLevelType w:val="hybridMultilevel"/>
    <w:tmpl w:val="CE169732"/>
    <w:lvl w:ilvl="0" w:tplc="08090001">
      <w:start w:val="1"/>
      <w:numFmt w:val="bullet"/>
      <w:lvlText w:val=""/>
      <w:lvlJc w:val="left"/>
      <w:pPr>
        <w:ind w:left="2520" w:hanging="360"/>
      </w:pPr>
      <w:rPr>
        <w:rFonts w:ascii="Symbol" w:hAnsi="Symbol"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35" w15:restartNumberingAfterBreak="0">
    <w:nsid w:val="21520D29"/>
    <w:multiLevelType w:val="multilevel"/>
    <w:tmpl w:val="0C7EAB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21782E1A"/>
    <w:multiLevelType w:val="multilevel"/>
    <w:tmpl w:val="CF383F82"/>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21B96D61"/>
    <w:multiLevelType w:val="hybridMultilevel"/>
    <w:tmpl w:val="232EEE6E"/>
    <w:lvl w:ilvl="0" w:tplc="159EB91E">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25380FB5"/>
    <w:multiLevelType w:val="hybridMultilevel"/>
    <w:tmpl w:val="FA6A7056"/>
    <w:lvl w:ilvl="0" w:tplc="367EDFC0">
      <w:start w:val="1"/>
      <w:numFmt w:val="decimal"/>
      <w:lvlText w:val="3.%1"/>
      <w:lvlJc w:val="right"/>
      <w:pPr>
        <w:ind w:left="720" w:hanging="360"/>
      </w:pPr>
      <w:rPr>
        <w:rFonts w:hint="default"/>
        <w:color w:val="F26522" w:themeColor="accen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8406711"/>
    <w:multiLevelType w:val="hybridMultilevel"/>
    <w:tmpl w:val="8E0E2C1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284773A6"/>
    <w:multiLevelType w:val="hybridMultilevel"/>
    <w:tmpl w:val="041E6E22"/>
    <w:lvl w:ilvl="0" w:tplc="E264A5C4">
      <w:start w:val="1"/>
      <w:numFmt w:val="lowerLetter"/>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A007E89"/>
    <w:multiLevelType w:val="hybridMultilevel"/>
    <w:tmpl w:val="D6924B3A"/>
    <w:lvl w:ilvl="0" w:tplc="CC1A96C6">
      <w:numFmt w:val="bullet"/>
      <w:lvlText w:val=""/>
      <w:lvlJc w:val="left"/>
      <w:pPr>
        <w:ind w:left="1800" w:hanging="360"/>
      </w:pPr>
      <w:rPr>
        <w:rFonts w:ascii="Symbol" w:eastAsiaTheme="minorHAnsi" w:hAnsi="Symbol"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2E4F3A87"/>
    <w:multiLevelType w:val="hybridMultilevel"/>
    <w:tmpl w:val="23502458"/>
    <w:lvl w:ilvl="0" w:tplc="04A6A314">
      <w:start w:val="1"/>
      <w:numFmt w:val="decimal"/>
      <w:lvlText w:val="4.%1"/>
      <w:lvlJc w:val="right"/>
      <w:pPr>
        <w:ind w:left="1440" w:hanging="360"/>
      </w:pPr>
      <w:rPr>
        <w:rFonts w:hint="default"/>
        <w:color w:val="auto"/>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3" w15:restartNumberingAfterBreak="0">
    <w:nsid w:val="2F0215EB"/>
    <w:multiLevelType w:val="hybridMultilevel"/>
    <w:tmpl w:val="041E6E22"/>
    <w:lvl w:ilvl="0" w:tplc="E264A5C4">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2F6A44DA"/>
    <w:multiLevelType w:val="hybridMultilevel"/>
    <w:tmpl w:val="21E49308"/>
    <w:lvl w:ilvl="0" w:tplc="0D9EC41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5" w15:restartNumberingAfterBreak="0">
    <w:nsid w:val="2FB8533F"/>
    <w:multiLevelType w:val="multilevel"/>
    <w:tmpl w:val="8FE030A6"/>
    <w:lvl w:ilvl="0">
      <w:start w:val="1"/>
      <w:numFmt w:val="decimal"/>
      <w:lvlText w:val="5.%1"/>
      <w:lvlJc w:val="right"/>
      <w:pPr>
        <w:ind w:left="530" w:hanging="360"/>
      </w:pPr>
      <w:rPr>
        <w:rFonts w:hint="default"/>
        <w:b w:val="0"/>
        <w:bCs w:val="0"/>
        <w:i w:val="0"/>
        <w:iCs/>
        <w:sz w:val="22"/>
        <w:szCs w:val="22"/>
      </w:rPr>
    </w:lvl>
    <w:lvl w:ilvl="1">
      <w:start w:val="1"/>
      <w:numFmt w:val="decimal"/>
      <w:lvlText w:val="5.%2."/>
      <w:lvlJc w:val="left"/>
      <w:pPr>
        <w:ind w:left="962" w:hanging="432"/>
      </w:pPr>
      <w:rPr>
        <w:rFonts w:hint="default"/>
        <w:b w:val="0"/>
        <w:bCs w:val="0"/>
        <w:i/>
        <w:iCs/>
        <w:sz w:val="22"/>
        <w:szCs w:val="22"/>
      </w:rPr>
    </w:lvl>
    <w:lvl w:ilvl="2">
      <w:start w:val="1"/>
      <w:numFmt w:val="decimal"/>
      <w:lvlText w:val="%1.%2.%3."/>
      <w:lvlJc w:val="left"/>
      <w:pPr>
        <w:ind w:left="1394" w:hanging="504"/>
      </w:pPr>
      <w:rPr>
        <w:rFonts w:hint="default"/>
        <w:b w:val="0"/>
        <w:bCs w:val="0"/>
        <w:i/>
        <w:iCs/>
        <w:sz w:val="22"/>
        <w:szCs w:val="22"/>
      </w:rPr>
    </w:lvl>
    <w:lvl w:ilvl="3">
      <w:start w:val="1"/>
      <w:numFmt w:val="decimal"/>
      <w:lvlText w:val="%1.%2.%3.%4."/>
      <w:lvlJc w:val="left"/>
      <w:pPr>
        <w:ind w:left="1898" w:hanging="648"/>
      </w:pPr>
      <w:rPr>
        <w:rFonts w:hint="default"/>
        <w:b w:val="0"/>
        <w:bCs w:val="0"/>
        <w:i/>
        <w:iCs/>
        <w:sz w:val="22"/>
        <w:szCs w:val="22"/>
      </w:rPr>
    </w:lvl>
    <w:lvl w:ilvl="4">
      <w:start w:val="1"/>
      <w:numFmt w:val="decimal"/>
      <w:lvlText w:val="%1.%2.%3.%4.%5."/>
      <w:lvlJc w:val="left"/>
      <w:pPr>
        <w:ind w:left="2402" w:hanging="792"/>
      </w:pPr>
      <w:rPr>
        <w:rFonts w:hint="default"/>
        <w:b w:val="0"/>
        <w:bCs w:val="0"/>
        <w:i/>
        <w:iCs/>
        <w:sz w:val="22"/>
        <w:szCs w:val="22"/>
      </w:rPr>
    </w:lvl>
    <w:lvl w:ilvl="5">
      <w:start w:val="1"/>
      <w:numFmt w:val="decimal"/>
      <w:lvlText w:val="%1.%2.%3.%4.%5.%6."/>
      <w:lvlJc w:val="left"/>
      <w:pPr>
        <w:ind w:left="2906" w:hanging="936"/>
      </w:pPr>
      <w:rPr>
        <w:rFonts w:hint="default"/>
        <w:b w:val="0"/>
        <w:bCs w:val="0"/>
        <w:i/>
        <w:iCs/>
        <w:sz w:val="22"/>
        <w:szCs w:val="22"/>
      </w:rPr>
    </w:lvl>
    <w:lvl w:ilvl="6">
      <w:start w:val="1"/>
      <w:numFmt w:val="decimal"/>
      <w:lvlText w:val="%1.%2.%3.%4.%5.%6.%7."/>
      <w:lvlJc w:val="left"/>
      <w:pPr>
        <w:ind w:left="3410" w:hanging="1080"/>
      </w:pPr>
      <w:rPr>
        <w:rFonts w:hint="default"/>
      </w:rPr>
    </w:lvl>
    <w:lvl w:ilvl="7">
      <w:start w:val="1"/>
      <w:numFmt w:val="decimal"/>
      <w:lvlText w:val="%1.%2.%3.%4.%5.%6.%7.%8."/>
      <w:lvlJc w:val="left"/>
      <w:pPr>
        <w:ind w:left="3914" w:hanging="1224"/>
      </w:pPr>
      <w:rPr>
        <w:rFonts w:hint="default"/>
      </w:rPr>
    </w:lvl>
    <w:lvl w:ilvl="8">
      <w:start w:val="1"/>
      <w:numFmt w:val="decimal"/>
      <w:lvlText w:val="%1.%2.%3.%4.%5.%6.%7.%8.%9."/>
      <w:lvlJc w:val="left"/>
      <w:pPr>
        <w:ind w:left="4490" w:hanging="1440"/>
      </w:pPr>
      <w:rPr>
        <w:rFonts w:hint="default"/>
      </w:rPr>
    </w:lvl>
  </w:abstractNum>
  <w:abstractNum w:abstractNumId="46" w15:restartNumberingAfterBreak="0">
    <w:nsid w:val="354A24F0"/>
    <w:multiLevelType w:val="hybridMultilevel"/>
    <w:tmpl w:val="5428EF7C"/>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35AE1373"/>
    <w:multiLevelType w:val="hybridMultilevel"/>
    <w:tmpl w:val="0BE81AE4"/>
    <w:lvl w:ilvl="0" w:tplc="34DADD8A">
      <w:start w:val="1"/>
      <w:numFmt w:val="decimal"/>
      <w:pStyle w:val="Heading1Numbered"/>
      <w:lvlText w:val="%1."/>
      <w:lvlJc w:val="left"/>
      <w:pPr>
        <w:ind w:left="397"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36952B4A"/>
    <w:multiLevelType w:val="hybridMultilevel"/>
    <w:tmpl w:val="F258D2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9" w15:restartNumberingAfterBreak="0">
    <w:nsid w:val="3700309E"/>
    <w:multiLevelType w:val="hybridMultilevel"/>
    <w:tmpl w:val="49B8A026"/>
    <w:lvl w:ilvl="0" w:tplc="F7A05A32">
      <w:start w:val="1"/>
      <w:numFmt w:val="decimal"/>
      <w:pStyle w:val="CF1Body"/>
      <w:lvlText w:val="2.1.%1"/>
      <w:lvlJc w:val="right"/>
      <w:pPr>
        <w:ind w:left="1212" w:hanging="360"/>
      </w:pPr>
      <w:rPr>
        <w:rFonts w:hint="default"/>
      </w:rPr>
    </w:lvl>
    <w:lvl w:ilvl="1" w:tplc="08090019" w:tentative="1">
      <w:start w:val="1"/>
      <w:numFmt w:val="lowerLetter"/>
      <w:lvlText w:val="%2."/>
      <w:lvlJc w:val="left"/>
      <w:pPr>
        <w:ind w:left="1497" w:hanging="360"/>
      </w:pPr>
    </w:lvl>
    <w:lvl w:ilvl="2" w:tplc="0809001B" w:tentative="1">
      <w:start w:val="1"/>
      <w:numFmt w:val="lowerRoman"/>
      <w:lvlText w:val="%3."/>
      <w:lvlJc w:val="right"/>
      <w:pPr>
        <w:ind w:left="2217" w:hanging="180"/>
      </w:pPr>
    </w:lvl>
    <w:lvl w:ilvl="3" w:tplc="0809000F" w:tentative="1">
      <w:start w:val="1"/>
      <w:numFmt w:val="decimal"/>
      <w:lvlText w:val="%4."/>
      <w:lvlJc w:val="left"/>
      <w:pPr>
        <w:ind w:left="2937" w:hanging="360"/>
      </w:pPr>
    </w:lvl>
    <w:lvl w:ilvl="4" w:tplc="08090019" w:tentative="1">
      <w:start w:val="1"/>
      <w:numFmt w:val="lowerLetter"/>
      <w:lvlText w:val="%5."/>
      <w:lvlJc w:val="left"/>
      <w:pPr>
        <w:ind w:left="3657" w:hanging="360"/>
      </w:pPr>
    </w:lvl>
    <w:lvl w:ilvl="5" w:tplc="0809001B" w:tentative="1">
      <w:start w:val="1"/>
      <w:numFmt w:val="lowerRoman"/>
      <w:lvlText w:val="%6."/>
      <w:lvlJc w:val="right"/>
      <w:pPr>
        <w:ind w:left="4377" w:hanging="180"/>
      </w:pPr>
    </w:lvl>
    <w:lvl w:ilvl="6" w:tplc="0809000F" w:tentative="1">
      <w:start w:val="1"/>
      <w:numFmt w:val="decimal"/>
      <w:lvlText w:val="%7."/>
      <w:lvlJc w:val="left"/>
      <w:pPr>
        <w:ind w:left="5097" w:hanging="360"/>
      </w:pPr>
    </w:lvl>
    <w:lvl w:ilvl="7" w:tplc="08090019" w:tentative="1">
      <w:start w:val="1"/>
      <w:numFmt w:val="lowerLetter"/>
      <w:lvlText w:val="%8."/>
      <w:lvlJc w:val="left"/>
      <w:pPr>
        <w:ind w:left="5817" w:hanging="360"/>
      </w:pPr>
    </w:lvl>
    <w:lvl w:ilvl="8" w:tplc="0809001B" w:tentative="1">
      <w:start w:val="1"/>
      <w:numFmt w:val="lowerRoman"/>
      <w:lvlText w:val="%9."/>
      <w:lvlJc w:val="right"/>
      <w:pPr>
        <w:ind w:left="6537" w:hanging="180"/>
      </w:pPr>
    </w:lvl>
  </w:abstractNum>
  <w:abstractNum w:abstractNumId="50" w15:restartNumberingAfterBreak="0">
    <w:nsid w:val="3A144612"/>
    <w:multiLevelType w:val="hybridMultilevel"/>
    <w:tmpl w:val="D62258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3B5902F4"/>
    <w:multiLevelType w:val="hybridMultilevel"/>
    <w:tmpl w:val="ED0C9222"/>
    <w:lvl w:ilvl="0" w:tplc="FC166F8A">
      <w:start w:val="2"/>
      <w:numFmt w:val="decimal"/>
      <w:lvlText w:val="4.%1"/>
      <w:lvlJc w:val="righ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3BD47DA3"/>
    <w:multiLevelType w:val="hybridMultilevel"/>
    <w:tmpl w:val="03760D34"/>
    <w:lvl w:ilvl="0" w:tplc="04408B7E">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3" w15:restartNumberingAfterBreak="0">
    <w:nsid w:val="3E405D6F"/>
    <w:multiLevelType w:val="hybridMultilevel"/>
    <w:tmpl w:val="6E3A02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3E631A26"/>
    <w:multiLevelType w:val="multilevel"/>
    <w:tmpl w:val="AD16D38C"/>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40960160"/>
    <w:multiLevelType w:val="hybridMultilevel"/>
    <w:tmpl w:val="D9F41A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1133231"/>
    <w:multiLevelType w:val="hybridMultilevel"/>
    <w:tmpl w:val="021EAF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428D6B45"/>
    <w:multiLevelType w:val="hybridMultilevel"/>
    <w:tmpl w:val="C802731C"/>
    <w:lvl w:ilvl="0" w:tplc="0D9EC41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8" w15:restartNumberingAfterBreak="0">
    <w:nsid w:val="42CD631A"/>
    <w:multiLevelType w:val="hybridMultilevel"/>
    <w:tmpl w:val="55762884"/>
    <w:lvl w:ilvl="0" w:tplc="CC1A96C6">
      <w:numFmt w:val="bullet"/>
      <w:lvlText w:val=""/>
      <w:lvlJc w:val="left"/>
      <w:pPr>
        <w:ind w:left="180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43FC51E5"/>
    <w:multiLevelType w:val="hybridMultilevel"/>
    <w:tmpl w:val="FD74D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44483DC9"/>
    <w:multiLevelType w:val="multilevel"/>
    <w:tmpl w:val="2258F544"/>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47250BDA"/>
    <w:multiLevelType w:val="hybridMultilevel"/>
    <w:tmpl w:val="CD909BA8"/>
    <w:lvl w:ilvl="0" w:tplc="08090001">
      <w:start w:val="1"/>
      <w:numFmt w:val="bullet"/>
      <w:lvlText w:val=""/>
      <w:lvlJc w:val="left"/>
      <w:pPr>
        <w:ind w:left="1446" w:hanging="360"/>
      </w:pPr>
      <w:rPr>
        <w:rFonts w:ascii="Symbol" w:hAnsi="Symbol" w:hint="default"/>
      </w:rPr>
    </w:lvl>
    <w:lvl w:ilvl="1" w:tplc="08090003" w:tentative="1">
      <w:start w:val="1"/>
      <w:numFmt w:val="bullet"/>
      <w:lvlText w:val="o"/>
      <w:lvlJc w:val="left"/>
      <w:pPr>
        <w:ind w:left="2166" w:hanging="360"/>
      </w:pPr>
      <w:rPr>
        <w:rFonts w:ascii="Courier New" w:hAnsi="Courier New" w:cs="Courier New"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abstractNum w:abstractNumId="62" w15:restartNumberingAfterBreak="0">
    <w:nsid w:val="47281868"/>
    <w:multiLevelType w:val="hybridMultilevel"/>
    <w:tmpl w:val="8ED022D4"/>
    <w:lvl w:ilvl="0" w:tplc="F5264F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4854784A"/>
    <w:multiLevelType w:val="hybridMultilevel"/>
    <w:tmpl w:val="290AE5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48F47356"/>
    <w:multiLevelType w:val="hybridMultilevel"/>
    <w:tmpl w:val="F244B01C"/>
    <w:lvl w:ilvl="0" w:tplc="FFFFFFFF">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4AEE4D0C"/>
    <w:multiLevelType w:val="hybridMultilevel"/>
    <w:tmpl w:val="218415CC"/>
    <w:lvl w:ilvl="0" w:tplc="E2240974">
      <w:start w:val="1"/>
      <w:numFmt w:val="decimal"/>
      <w:lvlText w:val="6.%1"/>
      <w:lvlJc w:val="righ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4B8C7188"/>
    <w:multiLevelType w:val="multilevel"/>
    <w:tmpl w:val="78361318"/>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4BD56A88"/>
    <w:multiLevelType w:val="hybridMultilevel"/>
    <w:tmpl w:val="4E1AB73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8" w15:restartNumberingAfterBreak="0">
    <w:nsid w:val="4C3A7EFC"/>
    <w:multiLevelType w:val="hybridMultilevel"/>
    <w:tmpl w:val="A282D4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4D963181"/>
    <w:multiLevelType w:val="hybridMultilevel"/>
    <w:tmpl w:val="BFEC3A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4E7243FB"/>
    <w:multiLevelType w:val="hybridMultilevel"/>
    <w:tmpl w:val="527CB91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1" w15:restartNumberingAfterBreak="0">
    <w:nsid w:val="50307542"/>
    <w:multiLevelType w:val="hybridMultilevel"/>
    <w:tmpl w:val="4E129D30"/>
    <w:lvl w:ilvl="0" w:tplc="965E15C4">
      <w:start w:val="1"/>
      <w:numFmt w:val="decimal"/>
      <w:pStyle w:val="CF31Body"/>
      <w:lvlText w:val="3.3.%1"/>
      <w:lvlJc w:val="righ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51BE28CA"/>
    <w:multiLevelType w:val="hybridMultilevel"/>
    <w:tmpl w:val="F7B0C612"/>
    <w:lvl w:ilvl="0" w:tplc="2AF8EB9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3" w15:restartNumberingAfterBreak="0">
    <w:nsid w:val="51D10746"/>
    <w:multiLevelType w:val="hybridMultilevel"/>
    <w:tmpl w:val="02C0D6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51FD14DB"/>
    <w:multiLevelType w:val="hybridMultilevel"/>
    <w:tmpl w:val="6EBA44A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5" w15:restartNumberingAfterBreak="0">
    <w:nsid w:val="52CB01A1"/>
    <w:multiLevelType w:val="hybridMultilevel"/>
    <w:tmpl w:val="7512BCCC"/>
    <w:lvl w:ilvl="0" w:tplc="CE8C6692">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6" w15:restartNumberingAfterBreak="0">
    <w:nsid w:val="54F6339E"/>
    <w:multiLevelType w:val="hybridMultilevel"/>
    <w:tmpl w:val="D764CE16"/>
    <w:lvl w:ilvl="0" w:tplc="B4C0A2C4">
      <w:start w:val="1"/>
      <w:numFmt w:val="decimal"/>
      <w:pStyle w:val="CF32Body"/>
      <w:lvlText w:val="3.2.%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5720268F"/>
    <w:multiLevelType w:val="hybridMultilevel"/>
    <w:tmpl w:val="D4F658EC"/>
    <w:lvl w:ilvl="0" w:tplc="0809000F">
      <w:start w:val="1"/>
      <w:numFmt w:val="decimal"/>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8" w15:restartNumberingAfterBreak="0">
    <w:nsid w:val="57F937AE"/>
    <w:multiLevelType w:val="hybridMultilevel"/>
    <w:tmpl w:val="A26EEC6A"/>
    <w:lvl w:ilvl="0" w:tplc="0D9EC414">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9" w15:restartNumberingAfterBreak="0">
    <w:nsid w:val="584357A0"/>
    <w:multiLevelType w:val="hybridMultilevel"/>
    <w:tmpl w:val="C0A40960"/>
    <w:lvl w:ilvl="0" w:tplc="0D9EC414">
      <w:start w:val="1"/>
      <w:numFmt w:val="lowerLetter"/>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0" w15:restartNumberingAfterBreak="0">
    <w:nsid w:val="59792E76"/>
    <w:multiLevelType w:val="hybridMultilevel"/>
    <w:tmpl w:val="533A6190"/>
    <w:lvl w:ilvl="0" w:tplc="FFFFFFFF">
      <w:start w:val="1"/>
      <w:numFmt w:val="bullet"/>
      <w:lvlText w:val="-"/>
      <w:lvlJc w:val="left"/>
      <w:pPr>
        <w:ind w:left="1080" w:hanging="360"/>
      </w:pPr>
      <w:rPr>
        <w:rFonts w:ascii="Arial" w:eastAsiaTheme="minorEastAsia"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1" w15:restartNumberingAfterBreak="0">
    <w:nsid w:val="59C10073"/>
    <w:multiLevelType w:val="hybridMultilevel"/>
    <w:tmpl w:val="8BD4EED2"/>
    <w:lvl w:ilvl="0" w:tplc="482872F0">
      <w:start w:val="1"/>
      <w:numFmt w:val="lowerLetter"/>
      <w:lvlText w:val="(%1)"/>
      <w:lvlJc w:val="left"/>
      <w:pPr>
        <w:ind w:left="1080" w:hanging="360"/>
      </w:pPr>
      <w:rPr>
        <w:rFonts w:hint="default"/>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2" w15:restartNumberingAfterBreak="0">
    <w:nsid w:val="5A331517"/>
    <w:multiLevelType w:val="hybridMultilevel"/>
    <w:tmpl w:val="0F2EB884"/>
    <w:lvl w:ilvl="0" w:tplc="3F7C0A44">
      <w:start w:val="1"/>
      <w:numFmt w:val="decimal"/>
      <w:pStyle w:val="CFBody4"/>
      <w:lvlText w:val="6.%1"/>
      <w:lvlJc w:val="right"/>
      <w:pPr>
        <w:ind w:left="108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5AB472A1"/>
    <w:multiLevelType w:val="hybridMultilevel"/>
    <w:tmpl w:val="B4907D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5E1E5C4D"/>
    <w:multiLevelType w:val="hybridMultilevel"/>
    <w:tmpl w:val="7E889A1E"/>
    <w:lvl w:ilvl="0" w:tplc="6D42EC30">
      <w:start w:val="2"/>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15:restartNumberingAfterBreak="0">
    <w:nsid w:val="60BF4A01"/>
    <w:multiLevelType w:val="hybridMultilevel"/>
    <w:tmpl w:val="AA2621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61AA14EA"/>
    <w:multiLevelType w:val="hybridMultilevel"/>
    <w:tmpl w:val="24400FC8"/>
    <w:lvl w:ilvl="0" w:tplc="56C08560">
      <w:start w:val="5"/>
      <w:numFmt w:val="bullet"/>
      <w:lvlText w:val="-"/>
      <w:lvlJc w:val="left"/>
      <w:pPr>
        <w:ind w:left="1080" w:hanging="360"/>
      </w:pPr>
      <w:rPr>
        <w:rFonts w:ascii="Arial" w:eastAsiaTheme="minorEastAsia"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7" w15:restartNumberingAfterBreak="0">
    <w:nsid w:val="63F32CBB"/>
    <w:multiLevelType w:val="hybridMultilevel"/>
    <w:tmpl w:val="C0A40960"/>
    <w:lvl w:ilvl="0" w:tplc="0D9EC414">
      <w:start w:val="1"/>
      <w:numFmt w:val="lowerLetter"/>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8" w15:restartNumberingAfterBreak="0">
    <w:nsid w:val="64DB7EA8"/>
    <w:multiLevelType w:val="hybridMultilevel"/>
    <w:tmpl w:val="37669E3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652F1871"/>
    <w:multiLevelType w:val="multilevel"/>
    <w:tmpl w:val="F1FE5DCC"/>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720018F"/>
    <w:multiLevelType w:val="hybridMultilevel"/>
    <w:tmpl w:val="D6CE3BF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682C21A7"/>
    <w:multiLevelType w:val="hybridMultilevel"/>
    <w:tmpl w:val="832CB9C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2" w15:restartNumberingAfterBreak="0">
    <w:nsid w:val="69F079C7"/>
    <w:multiLevelType w:val="multilevel"/>
    <w:tmpl w:val="34BA3BE4"/>
    <w:lvl w:ilvl="0">
      <w:start w:val="3"/>
      <w:numFmt w:val="decimal"/>
      <w:lvlText w:val="%1"/>
      <w:lvlJc w:val="left"/>
      <w:pPr>
        <w:ind w:left="480" w:hanging="480"/>
      </w:pPr>
      <w:rPr>
        <w:rFonts w:hint="default"/>
        <w:i w:val="0"/>
      </w:rPr>
    </w:lvl>
    <w:lvl w:ilvl="1">
      <w:start w:val="3"/>
      <w:numFmt w:val="decimal"/>
      <w:lvlText w:val="%1.%2"/>
      <w:lvlJc w:val="left"/>
      <w:pPr>
        <w:ind w:left="480" w:hanging="48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93"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94" w15:restartNumberingAfterBreak="0">
    <w:nsid w:val="6A17422F"/>
    <w:multiLevelType w:val="multilevel"/>
    <w:tmpl w:val="8FCE36BE"/>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6A5F1C4A"/>
    <w:multiLevelType w:val="multilevel"/>
    <w:tmpl w:val="F06AD6D0"/>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6EE635E8"/>
    <w:multiLevelType w:val="hybridMultilevel"/>
    <w:tmpl w:val="0EA06E0A"/>
    <w:lvl w:ilvl="0" w:tplc="3D6013B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7" w15:restartNumberingAfterBreak="0">
    <w:nsid w:val="6EF44ECC"/>
    <w:multiLevelType w:val="hybridMultilevel"/>
    <w:tmpl w:val="75084F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15:restartNumberingAfterBreak="0">
    <w:nsid w:val="6F387B8A"/>
    <w:multiLevelType w:val="hybridMultilevel"/>
    <w:tmpl w:val="F082525C"/>
    <w:lvl w:ilvl="0" w:tplc="24F8CA2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08743C7"/>
    <w:multiLevelType w:val="multilevel"/>
    <w:tmpl w:val="C25029CE"/>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71C02942"/>
    <w:multiLevelType w:val="hybridMultilevel"/>
    <w:tmpl w:val="EE886D3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1" w15:restartNumberingAfterBreak="0">
    <w:nsid w:val="742215DB"/>
    <w:multiLevelType w:val="multilevel"/>
    <w:tmpl w:val="579C51B4"/>
    <w:lvl w:ilvl="0">
      <w:start w:val="4"/>
      <w:numFmt w:val="decimal"/>
      <w:lvlText w:val="%1"/>
      <w:lvlJc w:val="left"/>
      <w:pPr>
        <w:ind w:left="480" w:hanging="480"/>
      </w:pPr>
      <w:rPr>
        <w:rFonts w:hint="default"/>
        <w:i w:val="0"/>
      </w:rPr>
    </w:lvl>
    <w:lvl w:ilvl="1">
      <w:start w:val="5"/>
      <w:numFmt w:val="decimal"/>
      <w:lvlText w:val="%1.%2"/>
      <w:lvlJc w:val="left"/>
      <w:pPr>
        <w:ind w:left="480" w:hanging="480"/>
      </w:pPr>
      <w:rPr>
        <w:rFonts w:hint="default"/>
        <w:i w:val="0"/>
      </w:rPr>
    </w:lvl>
    <w:lvl w:ilvl="2">
      <w:start w:val="5"/>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02" w15:restartNumberingAfterBreak="0">
    <w:nsid w:val="76267358"/>
    <w:multiLevelType w:val="hybridMultilevel"/>
    <w:tmpl w:val="85BE4C72"/>
    <w:lvl w:ilvl="0" w:tplc="08090001">
      <w:start w:val="1"/>
      <w:numFmt w:val="bullet"/>
      <w:lvlText w:val=""/>
      <w:lvlJc w:val="left"/>
      <w:pPr>
        <w:ind w:left="1497" w:hanging="360"/>
      </w:pPr>
      <w:rPr>
        <w:rFonts w:ascii="Symbol" w:hAnsi="Symbol" w:hint="default"/>
      </w:rPr>
    </w:lvl>
    <w:lvl w:ilvl="1" w:tplc="08090003" w:tentative="1">
      <w:start w:val="1"/>
      <w:numFmt w:val="bullet"/>
      <w:lvlText w:val="o"/>
      <w:lvlJc w:val="left"/>
      <w:pPr>
        <w:ind w:left="2217" w:hanging="360"/>
      </w:pPr>
      <w:rPr>
        <w:rFonts w:ascii="Courier New" w:hAnsi="Courier New" w:cs="Courier New" w:hint="default"/>
      </w:rPr>
    </w:lvl>
    <w:lvl w:ilvl="2" w:tplc="08090005" w:tentative="1">
      <w:start w:val="1"/>
      <w:numFmt w:val="bullet"/>
      <w:lvlText w:val=""/>
      <w:lvlJc w:val="left"/>
      <w:pPr>
        <w:ind w:left="2937" w:hanging="360"/>
      </w:pPr>
      <w:rPr>
        <w:rFonts w:ascii="Wingdings" w:hAnsi="Wingdings" w:hint="default"/>
      </w:rPr>
    </w:lvl>
    <w:lvl w:ilvl="3" w:tplc="08090001" w:tentative="1">
      <w:start w:val="1"/>
      <w:numFmt w:val="bullet"/>
      <w:lvlText w:val=""/>
      <w:lvlJc w:val="left"/>
      <w:pPr>
        <w:ind w:left="3657" w:hanging="360"/>
      </w:pPr>
      <w:rPr>
        <w:rFonts w:ascii="Symbol" w:hAnsi="Symbol" w:hint="default"/>
      </w:rPr>
    </w:lvl>
    <w:lvl w:ilvl="4" w:tplc="08090003" w:tentative="1">
      <w:start w:val="1"/>
      <w:numFmt w:val="bullet"/>
      <w:lvlText w:val="o"/>
      <w:lvlJc w:val="left"/>
      <w:pPr>
        <w:ind w:left="4377" w:hanging="360"/>
      </w:pPr>
      <w:rPr>
        <w:rFonts w:ascii="Courier New" w:hAnsi="Courier New" w:cs="Courier New" w:hint="default"/>
      </w:rPr>
    </w:lvl>
    <w:lvl w:ilvl="5" w:tplc="08090005" w:tentative="1">
      <w:start w:val="1"/>
      <w:numFmt w:val="bullet"/>
      <w:lvlText w:val=""/>
      <w:lvlJc w:val="left"/>
      <w:pPr>
        <w:ind w:left="5097" w:hanging="360"/>
      </w:pPr>
      <w:rPr>
        <w:rFonts w:ascii="Wingdings" w:hAnsi="Wingdings" w:hint="default"/>
      </w:rPr>
    </w:lvl>
    <w:lvl w:ilvl="6" w:tplc="08090001" w:tentative="1">
      <w:start w:val="1"/>
      <w:numFmt w:val="bullet"/>
      <w:lvlText w:val=""/>
      <w:lvlJc w:val="left"/>
      <w:pPr>
        <w:ind w:left="5817" w:hanging="360"/>
      </w:pPr>
      <w:rPr>
        <w:rFonts w:ascii="Symbol" w:hAnsi="Symbol" w:hint="default"/>
      </w:rPr>
    </w:lvl>
    <w:lvl w:ilvl="7" w:tplc="08090003" w:tentative="1">
      <w:start w:val="1"/>
      <w:numFmt w:val="bullet"/>
      <w:lvlText w:val="o"/>
      <w:lvlJc w:val="left"/>
      <w:pPr>
        <w:ind w:left="6537" w:hanging="360"/>
      </w:pPr>
      <w:rPr>
        <w:rFonts w:ascii="Courier New" w:hAnsi="Courier New" w:cs="Courier New" w:hint="default"/>
      </w:rPr>
    </w:lvl>
    <w:lvl w:ilvl="8" w:tplc="08090005" w:tentative="1">
      <w:start w:val="1"/>
      <w:numFmt w:val="bullet"/>
      <w:lvlText w:val=""/>
      <w:lvlJc w:val="left"/>
      <w:pPr>
        <w:ind w:left="7257" w:hanging="360"/>
      </w:pPr>
      <w:rPr>
        <w:rFonts w:ascii="Wingdings" w:hAnsi="Wingdings" w:hint="default"/>
      </w:rPr>
    </w:lvl>
  </w:abstractNum>
  <w:abstractNum w:abstractNumId="103" w15:restartNumberingAfterBreak="0">
    <w:nsid w:val="778E4D1C"/>
    <w:multiLevelType w:val="multilevel"/>
    <w:tmpl w:val="7D7CA560"/>
    <w:numStyleLink w:val="NumberedBulletsList"/>
  </w:abstractNum>
  <w:abstractNum w:abstractNumId="104" w15:restartNumberingAfterBreak="0">
    <w:nsid w:val="779E4C5F"/>
    <w:multiLevelType w:val="hybridMultilevel"/>
    <w:tmpl w:val="3F4C99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5" w15:restartNumberingAfterBreak="0">
    <w:nsid w:val="785C362F"/>
    <w:multiLevelType w:val="hybridMultilevel"/>
    <w:tmpl w:val="E7CAC52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15:restartNumberingAfterBreak="0">
    <w:nsid w:val="78A5173D"/>
    <w:multiLevelType w:val="hybridMultilevel"/>
    <w:tmpl w:val="613A562E"/>
    <w:lvl w:ilvl="0" w:tplc="935832BA">
      <w:start w:val="1"/>
      <w:numFmt w:val="lowerLetter"/>
      <w:lvlText w:val="(%1)"/>
      <w:lvlJc w:val="left"/>
      <w:pPr>
        <w:ind w:left="1800" w:hanging="720"/>
      </w:pPr>
      <w:rPr>
        <w:rFonts w:hint="default"/>
        <w:i/>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7" w15:restartNumberingAfterBreak="0">
    <w:nsid w:val="7D32479C"/>
    <w:multiLevelType w:val="hybridMultilevel"/>
    <w:tmpl w:val="C88E7A38"/>
    <w:lvl w:ilvl="0" w:tplc="E2240974">
      <w:start w:val="1"/>
      <w:numFmt w:val="decimal"/>
      <w:lvlText w:val="6.%1"/>
      <w:lvlJc w:val="right"/>
      <w:pPr>
        <w:ind w:left="4320" w:hanging="360"/>
      </w:pPr>
      <w:rPr>
        <w:rFonts w:hint="default"/>
        <w:color w:val="auto"/>
      </w:rPr>
    </w:lvl>
    <w:lvl w:ilvl="1" w:tplc="08090019" w:tentative="1">
      <w:start w:val="1"/>
      <w:numFmt w:val="lowerLetter"/>
      <w:lvlText w:val="%2."/>
      <w:lvlJc w:val="left"/>
      <w:pPr>
        <w:ind w:left="5040" w:hanging="360"/>
      </w:pPr>
    </w:lvl>
    <w:lvl w:ilvl="2" w:tplc="0809001B" w:tentative="1">
      <w:start w:val="1"/>
      <w:numFmt w:val="lowerRoman"/>
      <w:lvlText w:val="%3."/>
      <w:lvlJc w:val="right"/>
      <w:pPr>
        <w:ind w:left="5760" w:hanging="180"/>
      </w:pPr>
    </w:lvl>
    <w:lvl w:ilvl="3" w:tplc="0809000F" w:tentative="1">
      <w:start w:val="1"/>
      <w:numFmt w:val="decimal"/>
      <w:lvlText w:val="%4."/>
      <w:lvlJc w:val="left"/>
      <w:pPr>
        <w:ind w:left="6480" w:hanging="360"/>
      </w:pPr>
    </w:lvl>
    <w:lvl w:ilvl="4" w:tplc="08090019" w:tentative="1">
      <w:start w:val="1"/>
      <w:numFmt w:val="lowerLetter"/>
      <w:lvlText w:val="%5."/>
      <w:lvlJc w:val="left"/>
      <w:pPr>
        <w:ind w:left="7200" w:hanging="360"/>
      </w:pPr>
    </w:lvl>
    <w:lvl w:ilvl="5" w:tplc="0809001B" w:tentative="1">
      <w:start w:val="1"/>
      <w:numFmt w:val="lowerRoman"/>
      <w:lvlText w:val="%6."/>
      <w:lvlJc w:val="right"/>
      <w:pPr>
        <w:ind w:left="7920" w:hanging="180"/>
      </w:pPr>
    </w:lvl>
    <w:lvl w:ilvl="6" w:tplc="0809000F" w:tentative="1">
      <w:start w:val="1"/>
      <w:numFmt w:val="decimal"/>
      <w:lvlText w:val="%7."/>
      <w:lvlJc w:val="left"/>
      <w:pPr>
        <w:ind w:left="8640" w:hanging="360"/>
      </w:pPr>
    </w:lvl>
    <w:lvl w:ilvl="7" w:tplc="08090019" w:tentative="1">
      <w:start w:val="1"/>
      <w:numFmt w:val="lowerLetter"/>
      <w:lvlText w:val="%8."/>
      <w:lvlJc w:val="left"/>
      <w:pPr>
        <w:ind w:left="9360" w:hanging="360"/>
      </w:pPr>
    </w:lvl>
    <w:lvl w:ilvl="8" w:tplc="0809001B" w:tentative="1">
      <w:start w:val="1"/>
      <w:numFmt w:val="lowerRoman"/>
      <w:lvlText w:val="%9."/>
      <w:lvlJc w:val="right"/>
      <w:pPr>
        <w:ind w:left="10080" w:hanging="180"/>
      </w:pPr>
    </w:lvl>
  </w:abstractNum>
  <w:abstractNum w:abstractNumId="108" w15:restartNumberingAfterBreak="0">
    <w:nsid w:val="7D7B1A5F"/>
    <w:multiLevelType w:val="hybridMultilevel"/>
    <w:tmpl w:val="22C67E50"/>
    <w:lvl w:ilvl="0" w:tplc="5FD61DFE">
      <w:start w:val="1"/>
      <w:numFmt w:val="decimal"/>
      <w:pStyle w:val="SectionNumber"/>
      <w:lvlText w:val="%1"/>
      <w:lvlJc w:val="left"/>
      <w:pPr>
        <w:ind w:left="-1134" w:hanging="680"/>
      </w:pPr>
      <w:rPr>
        <w:rFonts w:asciiTheme="majorHAnsi" w:hAnsiTheme="majorHAnsi"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15:restartNumberingAfterBreak="0">
    <w:nsid w:val="7EF37C54"/>
    <w:multiLevelType w:val="hybridMultilevel"/>
    <w:tmpl w:val="E9E0D4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7F7D2CAB"/>
    <w:multiLevelType w:val="multilevel"/>
    <w:tmpl w:val="3BF0B28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color w:val="3F0731"/>
        <w:sz w:val="32"/>
        <w:szCs w:val="28"/>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16cid:durableId="195627578">
    <w:abstractNumId w:val="9"/>
  </w:num>
  <w:num w:numId="2" w16cid:durableId="428356830">
    <w:abstractNumId w:val="7"/>
  </w:num>
  <w:num w:numId="3" w16cid:durableId="559486774">
    <w:abstractNumId w:val="6"/>
  </w:num>
  <w:num w:numId="4" w16cid:durableId="316347670">
    <w:abstractNumId w:val="5"/>
  </w:num>
  <w:num w:numId="5" w16cid:durableId="1231890192">
    <w:abstractNumId w:val="4"/>
  </w:num>
  <w:num w:numId="6" w16cid:durableId="361246677">
    <w:abstractNumId w:val="8"/>
  </w:num>
  <w:num w:numId="7" w16cid:durableId="1487865816">
    <w:abstractNumId w:val="3"/>
  </w:num>
  <w:num w:numId="8" w16cid:durableId="1474059781">
    <w:abstractNumId w:val="2"/>
  </w:num>
  <w:num w:numId="9" w16cid:durableId="1747265027">
    <w:abstractNumId w:val="1"/>
  </w:num>
  <w:num w:numId="10" w16cid:durableId="737049887">
    <w:abstractNumId w:val="0"/>
  </w:num>
  <w:num w:numId="11" w16cid:durableId="2127655226">
    <w:abstractNumId w:val="93"/>
  </w:num>
  <w:num w:numId="12" w16cid:durableId="1197700299">
    <w:abstractNumId w:val="47"/>
  </w:num>
  <w:num w:numId="13" w16cid:durableId="335690424">
    <w:abstractNumId w:val="108"/>
  </w:num>
  <w:num w:numId="14" w16cid:durableId="689382206">
    <w:abstractNumId w:val="15"/>
  </w:num>
  <w:num w:numId="15" w16cid:durableId="2117169193">
    <w:abstractNumId w:val="103"/>
  </w:num>
  <w:num w:numId="16" w16cid:durableId="2141455149">
    <w:abstractNumId w:val="24"/>
  </w:num>
  <w:num w:numId="17" w16cid:durableId="925383116">
    <w:abstractNumId w:val="49"/>
  </w:num>
  <w:num w:numId="18" w16cid:durableId="2122071420">
    <w:abstractNumId w:val="30"/>
  </w:num>
  <w:num w:numId="19" w16cid:durableId="1409381220">
    <w:abstractNumId w:val="76"/>
  </w:num>
  <w:num w:numId="20" w16cid:durableId="376702689">
    <w:abstractNumId w:val="71"/>
  </w:num>
  <w:num w:numId="21" w16cid:durableId="661743419">
    <w:abstractNumId w:val="110"/>
  </w:num>
  <w:num w:numId="22" w16cid:durableId="1144615377">
    <w:abstractNumId w:val="82"/>
  </w:num>
  <w:num w:numId="23" w16cid:durableId="424041179">
    <w:abstractNumId w:val="22"/>
    <w:lvlOverride w:ilvl="0">
      <w:startOverride w:val="1"/>
    </w:lvlOverride>
    <w:lvlOverride w:ilvl="1"/>
    <w:lvlOverride w:ilvl="2"/>
    <w:lvlOverride w:ilvl="3"/>
    <w:lvlOverride w:ilvl="4"/>
    <w:lvlOverride w:ilvl="5"/>
    <w:lvlOverride w:ilvl="6"/>
    <w:lvlOverride w:ilvl="7"/>
    <w:lvlOverride w:ilvl="8"/>
  </w:num>
  <w:num w:numId="24" w16cid:durableId="608854081">
    <w:abstractNumId w:val="106"/>
  </w:num>
  <w:num w:numId="25" w16cid:durableId="1633173563">
    <w:abstractNumId w:val="70"/>
  </w:num>
  <w:num w:numId="26" w16cid:durableId="1676222358">
    <w:abstractNumId w:val="44"/>
  </w:num>
  <w:num w:numId="27" w16cid:durableId="653872689">
    <w:abstractNumId w:val="57"/>
  </w:num>
  <w:num w:numId="28" w16cid:durableId="224340858">
    <w:abstractNumId w:val="86"/>
  </w:num>
  <w:num w:numId="29" w16cid:durableId="720251314">
    <w:abstractNumId w:val="67"/>
  </w:num>
  <w:num w:numId="30" w16cid:durableId="547763705">
    <w:abstractNumId w:val="81"/>
  </w:num>
  <w:num w:numId="31" w16cid:durableId="970406987">
    <w:abstractNumId w:val="46"/>
  </w:num>
  <w:num w:numId="32" w16cid:durableId="767506830">
    <w:abstractNumId w:val="62"/>
  </w:num>
  <w:num w:numId="33" w16cid:durableId="280261408">
    <w:abstractNumId w:val="84"/>
  </w:num>
  <w:num w:numId="34" w16cid:durableId="1078789154">
    <w:abstractNumId w:val="41"/>
  </w:num>
  <w:num w:numId="35" w16cid:durableId="1937515097">
    <w:abstractNumId w:val="98"/>
  </w:num>
  <w:num w:numId="36" w16cid:durableId="1188564215">
    <w:abstractNumId w:val="23"/>
  </w:num>
  <w:num w:numId="37" w16cid:durableId="1152791543">
    <w:abstractNumId w:val="28"/>
  </w:num>
  <w:num w:numId="38" w16cid:durableId="826285053">
    <w:abstractNumId w:val="107"/>
  </w:num>
  <w:num w:numId="39" w16cid:durableId="119763385">
    <w:abstractNumId w:val="35"/>
  </w:num>
  <w:num w:numId="40" w16cid:durableId="9951143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1446218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503752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162658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94650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4518348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2021256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568600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400096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17194719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567929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3820245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4350517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595688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126146889">
    <w:abstractNumId w:val="34"/>
  </w:num>
  <w:num w:numId="55" w16cid:durableId="1924609940">
    <w:abstractNumId w:val="77"/>
  </w:num>
  <w:num w:numId="56" w16cid:durableId="2046364613">
    <w:abstractNumId w:val="18"/>
  </w:num>
  <w:num w:numId="57" w16cid:durableId="467238169">
    <w:abstractNumId w:val="65"/>
  </w:num>
  <w:num w:numId="58" w16cid:durableId="1632860112">
    <w:abstractNumId w:val="38"/>
  </w:num>
  <w:num w:numId="59" w16cid:durableId="412240569">
    <w:abstractNumId w:val="11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535697861">
    <w:abstractNumId w:val="51"/>
  </w:num>
  <w:num w:numId="61" w16cid:durableId="1177962103">
    <w:abstractNumId w:val="110"/>
  </w:num>
  <w:num w:numId="62" w16cid:durableId="1687252095">
    <w:abstractNumId w:val="87"/>
  </w:num>
  <w:num w:numId="63" w16cid:durableId="147669798">
    <w:abstractNumId w:val="79"/>
  </w:num>
  <w:num w:numId="64" w16cid:durableId="938365309">
    <w:abstractNumId w:val="25"/>
  </w:num>
  <w:num w:numId="65" w16cid:durableId="855847527">
    <w:abstractNumId w:val="104"/>
  </w:num>
  <w:num w:numId="66" w16cid:durableId="1333679938">
    <w:abstractNumId w:val="90"/>
  </w:num>
  <w:num w:numId="67" w16cid:durableId="428113846">
    <w:abstractNumId w:val="17"/>
  </w:num>
  <w:num w:numId="68" w16cid:durableId="1144591212">
    <w:abstractNumId w:val="55"/>
  </w:num>
  <w:num w:numId="69" w16cid:durableId="1553880284">
    <w:abstractNumId w:val="102"/>
  </w:num>
  <w:num w:numId="70" w16cid:durableId="1623463869">
    <w:abstractNumId w:val="45"/>
  </w:num>
  <w:num w:numId="71" w16cid:durableId="2015499067">
    <w:abstractNumId w:val="37"/>
  </w:num>
  <w:num w:numId="72" w16cid:durableId="1706326629">
    <w:abstractNumId w:val="85"/>
  </w:num>
  <w:num w:numId="73" w16cid:durableId="977414271">
    <w:abstractNumId w:val="91"/>
  </w:num>
  <w:num w:numId="74" w16cid:durableId="2053534828">
    <w:abstractNumId w:val="59"/>
  </w:num>
  <w:num w:numId="75" w16cid:durableId="812719138">
    <w:abstractNumId w:val="82"/>
    <w:lvlOverride w:ilvl="0">
      <w:startOverride w:val="1"/>
    </w:lvlOverride>
  </w:num>
  <w:num w:numId="76" w16cid:durableId="295918337">
    <w:abstractNumId w:val="42"/>
  </w:num>
  <w:num w:numId="77" w16cid:durableId="770391225">
    <w:abstractNumId w:val="74"/>
  </w:num>
  <w:num w:numId="78" w16cid:durableId="1438984989">
    <w:abstractNumId w:val="13"/>
  </w:num>
  <w:num w:numId="79" w16cid:durableId="2116898243">
    <w:abstractNumId w:val="80"/>
  </w:num>
  <w:num w:numId="80" w16cid:durableId="336424566">
    <w:abstractNumId w:val="64"/>
  </w:num>
  <w:num w:numId="81" w16cid:durableId="355159051">
    <w:abstractNumId w:val="21"/>
  </w:num>
  <w:num w:numId="82" w16cid:durableId="251403491">
    <w:abstractNumId w:val="105"/>
  </w:num>
  <w:num w:numId="83" w16cid:durableId="426466304">
    <w:abstractNumId w:val="96"/>
  </w:num>
  <w:num w:numId="84" w16cid:durableId="1898855903">
    <w:abstractNumId w:val="97"/>
  </w:num>
  <w:num w:numId="85" w16cid:durableId="794983234">
    <w:abstractNumId w:val="73"/>
  </w:num>
  <w:num w:numId="86" w16cid:durableId="798569334">
    <w:abstractNumId w:val="14"/>
  </w:num>
  <w:num w:numId="87" w16cid:durableId="522478573">
    <w:abstractNumId w:val="39"/>
  </w:num>
  <w:num w:numId="88" w16cid:durableId="42339757">
    <w:abstractNumId w:val="50"/>
  </w:num>
  <w:num w:numId="89" w16cid:durableId="2031029955">
    <w:abstractNumId w:val="16"/>
  </w:num>
  <w:num w:numId="90" w16cid:durableId="1312363416">
    <w:abstractNumId w:val="88"/>
  </w:num>
  <w:num w:numId="91" w16cid:durableId="2111856932">
    <w:abstractNumId w:val="56"/>
  </w:num>
  <w:num w:numId="92" w16cid:durableId="1343973222">
    <w:abstractNumId w:val="52"/>
  </w:num>
  <w:num w:numId="93" w16cid:durableId="306210627">
    <w:abstractNumId w:val="53"/>
  </w:num>
  <w:num w:numId="94" w16cid:durableId="24914882">
    <w:abstractNumId w:val="78"/>
  </w:num>
  <w:num w:numId="95" w16cid:durableId="2046515603">
    <w:abstractNumId w:val="61"/>
  </w:num>
  <w:num w:numId="96" w16cid:durableId="683896482">
    <w:abstractNumId w:val="63"/>
  </w:num>
  <w:num w:numId="97" w16cid:durableId="789936649">
    <w:abstractNumId w:val="72"/>
  </w:num>
  <w:num w:numId="98" w16cid:durableId="657004201">
    <w:abstractNumId w:val="48"/>
  </w:num>
  <w:num w:numId="99" w16cid:durableId="1357845737">
    <w:abstractNumId w:val="19"/>
  </w:num>
  <w:num w:numId="100" w16cid:durableId="309599102">
    <w:abstractNumId w:val="10"/>
  </w:num>
  <w:num w:numId="101" w16cid:durableId="1319462904">
    <w:abstractNumId w:val="66"/>
  </w:num>
  <w:num w:numId="102" w16cid:durableId="1661150202">
    <w:abstractNumId w:val="95"/>
  </w:num>
  <w:num w:numId="103" w16cid:durableId="1527676626">
    <w:abstractNumId w:val="60"/>
  </w:num>
  <w:num w:numId="104" w16cid:durableId="226190188">
    <w:abstractNumId w:val="92"/>
  </w:num>
  <w:num w:numId="105" w16cid:durableId="1473206148">
    <w:abstractNumId w:val="29"/>
  </w:num>
  <w:num w:numId="106" w16cid:durableId="1732266462">
    <w:abstractNumId w:val="36"/>
  </w:num>
  <w:num w:numId="107" w16cid:durableId="1485390701">
    <w:abstractNumId w:val="99"/>
  </w:num>
  <w:num w:numId="108" w16cid:durableId="1242326389">
    <w:abstractNumId w:val="94"/>
  </w:num>
  <w:num w:numId="109" w16cid:durableId="630598500">
    <w:abstractNumId w:val="54"/>
  </w:num>
  <w:num w:numId="110" w16cid:durableId="1930652471">
    <w:abstractNumId w:val="101"/>
  </w:num>
  <w:num w:numId="111" w16cid:durableId="1888644695">
    <w:abstractNumId w:val="12"/>
  </w:num>
  <w:num w:numId="112" w16cid:durableId="1076709771">
    <w:abstractNumId w:val="89"/>
  </w:num>
  <w:num w:numId="113" w16cid:durableId="344865327">
    <w:abstractNumId w:val="31"/>
  </w:num>
  <w:num w:numId="114" w16cid:durableId="405227979">
    <w:abstractNumId w:val="100"/>
  </w:num>
  <w:num w:numId="115" w16cid:durableId="926425991">
    <w:abstractNumId w:val="32"/>
  </w:num>
  <w:num w:numId="116" w16cid:durableId="482431147">
    <w:abstractNumId w:val="75"/>
  </w:num>
  <w:num w:numId="117" w16cid:durableId="1144735102">
    <w:abstractNumId w:val="20"/>
  </w:num>
  <w:num w:numId="118" w16cid:durableId="1901672590">
    <w:abstractNumId w:val="33"/>
  </w:num>
  <w:num w:numId="119" w16cid:durableId="11686661">
    <w:abstractNumId w:val="11"/>
  </w:num>
  <w:num w:numId="120" w16cid:durableId="1788697616">
    <w:abstractNumId w:val="43"/>
  </w:num>
  <w:num w:numId="121" w16cid:durableId="1001279994">
    <w:abstractNumId w:val="69"/>
  </w:num>
  <w:num w:numId="122" w16cid:durableId="1605921806">
    <w:abstractNumId w:val="40"/>
  </w:num>
  <w:num w:numId="123" w16cid:durableId="484053748">
    <w:abstractNumId w:val="68"/>
  </w:num>
  <w:num w:numId="124" w16cid:durableId="456795753">
    <w:abstractNumId w:val="109"/>
  </w:num>
  <w:num w:numId="125" w16cid:durableId="819927557">
    <w:abstractNumId w:val="26"/>
  </w:num>
  <w:num w:numId="126" w16cid:durableId="1660038619">
    <w:abstractNumId w:val="83"/>
  </w:num>
  <w:num w:numId="127" w16cid:durableId="1751348818">
    <w:abstractNumId w:val="27"/>
  </w:num>
  <w:num w:numId="128" w16cid:durableId="1885562297">
    <w:abstractNumId w:val="58"/>
  </w:num>
  <w:numIdMacAtCleanup w:val="1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uart McLarnon (NESO)">
    <w15:presenceInfo w15:providerId="AD" w15:userId="S::Stuart.McLarnon@uk.nationalgrid.com::aabfa7d2-d409-4123-a4d2-48bdba79e0e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trackRevisions/>
  <w:defaultTabStop w:val="720"/>
  <w:defaultTableStyle w:val="NationalGrid"/>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45D"/>
    <w:rsid w:val="000002DF"/>
    <w:rsid w:val="00000416"/>
    <w:rsid w:val="00000504"/>
    <w:rsid w:val="000007A2"/>
    <w:rsid w:val="0000092C"/>
    <w:rsid w:val="00000E07"/>
    <w:rsid w:val="0000130F"/>
    <w:rsid w:val="00001709"/>
    <w:rsid w:val="000017C7"/>
    <w:rsid w:val="00002EAF"/>
    <w:rsid w:val="0000315C"/>
    <w:rsid w:val="0000524D"/>
    <w:rsid w:val="0000550F"/>
    <w:rsid w:val="000060A7"/>
    <w:rsid w:val="00006447"/>
    <w:rsid w:val="000068A0"/>
    <w:rsid w:val="00006EC8"/>
    <w:rsid w:val="00007028"/>
    <w:rsid w:val="000104DD"/>
    <w:rsid w:val="00010B4F"/>
    <w:rsid w:val="00011939"/>
    <w:rsid w:val="00011992"/>
    <w:rsid w:val="00011E92"/>
    <w:rsid w:val="0001256F"/>
    <w:rsid w:val="00013752"/>
    <w:rsid w:val="000143CF"/>
    <w:rsid w:val="00014E07"/>
    <w:rsid w:val="00015A2A"/>
    <w:rsid w:val="0001699F"/>
    <w:rsid w:val="00016F73"/>
    <w:rsid w:val="0001716E"/>
    <w:rsid w:val="00017E48"/>
    <w:rsid w:val="00021319"/>
    <w:rsid w:val="000213BA"/>
    <w:rsid w:val="000218CE"/>
    <w:rsid w:val="000226A1"/>
    <w:rsid w:val="00022819"/>
    <w:rsid w:val="00022B39"/>
    <w:rsid w:val="00022BC6"/>
    <w:rsid w:val="000236D7"/>
    <w:rsid w:val="00023D3F"/>
    <w:rsid w:val="0002463D"/>
    <w:rsid w:val="000246B0"/>
    <w:rsid w:val="000266A9"/>
    <w:rsid w:val="00027044"/>
    <w:rsid w:val="00027074"/>
    <w:rsid w:val="0002730D"/>
    <w:rsid w:val="00027845"/>
    <w:rsid w:val="00030017"/>
    <w:rsid w:val="00030548"/>
    <w:rsid w:val="00030606"/>
    <w:rsid w:val="00031305"/>
    <w:rsid w:val="0003395B"/>
    <w:rsid w:val="00033FDC"/>
    <w:rsid w:val="000347AB"/>
    <w:rsid w:val="00034DE8"/>
    <w:rsid w:val="0003567B"/>
    <w:rsid w:val="00035724"/>
    <w:rsid w:val="00036E0D"/>
    <w:rsid w:val="00036ECA"/>
    <w:rsid w:val="0003709B"/>
    <w:rsid w:val="000370C9"/>
    <w:rsid w:val="00037562"/>
    <w:rsid w:val="00037D0E"/>
    <w:rsid w:val="00040346"/>
    <w:rsid w:val="0004081F"/>
    <w:rsid w:val="00040935"/>
    <w:rsid w:val="00041822"/>
    <w:rsid w:val="0004185A"/>
    <w:rsid w:val="00041BFC"/>
    <w:rsid w:val="000421C8"/>
    <w:rsid w:val="0004277D"/>
    <w:rsid w:val="0004304A"/>
    <w:rsid w:val="00043292"/>
    <w:rsid w:val="000433EB"/>
    <w:rsid w:val="00043572"/>
    <w:rsid w:val="00043758"/>
    <w:rsid w:val="000438E6"/>
    <w:rsid w:val="00043FBA"/>
    <w:rsid w:val="000440A5"/>
    <w:rsid w:val="0004421A"/>
    <w:rsid w:val="00044867"/>
    <w:rsid w:val="00044DA4"/>
    <w:rsid w:val="00044F4D"/>
    <w:rsid w:val="00045332"/>
    <w:rsid w:val="0004555D"/>
    <w:rsid w:val="0004599D"/>
    <w:rsid w:val="00045F97"/>
    <w:rsid w:val="000467BD"/>
    <w:rsid w:val="00046D23"/>
    <w:rsid w:val="000501BC"/>
    <w:rsid w:val="000517F3"/>
    <w:rsid w:val="00052227"/>
    <w:rsid w:val="00052567"/>
    <w:rsid w:val="00052A48"/>
    <w:rsid w:val="00052DF5"/>
    <w:rsid w:val="00053545"/>
    <w:rsid w:val="00053E8A"/>
    <w:rsid w:val="00054A09"/>
    <w:rsid w:val="00055072"/>
    <w:rsid w:val="0005527C"/>
    <w:rsid w:val="000556E6"/>
    <w:rsid w:val="00056592"/>
    <w:rsid w:val="00056B5B"/>
    <w:rsid w:val="00056DE0"/>
    <w:rsid w:val="0005782E"/>
    <w:rsid w:val="00060BC7"/>
    <w:rsid w:val="00060FB6"/>
    <w:rsid w:val="0006157F"/>
    <w:rsid w:val="00061FBD"/>
    <w:rsid w:val="00062681"/>
    <w:rsid w:val="0006275B"/>
    <w:rsid w:val="00062B8A"/>
    <w:rsid w:val="00062E14"/>
    <w:rsid w:val="000638EF"/>
    <w:rsid w:val="00063CBC"/>
    <w:rsid w:val="00063CFD"/>
    <w:rsid w:val="000647ED"/>
    <w:rsid w:val="0006536F"/>
    <w:rsid w:val="000655C6"/>
    <w:rsid w:val="00065DF3"/>
    <w:rsid w:val="00066037"/>
    <w:rsid w:val="00066ABB"/>
    <w:rsid w:val="00066C6D"/>
    <w:rsid w:val="00066F07"/>
    <w:rsid w:val="00067FC7"/>
    <w:rsid w:val="00070BFC"/>
    <w:rsid w:val="000714E6"/>
    <w:rsid w:val="00071C77"/>
    <w:rsid w:val="00071D30"/>
    <w:rsid w:val="00071FE5"/>
    <w:rsid w:val="0007296E"/>
    <w:rsid w:val="00072B40"/>
    <w:rsid w:val="00072FFA"/>
    <w:rsid w:val="00073245"/>
    <w:rsid w:val="00073AA7"/>
    <w:rsid w:val="00073F44"/>
    <w:rsid w:val="000740E7"/>
    <w:rsid w:val="00075A3A"/>
    <w:rsid w:val="00075F52"/>
    <w:rsid w:val="00076553"/>
    <w:rsid w:val="00076586"/>
    <w:rsid w:val="000769CA"/>
    <w:rsid w:val="000772BB"/>
    <w:rsid w:val="00077492"/>
    <w:rsid w:val="0007761B"/>
    <w:rsid w:val="00077672"/>
    <w:rsid w:val="00077F95"/>
    <w:rsid w:val="000805F7"/>
    <w:rsid w:val="00080B6C"/>
    <w:rsid w:val="00080FDF"/>
    <w:rsid w:val="00081106"/>
    <w:rsid w:val="000816B3"/>
    <w:rsid w:val="00081F84"/>
    <w:rsid w:val="00081FD6"/>
    <w:rsid w:val="000821BE"/>
    <w:rsid w:val="0008247C"/>
    <w:rsid w:val="000824FE"/>
    <w:rsid w:val="00083776"/>
    <w:rsid w:val="00083974"/>
    <w:rsid w:val="00083DDE"/>
    <w:rsid w:val="00083E12"/>
    <w:rsid w:val="00083FD7"/>
    <w:rsid w:val="000847DC"/>
    <w:rsid w:val="00084C5F"/>
    <w:rsid w:val="00086BC3"/>
    <w:rsid w:val="00086D14"/>
    <w:rsid w:val="00087020"/>
    <w:rsid w:val="0008731E"/>
    <w:rsid w:val="000877C1"/>
    <w:rsid w:val="0009017F"/>
    <w:rsid w:val="0009045E"/>
    <w:rsid w:val="0009097A"/>
    <w:rsid w:val="000910D0"/>
    <w:rsid w:val="0009158B"/>
    <w:rsid w:val="0009211E"/>
    <w:rsid w:val="000923D5"/>
    <w:rsid w:val="00092462"/>
    <w:rsid w:val="0009276B"/>
    <w:rsid w:val="00092C02"/>
    <w:rsid w:val="00092D2F"/>
    <w:rsid w:val="00093369"/>
    <w:rsid w:val="00094325"/>
    <w:rsid w:val="000946F1"/>
    <w:rsid w:val="00094E5F"/>
    <w:rsid w:val="00095C8C"/>
    <w:rsid w:val="00095F19"/>
    <w:rsid w:val="0009609C"/>
    <w:rsid w:val="000966D4"/>
    <w:rsid w:val="00097FED"/>
    <w:rsid w:val="000A1C65"/>
    <w:rsid w:val="000A2142"/>
    <w:rsid w:val="000A2263"/>
    <w:rsid w:val="000A2BE3"/>
    <w:rsid w:val="000A2C20"/>
    <w:rsid w:val="000A3870"/>
    <w:rsid w:val="000A4541"/>
    <w:rsid w:val="000A4598"/>
    <w:rsid w:val="000A4974"/>
    <w:rsid w:val="000A4DB2"/>
    <w:rsid w:val="000A4E14"/>
    <w:rsid w:val="000A4F99"/>
    <w:rsid w:val="000A559C"/>
    <w:rsid w:val="000A7017"/>
    <w:rsid w:val="000B0F9C"/>
    <w:rsid w:val="000B18CD"/>
    <w:rsid w:val="000B19B2"/>
    <w:rsid w:val="000B216F"/>
    <w:rsid w:val="000B296B"/>
    <w:rsid w:val="000B2BDF"/>
    <w:rsid w:val="000B304C"/>
    <w:rsid w:val="000B3233"/>
    <w:rsid w:val="000B33FB"/>
    <w:rsid w:val="000B3AC8"/>
    <w:rsid w:val="000B3F97"/>
    <w:rsid w:val="000B4090"/>
    <w:rsid w:val="000B4515"/>
    <w:rsid w:val="000B4550"/>
    <w:rsid w:val="000B475E"/>
    <w:rsid w:val="000B5338"/>
    <w:rsid w:val="000B5440"/>
    <w:rsid w:val="000B5A95"/>
    <w:rsid w:val="000B5FD5"/>
    <w:rsid w:val="000B6756"/>
    <w:rsid w:val="000B67EB"/>
    <w:rsid w:val="000B6A4C"/>
    <w:rsid w:val="000B7E99"/>
    <w:rsid w:val="000C0366"/>
    <w:rsid w:val="000C0AC0"/>
    <w:rsid w:val="000C0C0E"/>
    <w:rsid w:val="000C0D0A"/>
    <w:rsid w:val="000C1186"/>
    <w:rsid w:val="000C2A40"/>
    <w:rsid w:val="000C2CDA"/>
    <w:rsid w:val="000C35E2"/>
    <w:rsid w:val="000C3953"/>
    <w:rsid w:val="000C5017"/>
    <w:rsid w:val="000C51B5"/>
    <w:rsid w:val="000C53DB"/>
    <w:rsid w:val="000C5639"/>
    <w:rsid w:val="000C64F6"/>
    <w:rsid w:val="000C662F"/>
    <w:rsid w:val="000C66C7"/>
    <w:rsid w:val="000C7430"/>
    <w:rsid w:val="000C77CE"/>
    <w:rsid w:val="000C7C72"/>
    <w:rsid w:val="000C7CCA"/>
    <w:rsid w:val="000D03BE"/>
    <w:rsid w:val="000D108D"/>
    <w:rsid w:val="000D146E"/>
    <w:rsid w:val="000D16EC"/>
    <w:rsid w:val="000D2220"/>
    <w:rsid w:val="000D3725"/>
    <w:rsid w:val="000D3A7B"/>
    <w:rsid w:val="000D3E58"/>
    <w:rsid w:val="000D3E9E"/>
    <w:rsid w:val="000D40D9"/>
    <w:rsid w:val="000D415D"/>
    <w:rsid w:val="000D4C01"/>
    <w:rsid w:val="000D4C38"/>
    <w:rsid w:val="000D588B"/>
    <w:rsid w:val="000D5C8E"/>
    <w:rsid w:val="000D6416"/>
    <w:rsid w:val="000D65A7"/>
    <w:rsid w:val="000D7DF4"/>
    <w:rsid w:val="000E068A"/>
    <w:rsid w:val="000E1ECB"/>
    <w:rsid w:val="000E2331"/>
    <w:rsid w:val="000E37D7"/>
    <w:rsid w:val="000E3824"/>
    <w:rsid w:val="000E4135"/>
    <w:rsid w:val="000E43B5"/>
    <w:rsid w:val="000E496F"/>
    <w:rsid w:val="000E507A"/>
    <w:rsid w:val="000E5122"/>
    <w:rsid w:val="000E6380"/>
    <w:rsid w:val="000E6C6B"/>
    <w:rsid w:val="000E74B9"/>
    <w:rsid w:val="000E784E"/>
    <w:rsid w:val="000E7BEF"/>
    <w:rsid w:val="000E7F8A"/>
    <w:rsid w:val="000F033D"/>
    <w:rsid w:val="000F0452"/>
    <w:rsid w:val="000F0DFB"/>
    <w:rsid w:val="000F120C"/>
    <w:rsid w:val="000F1658"/>
    <w:rsid w:val="000F1A39"/>
    <w:rsid w:val="000F224C"/>
    <w:rsid w:val="000F3188"/>
    <w:rsid w:val="000F3E38"/>
    <w:rsid w:val="000F402E"/>
    <w:rsid w:val="000F57C8"/>
    <w:rsid w:val="000F5B0E"/>
    <w:rsid w:val="000F5DF1"/>
    <w:rsid w:val="000F5EC9"/>
    <w:rsid w:val="000F65D6"/>
    <w:rsid w:val="000F67B8"/>
    <w:rsid w:val="001007CC"/>
    <w:rsid w:val="0010122A"/>
    <w:rsid w:val="00101C10"/>
    <w:rsid w:val="001021F8"/>
    <w:rsid w:val="0010255C"/>
    <w:rsid w:val="0010311E"/>
    <w:rsid w:val="00103CE9"/>
    <w:rsid w:val="00103DA4"/>
    <w:rsid w:val="001060D4"/>
    <w:rsid w:val="001060E8"/>
    <w:rsid w:val="0010611F"/>
    <w:rsid w:val="00106B84"/>
    <w:rsid w:val="00107A38"/>
    <w:rsid w:val="00107C4C"/>
    <w:rsid w:val="0011022D"/>
    <w:rsid w:val="00110513"/>
    <w:rsid w:val="00110F32"/>
    <w:rsid w:val="00111418"/>
    <w:rsid w:val="001122FE"/>
    <w:rsid w:val="00112C46"/>
    <w:rsid w:val="001137FB"/>
    <w:rsid w:val="0011389F"/>
    <w:rsid w:val="00113BF5"/>
    <w:rsid w:val="00113CB3"/>
    <w:rsid w:val="00113F39"/>
    <w:rsid w:val="001140ED"/>
    <w:rsid w:val="0011423A"/>
    <w:rsid w:val="001145E7"/>
    <w:rsid w:val="001155B3"/>
    <w:rsid w:val="00115BAF"/>
    <w:rsid w:val="00116009"/>
    <w:rsid w:val="001167C4"/>
    <w:rsid w:val="001169B9"/>
    <w:rsid w:val="001173F1"/>
    <w:rsid w:val="00117DA6"/>
    <w:rsid w:val="001203FF"/>
    <w:rsid w:val="00120547"/>
    <w:rsid w:val="00120938"/>
    <w:rsid w:val="00122007"/>
    <w:rsid w:val="00122996"/>
    <w:rsid w:val="00123605"/>
    <w:rsid w:val="00123B1A"/>
    <w:rsid w:val="00124068"/>
    <w:rsid w:val="00124925"/>
    <w:rsid w:val="00124E29"/>
    <w:rsid w:val="0012542D"/>
    <w:rsid w:val="001258BB"/>
    <w:rsid w:val="001261EE"/>
    <w:rsid w:val="0012732F"/>
    <w:rsid w:val="00127759"/>
    <w:rsid w:val="00130F65"/>
    <w:rsid w:val="00131651"/>
    <w:rsid w:val="00131F87"/>
    <w:rsid w:val="00132C86"/>
    <w:rsid w:val="001340C9"/>
    <w:rsid w:val="0013475E"/>
    <w:rsid w:val="001349FB"/>
    <w:rsid w:val="00134AC2"/>
    <w:rsid w:val="00134AF9"/>
    <w:rsid w:val="00134BE9"/>
    <w:rsid w:val="00134F82"/>
    <w:rsid w:val="0013659A"/>
    <w:rsid w:val="00136B6F"/>
    <w:rsid w:val="00136E00"/>
    <w:rsid w:val="00137D1B"/>
    <w:rsid w:val="001406A7"/>
    <w:rsid w:val="0014185A"/>
    <w:rsid w:val="001426CA"/>
    <w:rsid w:val="0014293F"/>
    <w:rsid w:val="0014454C"/>
    <w:rsid w:val="001446CA"/>
    <w:rsid w:val="00144C22"/>
    <w:rsid w:val="00144D31"/>
    <w:rsid w:val="00145F4C"/>
    <w:rsid w:val="00146122"/>
    <w:rsid w:val="00146202"/>
    <w:rsid w:val="00146DE3"/>
    <w:rsid w:val="00146EC7"/>
    <w:rsid w:val="00147154"/>
    <w:rsid w:val="001471A4"/>
    <w:rsid w:val="001473A2"/>
    <w:rsid w:val="00147993"/>
    <w:rsid w:val="00147BF4"/>
    <w:rsid w:val="00150DA4"/>
    <w:rsid w:val="001510CA"/>
    <w:rsid w:val="001516B9"/>
    <w:rsid w:val="0015171D"/>
    <w:rsid w:val="00151D8A"/>
    <w:rsid w:val="00152912"/>
    <w:rsid w:val="00152B63"/>
    <w:rsid w:val="00153066"/>
    <w:rsid w:val="001535B0"/>
    <w:rsid w:val="001536C3"/>
    <w:rsid w:val="00153C2D"/>
    <w:rsid w:val="00154713"/>
    <w:rsid w:val="00154C3B"/>
    <w:rsid w:val="00155B48"/>
    <w:rsid w:val="00155E29"/>
    <w:rsid w:val="001564E6"/>
    <w:rsid w:val="001570CE"/>
    <w:rsid w:val="00157370"/>
    <w:rsid w:val="00160853"/>
    <w:rsid w:val="00160DA6"/>
    <w:rsid w:val="00160DBF"/>
    <w:rsid w:val="001610E4"/>
    <w:rsid w:val="00162709"/>
    <w:rsid w:val="00162ADF"/>
    <w:rsid w:val="00163249"/>
    <w:rsid w:val="0016337B"/>
    <w:rsid w:val="00163616"/>
    <w:rsid w:val="00164401"/>
    <w:rsid w:val="0016480C"/>
    <w:rsid w:val="0016532E"/>
    <w:rsid w:val="00165525"/>
    <w:rsid w:val="001655CB"/>
    <w:rsid w:val="0016594A"/>
    <w:rsid w:val="00166307"/>
    <w:rsid w:val="001668BE"/>
    <w:rsid w:val="00166A57"/>
    <w:rsid w:val="00166F46"/>
    <w:rsid w:val="0016758D"/>
    <w:rsid w:val="001675DE"/>
    <w:rsid w:val="0016790F"/>
    <w:rsid w:val="00167AAF"/>
    <w:rsid w:val="00167F6A"/>
    <w:rsid w:val="00170B39"/>
    <w:rsid w:val="0017122F"/>
    <w:rsid w:val="00171EC8"/>
    <w:rsid w:val="00171F53"/>
    <w:rsid w:val="00172204"/>
    <w:rsid w:val="001722A3"/>
    <w:rsid w:val="00172340"/>
    <w:rsid w:val="0017244A"/>
    <w:rsid w:val="0017274A"/>
    <w:rsid w:val="001731D8"/>
    <w:rsid w:val="00173215"/>
    <w:rsid w:val="0017346A"/>
    <w:rsid w:val="001735FC"/>
    <w:rsid w:val="00173768"/>
    <w:rsid w:val="00173FC9"/>
    <w:rsid w:val="00174406"/>
    <w:rsid w:val="00174D6A"/>
    <w:rsid w:val="0017581D"/>
    <w:rsid w:val="0017617E"/>
    <w:rsid w:val="00176443"/>
    <w:rsid w:val="00176FB8"/>
    <w:rsid w:val="00177CCF"/>
    <w:rsid w:val="00177CD1"/>
    <w:rsid w:val="001806ED"/>
    <w:rsid w:val="00181824"/>
    <w:rsid w:val="00181B49"/>
    <w:rsid w:val="00181CC3"/>
    <w:rsid w:val="00182168"/>
    <w:rsid w:val="001824E3"/>
    <w:rsid w:val="00183227"/>
    <w:rsid w:val="00184610"/>
    <w:rsid w:val="0018474D"/>
    <w:rsid w:val="0018546A"/>
    <w:rsid w:val="00186861"/>
    <w:rsid w:val="0018699D"/>
    <w:rsid w:val="00186A6D"/>
    <w:rsid w:val="00186DF4"/>
    <w:rsid w:val="00186FE8"/>
    <w:rsid w:val="00187E75"/>
    <w:rsid w:val="00190409"/>
    <w:rsid w:val="00190EC4"/>
    <w:rsid w:val="00191200"/>
    <w:rsid w:val="001917FE"/>
    <w:rsid w:val="0019198E"/>
    <w:rsid w:val="00191DCD"/>
    <w:rsid w:val="001920B4"/>
    <w:rsid w:val="00192BC7"/>
    <w:rsid w:val="001935DE"/>
    <w:rsid w:val="001938FD"/>
    <w:rsid w:val="00193E2E"/>
    <w:rsid w:val="00193F3F"/>
    <w:rsid w:val="0019448F"/>
    <w:rsid w:val="00195278"/>
    <w:rsid w:val="0019567E"/>
    <w:rsid w:val="00195729"/>
    <w:rsid w:val="00195BF7"/>
    <w:rsid w:val="00195C2B"/>
    <w:rsid w:val="00196281"/>
    <w:rsid w:val="0019677B"/>
    <w:rsid w:val="001969A5"/>
    <w:rsid w:val="00196A2C"/>
    <w:rsid w:val="001970F8"/>
    <w:rsid w:val="00197629"/>
    <w:rsid w:val="001A0E5B"/>
    <w:rsid w:val="001A170B"/>
    <w:rsid w:val="001A1B87"/>
    <w:rsid w:val="001A1BA0"/>
    <w:rsid w:val="001A24B0"/>
    <w:rsid w:val="001A2E9C"/>
    <w:rsid w:val="001A3AD0"/>
    <w:rsid w:val="001A3BE2"/>
    <w:rsid w:val="001A41C3"/>
    <w:rsid w:val="001A44FD"/>
    <w:rsid w:val="001A466F"/>
    <w:rsid w:val="001A4D4F"/>
    <w:rsid w:val="001A4EB3"/>
    <w:rsid w:val="001A5020"/>
    <w:rsid w:val="001A574A"/>
    <w:rsid w:val="001A593A"/>
    <w:rsid w:val="001A61A8"/>
    <w:rsid w:val="001A6AD3"/>
    <w:rsid w:val="001A7449"/>
    <w:rsid w:val="001B0CC0"/>
    <w:rsid w:val="001B3188"/>
    <w:rsid w:val="001B3315"/>
    <w:rsid w:val="001B33CC"/>
    <w:rsid w:val="001B3799"/>
    <w:rsid w:val="001B3C03"/>
    <w:rsid w:val="001B4146"/>
    <w:rsid w:val="001B4229"/>
    <w:rsid w:val="001B43A8"/>
    <w:rsid w:val="001B60BF"/>
    <w:rsid w:val="001B65D4"/>
    <w:rsid w:val="001B69E0"/>
    <w:rsid w:val="001B6B0A"/>
    <w:rsid w:val="001B707E"/>
    <w:rsid w:val="001B7337"/>
    <w:rsid w:val="001B76D9"/>
    <w:rsid w:val="001B799C"/>
    <w:rsid w:val="001B7A30"/>
    <w:rsid w:val="001B7D49"/>
    <w:rsid w:val="001C0639"/>
    <w:rsid w:val="001C1460"/>
    <w:rsid w:val="001C156E"/>
    <w:rsid w:val="001C1745"/>
    <w:rsid w:val="001C185D"/>
    <w:rsid w:val="001C1930"/>
    <w:rsid w:val="001C1FBC"/>
    <w:rsid w:val="001C2048"/>
    <w:rsid w:val="001C30D3"/>
    <w:rsid w:val="001C42C2"/>
    <w:rsid w:val="001C497C"/>
    <w:rsid w:val="001C4ABF"/>
    <w:rsid w:val="001C4DB5"/>
    <w:rsid w:val="001C5346"/>
    <w:rsid w:val="001C5493"/>
    <w:rsid w:val="001C62FA"/>
    <w:rsid w:val="001C66B1"/>
    <w:rsid w:val="001C67DA"/>
    <w:rsid w:val="001C7BFA"/>
    <w:rsid w:val="001C7C5D"/>
    <w:rsid w:val="001D00F7"/>
    <w:rsid w:val="001D08EB"/>
    <w:rsid w:val="001D090B"/>
    <w:rsid w:val="001D14F7"/>
    <w:rsid w:val="001D2139"/>
    <w:rsid w:val="001D26B9"/>
    <w:rsid w:val="001D297B"/>
    <w:rsid w:val="001D2FA5"/>
    <w:rsid w:val="001D3CB6"/>
    <w:rsid w:val="001D3F25"/>
    <w:rsid w:val="001D55D0"/>
    <w:rsid w:val="001D581B"/>
    <w:rsid w:val="001D5A38"/>
    <w:rsid w:val="001D682C"/>
    <w:rsid w:val="001D6A69"/>
    <w:rsid w:val="001D6AA7"/>
    <w:rsid w:val="001D703D"/>
    <w:rsid w:val="001D7D28"/>
    <w:rsid w:val="001E047A"/>
    <w:rsid w:val="001E0644"/>
    <w:rsid w:val="001E077C"/>
    <w:rsid w:val="001E1F49"/>
    <w:rsid w:val="001E2110"/>
    <w:rsid w:val="001E2283"/>
    <w:rsid w:val="001E2E4F"/>
    <w:rsid w:val="001E31B8"/>
    <w:rsid w:val="001E36FD"/>
    <w:rsid w:val="001E372F"/>
    <w:rsid w:val="001E3AFA"/>
    <w:rsid w:val="001E40C5"/>
    <w:rsid w:val="001E4924"/>
    <w:rsid w:val="001E54FC"/>
    <w:rsid w:val="001E5554"/>
    <w:rsid w:val="001E55AD"/>
    <w:rsid w:val="001E5DBC"/>
    <w:rsid w:val="001E6636"/>
    <w:rsid w:val="001E6CD7"/>
    <w:rsid w:val="001E6E62"/>
    <w:rsid w:val="001E6ECB"/>
    <w:rsid w:val="001E74F3"/>
    <w:rsid w:val="001E7596"/>
    <w:rsid w:val="001E7752"/>
    <w:rsid w:val="001E7C74"/>
    <w:rsid w:val="001E7F4C"/>
    <w:rsid w:val="001F0324"/>
    <w:rsid w:val="001F04C9"/>
    <w:rsid w:val="001F101E"/>
    <w:rsid w:val="001F1748"/>
    <w:rsid w:val="001F1A79"/>
    <w:rsid w:val="001F1CC6"/>
    <w:rsid w:val="001F1F84"/>
    <w:rsid w:val="001F289B"/>
    <w:rsid w:val="001F33BC"/>
    <w:rsid w:val="001F3706"/>
    <w:rsid w:val="001F3954"/>
    <w:rsid w:val="001F4E36"/>
    <w:rsid w:val="001F5541"/>
    <w:rsid w:val="001F59CD"/>
    <w:rsid w:val="001F6599"/>
    <w:rsid w:val="001F6A27"/>
    <w:rsid w:val="001F6C18"/>
    <w:rsid w:val="001F6F64"/>
    <w:rsid w:val="001F6F8D"/>
    <w:rsid w:val="001F77DC"/>
    <w:rsid w:val="001F7A40"/>
    <w:rsid w:val="002005E2"/>
    <w:rsid w:val="00200E17"/>
    <w:rsid w:val="0020128F"/>
    <w:rsid w:val="002013F8"/>
    <w:rsid w:val="002044E4"/>
    <w:rsid w:val="00204728"/>
    <w:rsid w:val="0020555B"/>
    <w:rsid w:val="0020622E"/>
    <w:rsid w:val="002063EA"/>
    <w:rsid w:val="002071F6"/>
    <w:rsid w:val="002071FF"/>
    <w:rsid w:val="00207B93"/>
    <w:rsid w:val="00207EBF"/>
    <w:rsid w:val="00207FF1"/>
    <w:rsid w:val="00210675"/>
    <w:rsid w:val="00210869"/>
    <w:rsid w:val="002121DE"/>
    <w:rsid w:val="002122A9"/>
    <w:rsid w:val="002122D2"/>
    <w:rsid w:val="00212578"/>
    <w:rsid w:val="0021294E"/>
    <w:rsid w:val="00212E34"/>
    <w:rsid w:val="0021301F"/>
    <w:rsid w:val="0021404C"/>
    <w:rsid w:val="00214DE7"/>
    <w:rsid w:val="0021513D"/>
    <w:rsid w:val="00215172"/>
    <w:rsid w:val="002152FA"/>
    <w:rsid w:val="00215492"/>
    <w:rsid w:val="00215B3E"/>
    <w:rsid w:val="00216034"/>
    <w:rsid w:val="00216A65"/>
    <w:rsid w:val="00217332"/>
    <w:rsid w:val="00217572"/>
    <w:rsid w:val="00220292"/>
    <w:rsid w:val="002211E3"/>
    <w:rsid w:val="00221B5A"/>
    <w:rsid w:val="002228F3"/>
    <w:rsid w:val="002232D0"/>
    <w:rsid w:val="00223645"/>
    <w:rsid w:val="00223A62"/>
    <w:rsid w:val="002249DB"/>
    <w:rsid w:val="00224DCF"/>
    <w:rsid w:val="00225056"/>
    <w:rsid w:val="00225948"/>
    <w:rsid w:val="00225B4A"/>
    <w:rsid w:val="00225C05"/>
    <w:rsid w:val="00226DDB"/>
    <w:rsid w:val="00226EAA"/>
    <w:rsid w:val="002270B5"/>
    <w:rsid w:val="00227DEE"/>
    <w:rsid w:val="00230136"/>
    <w:rsid w:val="002309A0"/>
    <w:rsid w:val="002312FA"/>
    <w:rsid w:val="002316DB"/>
    <w:rsid w:val="002327FC"/>
    <w:rsid w:val="00232882"/>
    <w:rsid w:val="00232BC2"/>
    <w:rsid w:val="00233309"/>
    <w:rsid w:val="002333BF"/>
    <w:rsid w:val="00233A0A"/>
    <w:rsid w:val="0023567F"/>
    <w:rsid w:val="00235988"/>
    <w:rsid w:val="00235C25"/>
    <w:rsid w:val="0023612C"/>
    <w:rsid w:val="002364A4"/>
    <w:rsid w:val="0023650C"/>
    <w:rsid w:val="00236931"/>
    <w:rsid w:val="00236CFB"/>
    <w:rsid w:val="00236F2D"/>
    <w:rsid w:val="0024092B"/>
    <w:rsid w:val="00240BBA"/>
    <w:rsid w:val="00240C61"/>
    <w:rsid w:val="00240E51"/>
    <w:rsid w:val="0024129E"/>
    <w:rsid w:val="002414FE"/>
    <w:rsid w:val="00241AA1"/>
    <w:rsid w:val="00241B4F"/>
    <w:rsid w:val="00242148"/>
    <w:rsid w:val="00244166"/>
    <w:rsid w:val="002442EB"/>
    <w:rsid w:val="00245E4B"/>
    <w:rsid w:val="0024623C"/>
    <w:rsid w:val="00246FF1"/>
    <w:rsid w:val="00250C98"/>
    <w:rsid w:val="00250D7C"/>
    <w:rsid w:val="00251245"/>
    <w:rsid w:val="00251AC7"/>
    <w:rsid w:val="00251EF1"/>
    <w:rsid w:val="00252951"/>
    <w:rsid w:val="00252A55"/>
    <w:rsid w:val="00252C87"/>
    <w:rsid w:val="00252E30"/>
    <w:rsid w:val="0025313E"/>
    <w:rsid w:val="0025377E"/>
    <w:rsid w:val="00253FF0"/>
    <w:rsid w:val="00254702"/>
    <w:rsid w:val="00254ACB"/>
    <w:rsid w:val="00254EB1"/>
    <w:rsid w:val="00254F9E"/>
    <w:rsid w:val="0025501B"/>
    <w:rsid w:val="0025509C"/>
    <w:rsid w:val="00255B7C"/>
    <w:rsid w:val="00256B32"/>
    <w:rsid w:val="0026052C"/>
    <w:rsid w:val="002605ED"/>
    <w:rsid w:val="002607A9"/>
    <w:rsid w:val="00261382"/>
    <w:rsid w:val="00261549"/>
    <w:rsid w:val="00261696"/>
    <w:rsid w:val="00261FDF"/>
    <w:rsid w:val="00262A98"/>
    <w:rsid w:val="00263655"/>
    <w:rsid w:val="002640BA"/>
    <w:rsid w:val="00265C9F"/>
    <w:rsid w:val="002668C4"/>
    <w:rsid w:val="00266922"/>
    <w:rsid w:val="00266F87"/>
    <w:rsid w:val="00270DDA"/>
    <w:rsid w:val="00270F41"/>
    <w:rsid w:val="00271135"/>
    <w:rsid w:val="00272013"/>
    <w:rsid w:val="00273931"/>
    <w:rsid w:val="00273C23"/>
    <w:rsid w:val="00274FB1"/>
    <w:rsid w:val="0027568B"/>
    <w:rsid w:val="00275954"/>
    <w:rsid w:val="00275D22"/>
    <w:rsid w:val="00275E09"/>
    <w:rsid w:val="00276BA1"/>
    <w:rsid w:val="00277702"/>
    <w:rsid w:val="002778F6"/>
    <w:rsid w:val="00277B32"/>
    <w:rsid w:val="00280106"/>
    <w:rsid w:val="002816F7"/>
    <w:rsid w:val="00281809"/>
    <w:rsid w:val="00281AB6"/>
    <w:rsid w:val="00281CDF"/>
    <w:rsid w:val="002827FE"/>
    <w:rsid w:val="00282A6B"/>
    <w:rsid w:val="00282ED7"/>
    <w:rsid w:val="00283E88"/>
    <w:rsid w:val="00284A52"/>
    <w:rsid w:val="00284D7C"/>
    <w:rsid w:val="00285045"/>
    <w:rsid w:val="0028516B"/>
    <w:rsid w:val="00285D15"/>
    <w:rsid w:val="00286477"/>
    <w:rsid w:val="002872AD"/>
    <w:rsid w:val="002874BE"/>
    <w:rsid w:val="002876A7"/>
    <w:rsid w:val="00290262"/>
    <w:rsid w:val="00290786"/>
    <w:rsid w:val="002909FA"/>
    <w:rsid w:val="00291B33"/>
    <w:rsid w:val="00291E2C"/>
    <w:rsid w:val="00293344"/>
    <w:rsid w:val="0029334F"/>
    <w:rsid w:val="00293A70"/>
    <w:rsid w:val="00293CDB"/>
    <w:rsid w:val="00293E01"/>
    <w:rsid w:val="00294558"/>
    <w:rsid w:val="0029463C"/>
    <w:rsid w:val="0029478F"/>
    <w:rsid w:val="00294D40"/>
    <w:rsid w:val="00294F37"/>
    <w:rsid w:val="00296286"/>
    <w:rsid w:val="002962A6"/>
    <w:rsid w:val="002968DD"/>
    <w:rsid w:val="00297C15"/>
    <w:rsid w:val="002A1BB3"/>
    <w:rsid w:val="002A21AE"/>
    <w:rsid w:val="002A280A"/>
    <w:rsid w:val="002A3481"/>
    <w:rsid w:val="002A42A5"/>
    <w:rsid w:val="002A47B7"/>
    <w:rsid w:val="002A49C0"/>
    <w:rsid w:val="002A4D6A"/>
    <w:rsid w:val="002A53AC"/>
    <w:rsid w:val="002A5BC0"/>
    <w:rsid w:val="002A5C96"/>
    <w:rsid w:val="002A7C66"/>
    <w:rsid w:val="002A7FBF"/>
    <w:rsid w:val="002B0438"/>
    <w:rsid w:val="002B0E2D"/>
    <w:rsid w:val="002B13B1"/>
    <w:rsid w:val="002B158D"/>
    <w:rsid w:val="002B1868"/>
    <w:rsid w:val="002B1962"/>
    <w:rsid w:val="002B1C15"/>
    <w:rsid w:val="002B1FC9"/>
    <w:rsid w:val="002B1FE7"/>
    <w:rsid w:val="002B204C"/>
    <w:rsid w:val="002B228B"/>
    <w:rsid w:val="002B25D2"/>
    <w:rsid w:val="002B2B9F"/>
    <w:rsid w:val="002B2CF0"/>
    <w:rsid w:val="002B3461"/>
    <w:rsid w:val="002B3746"/>
    <w:rsid w:val="002B3A58"/>
    <w:rsid w:val="002B43DB"/>
    <w:rsid w:val="002B56D4"/>
    <w:rsid w:val="002B760B"/>
    <w:rsid w:val="002C09AD"/>
    <w:rsid w:val="002C112B"/>
    <w:rsid w:val="002C1211"/>
    <w:rsid w:val="002C1261"/>
    <w:rsid w:val="002C1509"/>
    <w:rsid w:val="002C18A3"/>
    <w:rsid w:val="002C1E02"/>
    <w:rsid w:val="002C292F"/>
    <w:rsid w:val="002C2938"/>
    <w:rsid w:val="002C3A2F"/>
    <w:rsid w:val="002C3A7C"/>
    <w:rsid w:val="002C3B0A"/>
    <w:rsid w:val="002C3C01"/>
    <w:rsid w:val="002C4AC0"/>
    <w:rsid w:val="002C4BAB"/>
    <w:rsid w:val="002C544D"/>
    <w:rsid w:val="002C67B0"/>
    <w:rsid w:val="002C6BED"/>
    <w:rsid w:val="002C7A80"/>
    <w:rsid w:val="002D02A7"/>
    <w:rsid w:val="002D02FA"/>
    <w:rsid w:val="002D27EB"/>
    <w:rsid w:val="002D3490"/>
    <w:rsid w:val="002D3503"/>
    <w:rsid w:val="002D3D73"/>
    <w:rsid w:val="002D4CD5"/>
    <w:rsid w:val="002D4E3F"/>
    <w:rsid w:val="002D5145"/>
    <w:rsid w:val="002D582F"/>
    <w:rsid w:val="002D5FE2"/>
    <w:rsid w:val="002D6406"/>
    <w:rsid w:val="002D678A"/>
    <w:rsid w:val="002D6BAE"/>
    <w:rsid w:val="002D728B"/>
    <w:rsid w:val="002D7598"/>
    <w:rsid w:val="002D7C17"/>
    <w:rsid w:val="002E0416"/>
    <w:rsid w:val="002E0E15"/>
    <w:rsid w:val="002E20D7"/>
    <w:rsid w:val="002E236B"/>
    <w:rsid w:val="002E2BF9"/>
    <w:rsid w:val="002E3BB2"/>
    <w:rsid w:val="002E4EBF"/>
    <w:rsid w:val="002E646D"/>
    <w:rsid w:val="002E6A47"/>
    <w:rsid w:val="002E6A68"/>
    <w:rsid w:val="002E75FB"/>
    <w:rsid w:val="002E76C4"/>
    <w:rsid w:val="002F0368"/>
    <w:rsid w:val="002F16D5"/>
    <w:rsid w:val="002F3145"/>
    <w:rsid w:val="002F3288"/>
    <w:rsid w:val="002F329C"/>
    <w:rsid w:val="002F33D5"/>
    <w:rsid w:val="002F3900"/>
    <w:rsid w:val="002F3938"/>
    <w:rsid w:val="002F3F4B"/>
    <w:rsid w:val="002F42E8"/>
    <w:rsid w:val="002F46B4"/>
    <w:rsid w:val="002F4834"/>
    <w:rsid w:val="002F489A"/>
    <w:rsid w:val="002F547E"/>
    <w:rsid w:val="002F576C"/>
    <w:rsid w:val="002F592C"/>
    <w:rsid w:val="002F6628"/>
    <w:rsid w:val="002F6F4F"/>
    <w:rsid w:val="002F7DB8"/>
    <w:rsid w:val="003003BD"/>
    <w:rsid w:val="00300923"/>
    <w:rsid w:val="00300CC5"/>
    <w:rsid w:val="00301343"/>
    <w:rsid w:val="0030153C"/>
    <w:rsid w:val="00301C3D"/>
    <w:rsid w:val="00301EF5"/>
    <w:rsid w:val="0030205D"/>
    <w:rsid w:val="00302539"/>
    <w:rsid w:val="00302A93"/>
    <w:rsid w:val="00303237"/>
    <w:rsid w:val="00304A89"/>
    <w:rsid w:val="00305777"/>
    <w:rsid w:val="00305796"/>
    <w:rsid w:val="003067B1"/>
    <w:rsid w:val="00306812"/>
    <w:rsid w:val="00307E41"/>
    <w:rsid w:val="003102FE"/>
    <w:rsid w:val="003107C2"/>
    <w:rsid w:val="00310AB7"/>
    <w:rsid w:val="00311036"/>
    <w:rsid w:val="003111C1"/>
    <w:rsid w:val="00311306"/>
    <w:rsid w:val="00312878"/>
    <w:rsid w:val="00313E6E"/>
    <w:rsid w:val="003143C8"/>
    <w:rsid w:val="00314BFA"/>
    <w:rsid w:val="00314E7F"/>
    <w:rsid w:val="00315202"/>
    <w:rsid w:val="00315D12"/>
    <w:rsid w:val="0031633F"/>
    <w:rsid w:val="003165F7"/>
    <w:rsid w:val="003171AB"/>
    <w:rsid w:val="003177BD"/>
    <w:rsid w:val="003179A9"/>
    <w:rsid w:val="00317BD8"/>
    <w:rsid w:val="003204B7"/>
    <w:rsid w:val="00320DD5"/>
    <w:rsid w:val="003236C8"/>
    <w:rsid w:val="00323756"/>
    <w:rsid w:val="00323B71"/>
    <w:rsid w:val="00323E4E"/>
    <w:rsid w:val="00323F41"/>
    <w:rsid w:val="00325261"/>
    <w:rsid w:val="0032615D"/>
    <w:rsid w:val="0032644E"/>
    <w:rsid w:val="0032666D"/>
    <w:rsid w:val="00327022"/>
    <w:rsid w:val="00327197"/>
    <w:rsid w:val="0032727A"/>
    <w:rsid w:val="00327ADE"/>
    <w:rsid w:val="0033065A"/>
    <w:rsid w:val="00330C6A"/>
    <w:rsid w:val="00330DB3"/>
    <w:rsid w:val="00331455"/>
    <w:rsid w:val="0033159D"/>
    <w:rsid w:val="00331CB7"/>
    <w:rsid w:val="00331EC9"/>
    <w:rsid w:val="00332436"/>
    <w:rsid w:val="0033243A"/>
    <w:rsid w:val="00332474"/>
    <w:rsid w:val="00332813"/>
    <w:rsid w:val="00332A06"/>
    <w:rsid w:val="0033397E"/>
    <w:rsid w:val="00333A6F"/>
    <w:rsid w:val="00333BB8"/>
    <w:rsid w:val="00333D82"/>
    <w:rsid w:val="003349C8"/>
    <w:rsid w:val="0033511E"/>
    <w:rsid w:val="00336494"/>
    <w:rsid w:val="0033684F"/>
    <w:rsid w:val="0033690A"/>
    <w:rsid w:val="00337021"/>
    <w:rsid w:val="003372F5"/>
    <w:rsid w:val="00337310"/>
    <w:rsid w:val="00340D8A"/>
    <w:rsid w:val="00341580"/>
    <w:rsid w:val="0034178D"/>
    <w:rsid w:val="00341DBA"/>
    <w:rsid w:val="00342506"/>
    <w:rsid w:val="003426AA"/>
    <w:rsid w:val="00342C18"/>
    <w:rsid w:val="00342D7A"/>
    <w:rsid w:val="00342D8D"/>
    <w:rsid w:val="00342DF2"/>
    <w:rsid w:val="003434A6"/>
    <w:rsid w:val="0034494E"/>
    <w:rsid w:val="00344CBB"/>
    <w:rsid w:val="00345468"/>
    <w:rsid w:val="003463ED"/>
    <w:rsid w:val="00347736"/>
    <w:rsid w:val="003479D4"/>
    <w:rsid w:val="00347A35"/>
    <w:rsid w:val="00347E29"/>
    <w:rsid w:val="00350D87"/>
    <w:rsid w:val="0035230E"/>
    <w:rsid w:val="003524B1"/>
    <w:rsid w:val="0035258D"/>
    <w:rsid w:val="00352688"/>
    <w:rsid w:val="003526B2"/>
    <w:rsid w:val="003528CD"/>
    <w:rsid w:val="003530E1"/>
    <w:rsid w:val="003530E2"/>
    <w:rsid w:val="00354C9B"/>
    <w:rsid w:val="003550C3"/>
    <w:rsid w:val="0035561E"/>
    <w:rsid w:val="00355F40"/>
    <w:rsid w:val="00357149"/>
    <w:rsid w:val="00357A89"/>
    <w:rsid w:val="0036093F"/>
    <w:rsid w:val="00361340"/>
    <w:rsid w:val="003616B4"/>
    <w:rsid w:val="00362A74"/>
    <w:rsid w:val="00362ADD"/>
    <w:rsid w:val="00363614"/>
    <w:rsid w:val="0036365B"/>
    <w:rsid w:val="00364037"/>
    <w:rsid w:val="003642A5"/>
    <w:rsid w:val="003644FB"/>
    <w:rsid w:val="0036495F"/>
    <w:rsid w:val="0036544C"/>
    <w:rsid w:val="00365E0F"/>
    <w:rsid w:val="00366B37"/>
    <w:rsid w:val="00370B19"/>
    <w:rsid w:val="00370DC7"/>
    <w:rsid w:val="00371556"/>
    <w:rsid w:val="00371D6F"/>
    <w:rsid w:val="003727C1"/>
    <w:rsid w:val="00372BC7"/>
    <w:rsid w:val="0037378A"/>
    <w:rsid w:val="003738E5"/>
    <w:rsid w:val="00373949"/>
    <w:rsid w:val="00373BAF"/>
    <w:rsid w:val="00374363"/>
    <w:rsid w:val="00375931"/>
    <w:rsid w:val="00376093"/>
    <w:rsid w:val="00376923"/>
    <w:rsid w:val="00376C61"/>
    <w:rsid w:val="00376DEF"/>
    <w:rsid w:val="00377291"/>
    <w:rsid w:val="003774EF"/>
    <w:rsid w:val="00377A6F"/>
    <w:rsid w:val="003800A1"/>
    <w:rsid w:val="00380210"/>
    <w:rsid w:val="003814F3"/>
    <w:rsid w:val="00381617"/>
    <w:rsid w:val="00381F3D"/>
    <w:rsid w:val="00381F4E"/>
    <w:rsid w:val="00382366"/>
    <w:rsid w:val="00382894"/>
    <w:rsid w:val="0038336D"/>
    <w:rsid w:val="00383D0D"/>
    <w:rsid w:val="00385158"/>
    <w:rsid w:val="003853CD"/>
    <w:rsid w:val="00385F91"/>
    <w:rsid w:val="00386064"/>
    <w:rsid w:val="00386081"/>
    <w:rsid w:val="00386878"/>
    <w:rsid w:val="003868EA"/>
    <w:rsid w:val="00387584"/>
    <w:rsid w:val="00387D43"/>
    <w:rsid w:val="003902FD"/>
    <w:rsid w:val="0039095C"/>
    <w:rsid w:val="0039264B"/>
    <w:rsid w:val="00392DC9"/>
    <w:rsid w:val="00392E28"/>
    <w:rsid w:val="003940E7"/>
    <w:rsid w:val="0039410F"/>
    <w:rsid w:val="0039426F"/>
    <w:rsid w:val="0039506D"/>
    <w:rsid w:val="0039671F"/>
    <w:rsid w:val="003967AF"/>
    <w:rsid w:val="003969A1"/>
    <w:rsid w:val="00396BA9"/>
    <w:rsid w:val="00396FEA"/>
    <w:rsid w:val="003A010A"/>
    <w:rsid w:val="003A08AC"/>
    <w:rsid w:val="003A0C12"/>
    <w:rsid w:val="003A1D19"/>
    <w:rsid w:val="003A2C3A"/>
    <w:rsid w:val="003A2F98"/>
    <w:rsid w:val="003A306D"/>
    <w:rsid w:val="003A3BD3"/>
    <w:rsid w:val="003A458E"/>
    <w:rsid w:val="003A4A75"/>
    <w:rsid w:val="003A4C44"/>
    <w:rsid w:val="003A62BC"/>
    <w:rsid w:val="003A69ED"/>
    <w:rsid w:val="003A7775"/>
    <w:rsid w:val="003A7845"/>
    <w:rsid w:val="003A7D52"/>
    <w:rsid w:val="003B0B84"/>
    <w:rsid w:val="003B1265"/>
    <w:rsid w:val="003B18F6"/>
    <w:rsid w:val="003B23D7"/>
    <w:rsid w:val="003B2874"/>
    <w:rsid w:val="003B2B2B"/>
    <w:rsid w:val="003B3577"/>
    <w:rsid w:val="003B3803"/>
    <w:rsid w:val="003B4267"/>
    <w:rsid w:val="003B5C8F"/>
    <w:rsid w:val="003B60F5"/>
    <w:rsid w:val="003B6831"/>
    <w:rsid w:val="003B6A3F"/>
    <w:rsid w:val="003B6D10"/>
    <w:rsid w:val="003B6E89"/>
    <w:rsid w:val="003B79DF"/>
    <w:rsid w:val="003C2240"/>
    <w:rsid w:val="003C26FC"/>
    <w:rsid w:val="003C403C"/>
    <w:rsid w:val="003C44A6"/>
    <w:rsid w:val="003C4754"/>
    <w:rsid w:val="003C493F"/>
    <w:rsid w:val="003C494A"/>
    <w:rsid w:val="003C519C"/>
    <w:rsid w:val="003C53ED"/>
    <w:rsid w:val="003C5417"/>
    <w:rsid w:val="003C6529"/>
    <w:rsid w:val="003C66D6"/>
    <w:rsid w:val="003C6951"/>
    <w:rsid w:val="003C78C8"/>
    <w:rsid w:val="003D01FA"/>
    <w:rsid w:val="003D0208"/>
    <w:rsid w:val="003D09C5"/>
    <w:rsid w:val="003D1403"/>
    <w:rsid w:val="003D1A19"/>
    <w:rsid w:val="003D1B28"/>
    <w:rsid w:val="003D2E40"/>
    <w:rsid w:val="003D58D2"/>
    <w:rsid w:val="003D59D8"/>
    <w:rsid w:val="003D634B"/>
    <w:rsid w:val="003D64DE"/>
    <w:rsid w:val="003D6B83"/>
    <w:rsid w:val="003D7430"/>
    <w:rsid w:val="003D7FBB"/>
    <w:rsid w:val="003E0A82"/>
    <w:rsid w:val="003E1D25"/>
    <w:rsid w:val="003E2269"/>
    <w:rsid w:val="003E245C"/>
    <w:rsid w:val="003E267A"/>
    <w:rsid w:val="003E2CC4"/>
    <w:rsid w:val="003E2DA4"/>
    <w:rsid w:val="003E2DC0"/>
    <w:rsid w:val="003E300B"/>
    <w:rsid w:val="003E37E2"/>
    <w:rsid w:val="003E562C"/>
    <w:rsid w:val="003E59AF"/>
    <w:rsid w:val="003E5F9D"/>
    <w:rsid w:val="003E76AD"/>
    <w:rsid w:val="003E780E"/>
    <w:rsid w:val="003F09E4"/>
    <w:rsid w:val="003F0E22"/>
    <w:rsid w:val="003F3C92"/>
    <w:rsid w:val="003F4485"/>
    <w:rsid w:val="003F4493"/>
    <w:rsid w:val="003F5429"/>
    <w:rsid w:val="003F54A7"/>
    <w:rsid w:val="003F5C43"/>
    <w:rsid w:val="003F699C"/>
    <w:rsid w:val="003F6A62"/>
    <w:rsid w:val="003F7D2D"/>
    <w:rsid w:val="00400625"/>
    <w:rsid w:val="00400CEC"/>
    <w:rsid w:val="00400E68"/>
    <w:rsid w:val="004011DE"/>
    <w:rsid w:val="004013D7"/>
    <w:rsid w:val="004019F2"/>
    <w:rsid w:val="00401DC8"/>
    <w:rsid w:val="00402213"/>
    <w:rsid w:val="00402C56"/>
    <w:rsid w:val="00403161"/>
    <w:rsid w:val="00403972"/>
    <w:rsid w:val="00403F36"/>
    <w:rsid w:val="00403FF1"/>
    <w:rsid w:val="00404065"/>
    <w:rsid w:val="0040422E"/>
    <w:rsid w:val="00405209"/>
    <w:rsid w:val="00405212"/>
    <w:rsid w:val="004053E3"/>
    <w:rsid w:val="004059D3"/>
    <w:rsid w:val="00407A4E"/>
    <w:rsid w:val="00407F9C"/>
    <w:rsid w:val="0041083E"/>
    <w:rsid w:val="00411E37"/>
    <w:rsid w:val="004130D2"/>
    <w:rsid w:val="004132D1"/>
    <w:rsid w:val="00413956"/>
    <w:rsid w:val="00413CEE"/>
    <w:rsid w:val="0041400C"/>
    <w:rsid w:val="004140D9"/>
    <w:rsid w:val="0041477D"/>
    <w:rsid w:val="00414E36"/>
    <w:rsid w:val="00414E5C"/>
    <w:rsid w:val="00415822"/>
    <w:rsid w:val="0041583A"/>
    <w:rsid w:val="0041597E"/>
    <w:rsid w:val="00415A85"/>
    <w:rsid w:val="00415C4C"/>
    <w:rsid w:val="004162C6"/>
    <w:rsid w:val="00416E60"/>
    <w:rsid w:val="0041784A"/>
    <w:rsid w:val="004207C1"/>
    <w:rsid w:val="00420DE8"/>
    <w:rsid w:val="00422262"/>
    <w:rsid w:val="004228C3"/>
    <w:rsid w:val="004239F6"/>
    <w:rsid w:val="00423DA3"/>
    <w:rsid w:val="004248C8"/>
    <w:rsid w:val="00424A7D"/>
    <w:rsid w:val="00424DDB"/>
    <w:rsid w:val="00424FCC"/>
    <w:rsid w:val="00425059"/>
    <w:rsid w:val="00425822"/>
    <w:rsid w:val="00425E3A"/>
    <w:rsid w:val="00425F8A"/>
    <w:rsid w:val="004266CD"/>
    <w:rsid w:val="00426F5C"/>
    <w:rsid w:val="00426FAE"/>
    <w:rsid w:val="004274E9"/>
    <w:rsid w:val="004275F9"/>
    <w:rsid w:val="00427EE0"/>
    <w:rsid w:val="0043209D"/>
    <w:rsid w:val="00432FF8"/>
    <w:rsid w:val="004333E4"/>
    <w:rsid w:val="004335BD"/>
    <w:rsid w:val="00434D75"/>
    <w:rsid w:val="00435512"/>
    <w:rsid w:val="004357EF"/>
    <w:rsid w:val="004359D3"/>
    <w:rsid w:val="00435BF3"/>
    <w:rsid w:val="00436720"/>
    <w:rsid w:val="00436C9C"/>
    <w:rsid w:val="0043703E"/>
    <w:rsid w:val="004416E6"/>
    <w:rsid w:val="004418A1"/>
    <w:rsid w:val="004418D2"/>
    <w:rsid w:val="00441B83"/>
    <w:rsid w:val="004425BF"/>
    <w:rsid w:val="00442822"/>
    <w:rsid w:val="00442FE3"/>
    <w:rsid w:val="00443555"/>
    <w:rsid w:val="004435E6"/>
    <w:rsid w:val="00443681"/>
    <w:rsid w:val="004436DC"/>
    <w:rsid w:val="00444AE6"/>
    <w:rsid w:val="004452DD"/>
    <w:rsid w:val="004453E5"/>
    <w:rsid w:val="00446CE9"/>
    <w:rsid w:val="00446E5C"/>
    <w:rsid w:val="00447065"/>
    <w:rsid w:val="004474EE"/>
    <w:rsid w:val="00447B53"/>
    <w:rsid w:val="00450377"/>
    <w:rsid w:val="004507C2"/>
    <w:rsid w:val="00450AA5"/>
    <w:rsid w:val="00450AB3"/>
    <w:rsid w:val="00450E23"/>
    <w:rsid w:val="00451774"/>
    <w:rsid w:val="00452142"/>
    <w:rsid w:val="004521E0"/>
    <w:rsid w:val="004527F5"/>
    <w:rsid w:val="00452BA6"/>
    <w:rsid w:val="004533DD"/>
    <w:rsid w:val="00453C26"/>
    <w:rsid w:val="0045450A"/>
    <w:rsid w:val="00454C0E"/>
    <w:rsid w:val="00455752"/>
    <w:rsid w:val="0045595E"/>
    <w:rsid w:val="00456F5A"/>
    <w:rsid w:val="004571AA"/>
    <w:rsid w:val="004602DB"/>
    <w:rsid w:val="004605D7"/>
    <w:rsid w:val="0046180F"/>
    <w:rsid w:val="00462891"/>
    <w:rsid w:val="004636DC"/>
    <w:rsid w:val="00464A3D"/>
    <w:rsid w:val="00464F35"/>
    <w:rsid w:val="00465302"/>
    <w:rsid w:val="004655D0"/>
    <w:rsid w:val="0046619C"/>
    <w:rsid w:val="004675AC"/>
    <w:rsid w:val="00467853"/>
    <w:rsid w:val="00467ACA"/>
    <w:rsid w:val="004708A3"/>
    <w:rsid w:val="00470CFF"/>
    <w:rsid w:val="004710DC"/>
    <w:rsid w:val="004713FB"/>
    <w:rsid w:val="004724AA"/>
    <w:rsid w:val="00472CA5"/>
    <w:rsid w:val="00472EBD"/>
    <w:rsid w:val="00473562"/>
    <w:rsid w:val="00473C1A"/>
    <w:rsid w:val="00473FAE"/>
    <w:rsid w:val="004740D1"/>
    <w:rsid w:val="00474271"/>
    <w:rsid w:val="004743CC"/>
    <w:rsid w:val="00474678"/>
    <w:rsid w:val="004761C1"/>
    <w:rsid w:val="00476228"/>
    <w:rsid w:val="00476F24"/>
    <w:rsid w:val="004773E5"/>
    <w:rsid w:val="00477C68"/>
    <w:rsid w:val="00480421"/>
    <w:rsid w:val="00480959"/>
    <w:rsid w:val="0048102A"/>
    <w:rsid w:val="0048149E"/>
    <w:rsid w:val="00482202"/>
    <w:rsid w:val="00482586"/>
    <w:rsid w:val="004833B0"/>
    <w:rsid w:val="00483E04"/>
    <w:rsid w:val="00484090"/>
    <w:rsid w:val="0048463A"/>
    <w:rsid w:val="00484AD7"/>
    <w:rsid w:val="0048569C"/>
    <w:rsid w:val="00485B0F"/>
    <w:rsid w:val="00486A58"/>
    <w:rsid w:val="00486CB3"/>
    <w:rsid w:val="00486CFC"/>
    <w:rsid w:val="004870CC"/>
    <w:rsid w:val="00487138"/>
    <w:rsid w:val="00487727"/>
    <w:rsid w:val="00487858"/>
    <w:rsid w:val="0049062B"/>
    <w:rsid w:val="00490BA7"/>
    <w:rsid w:val="00491018"/>
    <w:rsid w:val="0049205D"/>
    <w:rsid w:val="004923A1"/>
    <w:rsid w:val="00492424"/>
    <w:rsid w:val="004924CA"/>
    <w:rsid w:val="004934D3"/>
    <w:rsid w:val="0049374E"/>
    <w:rsid w:val="00493C98"/>
    <w:rsid w:val="00493CC8"/>
    <w:rsid w:val="00493EC6"/>
    <w:rsid w:val="00493F6D"/>
    <w:rsid w:val="00494FC1"/>
    <w:rsid w:val="004956B5"/>
    <w:rsid w:val="00496719"/>
    <w:rsid w:val="00496763"/>
    <w:rsid w:val="004969EE"/>
    <w:rsid w:val="00497673"/>
    <w:rsid w:val="00497C37"/>
    <w:rsid w:val="004A07FA"/>
    <w:rsid w:val="004A16EE"/>
    <w:rsid w:val="004A1942"/>
    <w:rsid w:val="004A22F7"/>
    <w:rsid w:val="004A2465"/>
    <w:rsid w:val="004A2C20"/>
    <w:rsid w:val="004A338B"/>
    <w:rsid w:val="004A43DA"/>
    <w:rsid w:val="004A461F"/>
    <w:rsid w:val="004A4AB5"/>
    <w:rsid w:val="004A539E"/>
    <w:rsid w:val="004A64E6"/>
    <w:rsid w:val="004A6658"/>
    <w:rsid w:val="004A6DAA"/>
    <w:rsid w:val="004A78BB"/>
    <w:rsid w:val="004B068F"/>
    <w:rsid w:val="004B1D4E"/>
    <w:rsid w:val="004B1F72"/>
    <w:rsid w:val="004B20C7"/>
    <w:rsid w:val="004B23E4"/>
    <w:rsid w:val="004B2654"/>
    <w:rsid w:val="004B2A64"/>
    <w:rsid w:val="004B32DC"/>
    <w:rsid w:val="004B36E4"/>
    <w:rsid w:val="004B3949"/>
    <w:rsid w:val="004B3E8C"/>
    <w:rsid w:val="004B4F96"/>
    <w:rsid w:val="004B5F59"/>
    <w:rsid w:val="004B62E6"/>
    <w:rsid w:val="004B6600"/>
    <w:rsid w:val="004B71EE"/>
    <w:rsid w:val="004B7424"/>
    <w:rsid w:val="004B74AD"/>
    <w:rsid w:val="004B78F0"/>
    <w:rsid w:val="004C0371"/>
    <w:rsid w:val="004C0A2E"/>
    <w:rsid w:val="004C0A5C"/>
    <w:rsid w:val="004C0E9B"/>
    <w:rsid w:val="004C1447"/>
    <w:rsid w:val="004C14B7"/>
    <w:rsid w:val="004C1619"/>
    <w:rsid w:val="004C1FF5"/>
    <w:rsid w:val="004C318D"/>
    <w:rsid w:val="004C4C01"/>
    <w:rsid w:val="004C51D9"/>
    <w:rsid w:val="004C5EA5"/>
    <w:rsid w:val="004C70EC"/>
    <w:rsid w:val="004C7495"/>
    <w:rsid w:val="004C75DE"/>
    <w:rsid w:val="004C77DE"/>
    <w:rsid w:val="004C7A5C"/>
    <w:rsid w:val="004D07E7"/>
    <w:rsid w:val="004D0A0E"/>
    <w:rsid w:val="004D234A"/>
    <w:rsid w:val="004D277D"/>
    <w:rsid w:val="004D284B"/>
    <w:rsid w:val="004D2C68"/>
    <w:rsid w:val="004D320E"/>
    <w:rsid w:val="004D3E5B"/>
    <w:rsid w:val="004D4248"/>
    <w:rsid w:val="004D48B5"/>
    <w:rsid w:val="004D5006"/>
    <w:rsid w:val="004D655B"/>
    <w:rsid w:val="004D7FE4"/>
    <w:rsid w:val="004E0492"/>
    <w:rsid w:val="004E076E"/>
    <w:rsid w:val="004E0C02"/>
    <w:rsid w:val="004E1065"/>
    <w:rsid w:val="004E1EB5"/>
    <w:rsid w:val="004E2176"/>
    <w:rsid w:val="004E24CD"/>
    <w:rsid w:val="004E2B85"/>
    <w:rsid w:val="004E30BC"/>
    <w:rsid w:val="004E30DC"/>
    <w:rsid w:val="004E34A5"/>
    <w:rsid w:val="004E37A8"/>
    <w:rsid w:val="004E3F37"/>
    <w:rsid w:val="004E4311"/>
    <w:rsid w:val="004E436B"/>
    <w:rsid w:val="004E489F"/>
    <w:rsid w:val="004E4B89"/>
    <w:rsid w:val="004E4CBA"/>
    <w:rsid w:val="004E5EDA"/>
    <w:rsid w:val="004E6F2B"/>
    <w:rsid w:val="004E6FAE"/>
    <w:rsid w:val="004E71AE"/>
    <w:rsid w:val="004F0137"/>
    <w:rsid w:val="004F0551"/>
    <w:rsid w:val="004F0640"/>
    <w:rsid w:val="004F0AF4"/>
    <w:rsid w:val="004F23EF"/>
    <w:rsid w:val="004F27B3"/>
    <w:rsid w:val="004F29D6"/>
    <w:rsid w:val="004F2C82"/>
    <w:rsid w:val="004F2DDF"/>
    <w:rsid w:val="004F3A56"/>
    <w:rsid w:val="004F4845"/>
    <w:rsid w:val="004F488A"/>
    <w:rsid w:val="004F4FDB"/>
    <w:rsid w:val="004F5AEA"/>
    <w:rsid w:val="004F5B16"/>
    <w:rsid w:val="004F65F4"/>
    <w:rsid w:val="004F78ED"/>
    <w:rsid w:val="00500BE3"/>
    <w:rsid w:val="00501039"/>
    <w:rsid w:val="00501FD8"/>
    <w:rsid w:val="005032E7"/>
    <w:rsid w:val="005034BD"/>
    <w:rsid w:val="005035E2"/>
    <w:rsid w:val="0050387B"/>
    <w:rsid w:val="00504046"/>
    <w:rsid w:val="005045D5"/>
    <w:rsid w:val="005046DF"/>
    <w:rsid w:val="005048A3"/>
    <w:rsid w:val="00505611"/>
    <w:rsid w:val="00505799"/>
    <w:rsid w:val="005058EB"/>
    <w:rsid w:val="00505AB8"/>
    <w:rsid w:val="00506216"/>
    <w:rsid w:val="00506DEE"/>
    <w:rsid w:val="00507917"/>
    <w:rsid w:val="00507AA9"/>
    <w:rsid w:val="00507F97"/>
    <w:rsid w:val="005102C7"/>
    <w:rsid w:val="00510AFB"/>
    <w:rsid w:val="0051127D"/>
    <w:rsid w:val="0051147C"/>
    <w:rsid w:val="00513FAC"/>
    <w:rsid w:val="00514E24"/>
    <w:rsid w:val="005152D1"/>
    <w:rsid w:val="00515757"/>
    <w:rsid w:val="00515B7C"/>
    <w:rsid w:val="00515E8C"/>
    <w:rsid w:val="00516216"/>
    <w:rsid w:val="005162B5"/>
    <w:rsid w:val="0051635D"/>
    <w:rsid w:val="0051644C"/>
    <w:rsid w:val="00517361"/>
    <w:rsid w:val="00517850"/>
    <w:rsid w:val="00517A92"/>
    <w:rsid w:val="00517FEF"/>
    <w:rsid w:val="005201C8"/>
    <w:rsid w:val="0052028B"/>
    <w:rsid w:val="00520FBF"/>
    <w:rsid w:val="0052187C"/>
    <w:rsid w:val="00522096"/>
    <w:rsid w:val="005220C6"/>
    <w:rsid w:val="005228B8"/>
    <w:rsid w:val="00522F09"/>
    <w:rsid w:val="0052396E"/>
    <w:rsid w:val="005240FE"/>
    <w:rsid w:val="00524495"/>
    <w:rsid w:val="005249ED"/>
    <w:rsid w:val="00524AA2"/>
    <w:rsid w:val="005253BF"/>
    <w:rsid w:val="005258A9"/>
    <w:rsid w:val="00526A33"/>
    <w:rsid w:val="00526EF0"/>
    <w:rsid w:val="005271AC"/>
    <w:rsid w:val="00527EF2"/>
    <w:rsid w:val="00530B60"/>
    <w:rsid w:val="00530C5B"/>
    <w:rsid w:val="00530D3C"/>
    <w:rsid w:val="00531762"/>
    <w:rsid w:val="0053334A"/>
    <w:rsid w:val="005337E8"/>
    <w:rsid w:val="00533C8E"/>
    <w:rsid w:val="0053427E"/>
    <w:rsid w:val="00534875"/>
    <w:rsid w:val="00534900"/>
    <w:rsid w:val="00535700"/>
    <w:rsid w:val="005361EE"/>
    <w:rsid w:val="0053681B"/>
    <w:rsid w:val="00540390"/>
    <w:rsid w:val="0054043D"/>
    <w:rsid w:val="0054129C"/>
    <w:rsid w:val="00541600"/>
    <w:rsid w:val="00541E47"/>
    <w:rsid w:val="0054261F"/>
    <w:rsid w:val="00542AB8"/>
    <w:rsid w:val="005433D3"/>
    <w:rsid w:val="00543B47"/>
    <w:rsid w:val="005441CC"/>
    <w:rsid w:val="0054436D"/>
    <w:rsid w:val="00544DBC"/>
    <w:rsid w:val="00544FBE"/>
    <w:rsid w:val="005450E5"/>
    <w:rsid w:val="00545436"/>
    <w:rsid w:val="00545F4B"/>
    <w:rsid w:val="0054645D"/>
    <w:rsid w:val="00546A60"/>
    <w:rsid w:val="005479AB"/>
    <w:rsid w:val="00550892"/>
    <w:rsid w:val="00550923"/>
    <w:rsid w:val="00551D74"/>
    <w:rsid w:val="0055236E"/>
    <w:rsid w:val="005526FA"/>
    <w:rsid w:val="00552949"/>
    <w:rsid w:val="00552DB7"/>
    <w:rsid w:val="00553ABF"/>
    <w:rsid w:val="00553B06"/>
    <w:rsid w:val="00553E7E"/>
    <w:rsid w:val="00554020"/>
    <w:rsid w:val="0055433C"/>
    <w:rsid w:val="00554588"/>
    <w:rsid w:val="005553E5"/>
    <w:rsid w:val="00555ABA"/>
    <w:rsid w:val="005565D4"/>
    <w:rsid w:val="00556957"/>
    <w:rsid w:val="00556994"/>
    <w:rsid w:val="005569D1"/>
    <w:rsid w:val="00556AD6"/>
    <w:rsid w:val="00556F2E"/>
    <w:rsid w:val="0055711B"/>
    <w:rsid w:val="00557595"/>
    <w:rsid w:val="00557D7F"/>
    <w:rsid w:val="005607CA"/>
    <w:rsid w:val="0056124B"/>
    <w:rsid w:val="00561290"/>
    <w:rsid w:val="00561432"/>
    <w:rsid w:val="0056170E"/>
    <w:rsid w:val="0056317B"/>
    <w:rsid w:val="0056395B"/>
    <w:rsid w:val="00563FC7"/>
    <w:rsid w:val="00564651"/>
    <w:rsid w:val="0056490B"/>
    <w:rsid w:val="00564A4C"/>
    <w:rsid w:val="00564D7A"/>
    <w:rsid w:val="00566638"/>
    <w:rsid w:val="005668F2"/>
    <w:rsid w:val="00566BC8"/>
    <w:rsid w:val="00566D67"/>
    <w:rsid w:val="00567685"/>
    <w:rsid w:val="00567A72"/>
    <w:rsid w:val="00567C43"/>
    <w:rsid w:val="005704FD"/>
    <w:rsid w:val="0057075E"/>
    <w:rsid w:val="00571096"/>
    <w:rsid w:val="0057131A"/>
    <w:rsid w:val="005713C3"/>
    <w:rsid w:val="00571B5C"/>
    <w:rsid w:val="0057202E"/>
    <w:rsid w:val="0057216D"/>
    <w:rsid w:val="00572897"/>
    <w:rsid w:val="00572C86"/>
    <w:rsid w:val="00572DD8"/>
    <w:rsid w:val="005741D5"/>
    <w:rsid w:val="005745FE"/>
    <w:rsid w:val="0057469D"/>
    <w:rsid w:val="00574FB6"/>
    <w:rsid w:val="005753B3"/>
    <w:rsid w:val="00575B8C"/>
    <w:rsid w:val="00575C3B"/>
    <w:rsid w:val="0057651A"/>
    <w:rsid w:val="005767E1"/>
    <w:rsid w:val="005771C5"/>
    <w:rsid w:val="00577A69"/>
    <w:rsid w:val="00580389"/>
    <w:rsid w:val="00580606"/>
    <w:rsid w:val="00580E46"/>
    <w:rsid w:val="00581B33"/>
    <w:rsid w:val="00582056"/>
    <w:rsid w:val="005820AE"/>
    <w:rsid w:val="00582A2B"/>
    <w:rsid w:val="00583222"/>
    <w:rsid w:val="00583459"/>
    <w:rsid w:val="00583DE4"/>
    <w:rsid w:val="00584432"/>
    <w:rsid w:val="005851CE"/>
    <w:rsid w:val="005852D7"/>
    <w:rsid w:val="00586998"/>
    <w:rsid w:val="00587057"/>
    <w:rsid w:val="005879FD"/>
    <w:rsid w:val="00587C4F"/>
    <w:rsid w:val="00587FAE"/>
    <w:rsid w:val="00590493"/>
    <w:rsid w:val="00590A20"/>
    <w:rsid w:val="00590DA6"/>
    <w:rsid w:val="0059128F"/>
    <w:rsid w:val="00591F83"/>
    <w:rsid w:val="005928E6"/>
    <w:rsid w:val="00592AFD"/>
    <w:rsid w:val="005934D7"/>
    <w:rsid w:val="005946B9"/>
    <w:rsid w:val="0059487D"/>
    <w:rsid w:val="00595AA9"/>
    <w:rsid w:val="00596002"/>
    <w:rsid w:val="00596E08"/>
    <w:rsid w:val="00596FD5"/>
    <w:rsid w:val="005972B7"/>
    <w:rsid w:val="005A0146"/>
    <w:rsid w:val="005A1026"/>
    <w:rsid w:val="005A1735"/>
    <w:rsid w:val="005A1824"/>
    <w:rsid w:val="005A1A56"/>
    <w:rsid w:val="005A2375"/>
    <w:rsid w:val="005A241E"/>
    <w:rsid w:val="005A2B07"/>
    <w:rsid w:val="005A340A"/>
    <w:rsid w:val="005A3718"/>
    <w:rsid w:val="005A436B"/>
    <w:rsid w:val="005A43A5"/>
    <w:rsid w:val="005A4B61"/>
    <w:rsid w:val="005A5021"/>
    <w:rsid w:val="005A53CF"/>
    <w:rsid w:val="005A53E0"/>
    <w:rsid w:val="005A5881"/>
    <w:rsid w:val="005A5D4E"/>
    <w:rsid w:val="005A641D"/>
    <w:rsid w:val="005A683D"/>
    <w:rsid w:val="005B1133"/>
    <w:rsid w:val="005B1864"/>
    <w:rsid w:val="005B19BA"/>
    <w:rsid w:val="005B21CC"/>
    <w:rsid w:val="005B2215"/>
    <w:rsid w:val="005B27BD"/>
    <w:rsid w:val="005B2A08"/>
    <w:rsid w:val="005B2C13"/>
    <w:rsid w:val="005B2CA5"/>
    <w:rsid w:val="005B334D"/>
    <w:rsid w:val="005B4ACD"/>
    <w:rsid w:val="005B53DB"/>
    <w:rsid w:val="005B579E"/>
    <w:rsid w:val="005B591A"/>
    <w:rsid w:val="005B5F23"/>
    <w:rsid w:val="005B6E15"/>
    <w:rsid w:val="005B6F82"/>
    <w:rsid w:val="005B756A"/>
    <w:rsid w:val="005B764D"/>
    <w:rsid w:val="005B7AC4"/>
    <w:rsid w:val="005B7D05"/>
    <w:rsid w:val="005C0746"/>
    <w:rsid w:val="005C0E6B"/>
    <w:rsid w:val="005C1268"/>
    <w:rsid w:val="005C1546"/>
    <w:rsid w:val="005C1CD0"/>
    <w:rsid w:val="005C2176"/>
    <w:rsid w:val="005C221A"/>
    <w:rsid w:val="005C32E5"/>
    <w:rsid w:val="005C35F1"/>
    <w:rsid w:val="005C3952"/>
    <w:rsid w:val="005C3C21"/>
    <w:rsid w:val="005C411A"/>
    <w:rsid w:val="005C4622"/>
    <w:rsid w:val="005C473B"/>
    <w:rsid w:val="005C5728"/>
    <w:rsid w:val="005C5790"/>
    <w:rsid w:val="005C57DB"/>
    <w:rsid w:val="005C63F8"/>
    <w:rsid w:val="005C6566"/>
    <w:rsid w:val="005C7EE5"/>
    <w:rsid w:val="005D0442"/>
    <w:rsid w:val="005D0750"/>
    <w:rsid w:val="005D0898"/>
    <w:rsid w:val="005D11B0"/>
    <w:rsid w:val="005D1D50"/>
    <w:rsid w:val="005D2253"/>
    <w:rsid w:val="005D27E5"/>
    <w:rsid w:val="005D2C9F"/>
    <w:rsid w:val="005D3152"/>
    <w:rsid w:val="005D32C5"/>
    <w:rsid w:val="005D3B79"/>
    <w:rsid w:val="005D3C3D"/>
    <w:rsid w:val="005D5098"/>
    <w:rsid w:val="005D57C5"/>
    <w:rsid w:val="005D5901"/>
    <w:rsid w:val="005D5A87"/>
    <w:rsid w:val="005D6C12"/>
    <w:rsid w:val="005E0309"/>
    <w:rsid w:val="005E0DC0"/>
    <w:rsid w:val="005E108C"/>
    <w:rsid w:val="005E164B"/>
    <w:rsid w:val="005E1AF3"/>
    <w:rsid w:val="005E1CE0"/>
    <w:rsid w:val="005E2549"/>
    <w:rsid w:val="005E29AC"/>
    <w:rsid w:val="005E2EF0"/>
    <w:rsid w:val="005E384E"/>
    <w:rsid w:val="005E3FE5"/>
    <w:rsid w:val="005E40EB"/>
    <w:rsid w:val="005E4507"/>
    <w:rsid w:val="005E6A6B"/>
    <w:rsid w:val="005E6BA2"/>
    <w:rsid w:val="005E7200"/>
    <w:rsid w:val="005E77E5"/>
    <w:rsid w:val="005E7BA1"/>
    <w:rsid w:val="005F02BE"/>
    <w:rsid w:val="005F0BF9"/>
    <w:rsid w:val="005F103F"/>
    <w:rsid w:val="005F14E3"/>
    <w:rsid w:val="005F1B04"/>
    <w:rsid w:val="005F289F"/>
    <w:rsid w:val="005F2A70"/>
    <w:rsid w:val="005F2B4D"/>
    <w:rsid w:val="005F3239"/>
    <w:rsid w:val="005F3493"/>
    <w:rsid w:val="005F3AEF"/>
    <w:rsid w:val="005F4505"/>
    <w:rsid w:val="005F52B5"/>
    <w:rsid w:val="005F5604"/>
    <w:rsid w:val="005F61B0"/>
    <w:rsid w:val="005F6973"/>
    <w:rsid w:val="005F7A55"/>
    <w:rsid w:val="005F7BC3"/>
    <w:rsid w:val="00600005"/>
    <w:rsid w:val="006010CC"/>
    <w:rsid w:val="00601683"/>
    <w:rsid w:val="006020EF"/>
    <w:rsid w:val="00602D49"/>
    <w:rsid w:val="00603D68"/>
    <w:rsid w:val="00603EC7"/>
    <w:rsid w:val="00604369"/>
    <w:rsid w:val="006047E2"/>
    <w:rsid w:val="00604E99"/>
    <w:rsid w:val="00606161"/>
    <w:rsid w:val="006062FA"/>
    <w:rsid w:val="00606431"/>
    <w:rsid w:val="00606817"/>
    <w:rsid w:val="006073A2"/>
    <w:rsid w:val="00607EF3"/>
    <w:rsid w:val="0061022B"/>
    <w:rsid w:val="006103BF"/>
    <w:rsid w:val="00610A63"/>
    <w:rsid w:val="00610EE8"/>
    <w:rsid w:val="006114A6"/>
    <w:rsid w:val="0061165A"/>
    <w:rsid w:val="00611B4B"/>
    <w:rsid w:val="00611CCA"/>
    <w:rsid w:val="00611FD6"/>
    <w:rsid w:val="00612991"/>
    <w:rsid w:val="00612ED4"/>
    <w:rsid w:val="00613156"/>
    <w:rsid w:val="00613A60"/>
    <w:rsid w:val="00614067"/>
    <w:rsid w:val="006148BB"/>
    <w:rsid w:val="0061650E"/>
    <w:rsid w:val="00616D69"/>
    <w:rsid w:val="00621AED"/>
    <w:rsid w:val="00621DC9"/>
    <w:rsid w:val="00622179"/>
    <w:rsid w:val="006234C8"/>
    <w:rsid w:val="00623E22"/>
    <w:rsid w:val="00624299"/>
    <w:rsid w:val="00624624"/>
    <w:rsid w:val="00624A50"/>
    <w:rsid w:val="00624B10"/>
    <w:rsid w:val="0062521E"/>
    <w:rsid w:val="00625C5D"/>
    <w:rsid w:val="0062632C"/>
    <w:rsid w:val="0062633B"/>
    <w:rsid w:val="006264D8"/>
    <w:rsid w:val="006266C0"/>
    <w:rsid w:val="00627095"/>
    <w:rsid w:val="006272E2"/>
    <w:rsid w:val="00627BBF"/>
    <w:rsid w:val="00627BF2"/>
    <w:rsid w:val="006301DF"/>
    <w:rsid w:val="0063061C"/>
    <w:rsid w:val="006309EA"/>
    <w:rsid w:val="00631457"/>
    <w:rsid w:val="00631F40"/>
    <w:rsid w:val="00632488"/>
    <w:rsid w:val="006324E6"/>
    <w:rsid w:val="00632545"/>
    <w:rsid w:val="006325D5"/>
    <w:rsid w:val="006337DE"/>
    <w:rsid w:val="006357C6"/>
    <w:rsid w:val="00637248"/>
    <w:rsid w:val="006405DF"/>
    <w:rsid w:val="006414B2"/>
    <w:rsid w:val="00641A93"/>
    <w:rsid w:val="006423BC"/>
    <w:rsid w:val="00642453"/>
    <w:rsid w:val="00642DE1"/>
    <w:rsid w:val="006432A0"/>
    <w:rsid w:val="0064393F"/>
    <w:rsid w:val="00643F1F"/>
    <w:rsid w:val="0064519F"/>
    <w:rsid w:val="00646A34"/>
    <w:rsid w:val="00646B9F"/>
    <w:rsid w:val="00646E20"/>
    <w:rsid w:val="00647811"/>
    <w:rsid w:val="00651070"/>
    <w:rsid w:val="00651BA4"/>
    <w:rsid w:val="00652231"/>
    <w:rsid w:val="0065251E"/>
    <w:rsid w:val="00652665"/>
    <w:rsid w:val="0065295B"/>
    <w:rsid w:val="00652D5A"/>
    <w:rsid w:val="0065318E"/>
    <w:rsid w:val="00653679"/>
    <w:rsid w:val="00653AEC"/>
    <w:rsid w:val="0065406D"/>
    <w:rsid w:val="0065429A"/>
    <w:rsid w:val="00655995"/>
    <w:rsid w:val="00655BF3"/>
    <w:rsid w:val="00656410"/>
    <w:rsid w:val="00656E4E"/>
    <w:rsid w:val="006614E9"/>
    <w:rsid w:val="006631E3"/>
    <w:rsid w:val="00663847"/>
    <w:rsid w:val="00663C49"/>
    <w:rsid w:val="0066590B"/>
    <w:rsid w:val="00665C1D"/>
    <w:rsid w:val="006661FB"/>
    <w:rsid w:val="006664D4"/>
    <w:rsid w:val="00666664"/>
    <w:rsid w:val="00666D61"/>
    <w:rsid w:val="00667CF0"/>
    <w:rsid w:val="006701E2"/>
    <w:rsid w:val="00670338"/>
    <w:rsid w:val="0067076C"/>
    <w:rsid w:val="00670C2C"/>
    <w:rsid w:val="00670DE0"/>
    <w:rsid w:val="00670FF6"/>
    <w:rsid w:val="0067125B"/>
    <w:rsid w:val="006726E0"/>
    <w:rsid w:val="00672F4B"/>
    <w:rsid w:val="00673126"/>
    <w:rsid w:val="00673256"/>
    <w:rsid w:val="0067383E"/>
    <w:rsid w:val="0067470F"/>
    <w:rsid w:val="00675436"/>
    <w:rsid w:val="00675ACC"/>
    <w:rsid w:val="00675CA7"/>
    <w:rsid w:val="00676438"/>
    <w:rsid w:val="00676A46"/>
    <w:rsid w:val="006772D5"/>
    <w:rsid w:val="0068029F"/>
    <w:rsid w:val="00680409"/>
    <w:rsid w:val="00680A98"/>
    <w:rsid w:val="00680AD3"/>
    <w:rsid w:val="00681C00"/>
    <w:rsid w:val="00681DFD"/>
    <w:rsid w:val="00682333"/>
    <w:rsid w:val="00682878"/>
    <w:rsid w:val="00682AB2"/>
    <w:rsid w:val="0068310C"/>
    <w:rsid w:val="006835CA"/>
    <w:rsid w:val="00683A15"/>
    <w:rsid w:val="00684038"/>
    <w:rsid w:val="00684243"/>
    <w:rsid w:val="006858B3"/>
    <w:rsid w:val="00685C5D"/>
    <w:rsid w:val="0068709F"/>
    <w:rsid w:val="006875C9"/>
    <w:rsid w:val="00690030"/>
    <w:rsid w:val="0069167B"/>
    <w:rsid w:val="00691E5D"/>
    <w:rsid w:val="00692057"/>
    <w:rsid w:val="0069237B"/>
    <w:rsid w:val="0069393D"/>
    <w:rsid w:val="00693C39"/>
    <w:rsid w:val="006948E7"/>
    <w:rsid w:val="00695F2A"/>
    <w:rsid w:val="006961C5"/>
    <w:rsid w:val="00696B6E"/>
    <w:rsid w:val="006970DB"/>
    <w:rsid w:val="00697560"/>
    <w:rsid w:val="00697CDB"/>
    <w:rsid w:val="006A0021"/>
    <w:rsid w:val="006A0BF7"/>
    <w:rsid w:val="006A11C9"/>
    <w:rsid w:val="006A11D2"/>
    <w:rsid w:val="006A120B"/>
    <w:rsid w:val="006A133E"/>
    <w:rsid w:val="006A2517"/>
    <w:rsid w:val="006A39CE"/>
    <w:rsid w:val="006A3A28"/>
    <w:rsid w:val="006A4F2C"/>
    <w:rsid w:val="006A5DB7"/>
    <w:rsid w:val="006A644C"/>
    <w:rsid w:val="006A69E4"/>
    <w:rsid w:val="006A7045"/>
    <w:rsid w:val="006A790F"/>
    <w:rsid w:val="006A794E"/>
    <w:rsid w:val="006A7A20"/>
    <w:rsid w:val="006A7DC3"/>
    <w:rsid w:val="006B01A2"/>
    <w:rsid w:val="006B0A62"/>
    <w:rsid w:val="006B0B38"/>
    <w:rsid w:val="006B1034"/>
    <w:rsid w:val="006B1C65"/>
    <w:rsid w:val="006B20B4"/>
    <w:rsid w:val="006B2184"/>
    <w:rsid w:val="006B3336"/>
    <w:rsid w:val="006B364F"/>
    <w:rsid w:val="006B3AE0"/>
    <w:rsid w:val="006B53A9"/>
    <w:rsid w:val="006B573D"/>
    <w:rsid w:val="006B6058"/>
    <w:rsid w:val="006B675C"/>
    <w:rsid w:val="006B69AD"/>
    <w:rsid w:val="006B6F80"/>
    <w:rsid w:val="006B701C"/>
    <w:rsid w:val="006B74A5"/>
    <w:rsid w:val="006B7567"/>
    <w:rsid w:val="006C0325"/>
    <w:rsid w:val="006C073E"/>
    <w:rsid w:val="006C0B77"/>
    <w:rsid w:val="006C0E33"/>
    <w:rsid w:val="006C1CD5"/>
    <w:rsid w:val="006C261C"/>
    <w:rsid w:val="006C2B51"/>
    <w:rsid w:val="006C2C12"/>
    <w:rsid w:val="006C347F"/>
    <w:rsid w:val="006C34E5"/>
    <w:rsid w:val="006C365B"/>
    <w:rsid w:val="006C42A1"/>
    <w:rsid w:val="006C48B5"/>
    <w:rsid w:val="006C4CF8"/>
    <w:rsid w:val="006C4DB3"/>
    <w:rsid w:val="006C4EC5"/>
    <w:rsid w:val="006C5258"/>
    <w:rsid w:val="006C5435"/>
    <w:rsid w:val="006C6566"/>
    <w:rsid w:val="006C66E1"/>
    <w:rsid w:val="006C6843"/>
    <w:rsid w:val="006C7546"/>
    <w:rsid w:val="006D0F3A"/>
    <w:rsid w:val="006D4093"/>
    <w:rsid w:val="006D4919"/>
    <w:rsid w:val="006D50CF"/>
    <w:rsid w:val="006D5BC8"/>
    <w:rsid w:val="006D6073"/>
    <w:rsid w:val="006D6266"/>
    <w:rsid w:val="006D72D6"/>
    <w:rsid w:val="006D7F4D"/>
    <w:rsid w:val="006E055E"/>
    <w:rsid w:val="006E0E6C"/>
    <w:rsid w:val="006E1030"/>
    <w:rsid w:val="006E1242"/>
    <w:rsid w:val="006E2145"/>
    <w:rsid w:val="006E3DC4"/>
    <w:rsid w:val="006E5041"/>
    <w:rsid w:val="006E6687"/>
    <w:rsid w:val="006E6A72"/>
    <w:rsid w:val="006E7597"/>
    <w:rsid w:val="006F05C3"/>
    <w:rsid w:val="006F05FB"/>
    <w:rsid w:val="006F0F65"/>
    <w:rsid w:val="006F1300"/>
    <w:rsid w:val="006F1DE4"/>
    <w:rsid w:val="006F27EE"/>
    <w:rsid w:val="006F2FDC"/>
    <w:rsid w:val="006F3204"/>
    <w:rsid w:val="006F3637"/>
    <w:rsid w:val="006F37D9"/>
    <w:rsid w:val="006F4409"/>
    <w:rsid w:val="006F4608"/>
    <w:rsid w:val="006F4CCF"/>
    <w:rsid w:val="006F4F97"/>
    <w:rsid w:val="006F5137"/>
    <w:rsid w:val="006F6119"/>
    <w:rsid w:val="006F615A"/>
    <w:rsid w:val="006F630B"/>
    <w:rsid w:val="006F6529"/>
    <w:rsid w:val="006F65B5"/>
    <w:rsid w:val="006F66A7"/>
    <w:rsid w:val="006F6E18"/>
    <w:rsid w:val="006F781B"/>
    <w:rsid w:val="0070083A"/>
    <w:rsid w:val="00701B06"/>
    <w:rsid w:val="007026FD"/>
    <w:rsid w:val="00702959"/>
    <w:rsid w:val="00702D7C"/>
    <w:rsid w:val="00703BB1"/>
    <w:rsid w:val="0070404B"/>
    <w:rsid w:val="007042D7"/>
    <w:rsid w:val="00704D31"/>
    <w:rsid w:val="0070569C"/>
    <w:rsid w:val="0070573D"/>
    <w:rsid w:val="00705F02"/>
    <w:rsid w:val="00706660"/>
    <w:rsid w:val="00706725"/>
    <w:rsid w:val="00706747"/>
    <w:rsid w:val="007074AA"/>
    <w:rsid w:val="00707599"/>
    <w:rsid w:val="00707BD7"/>
    <w:rsid w:val="007101B1"/>
    <w:rsid w:val="00711417"/>
    <w:rsid w:val="00711D81"/>
    <w:rsid w:val="00712F39"/>
    <w:rsid w:val="00713F7A"/>
    <w:rsid w:val="007141DC"/>
    <w:rsid w:val="00714246"/>
    <w:rsid w:val="00714961"/>
    <w:rsid w:val="00714FD2"/>
    <w:rsid w:val="0071530A"/>
    <w:rsid w:val="007155D1"/>
    <w:rsid w:val="00715988"/>
    <w:rsid w:val="00715FF0"/>
    <w:rsid w:val="007162E7"/>
    <w:rsid w:val="00716462"/>
    <w:rsid w:val="00717C5D"/>
    <w:rsid w:val="00722224"/>
    <w:rsid w:val="00722A9D"/>
    <w:rsid w:val="00722DDD"/>
    <w:rsid w:val="00722F7D"/>
    <w:rsid w:val="0072376D"/>
    <w:rsid w:val="00723BE3"/>
    <w:rsid w:val="007246A2"/>
    <w:rsid w:val="007246DA"/>
    <w:rsid w:val="00725C76"/>
    <w:rsid w:val="007271DA"/>
    <w:rsid w:val="007304EE"/>
    <w:rsid w:val="0073147C"/>
    <w:rsid w:val="00731D4F"/>
    <w:rsid w:val="00731F89"/>
    <w:rsid w:val="0073201B"/>
    <w:rsid w:val="007328E2"/>
    <w:rsid w:val="00732923"/>
    <w:rsid w:val="00732965"/>
    <w:rsid w:val="00732A6B"/>
    <w:rsid w:val="00732CFE"/>
    <w:rsid w:val="00732E47"/>
    <w:rsid w:val="007340C2"/>
    <w:rsid w:val="0073539A"/>
    <w:rsid w:val="00735F6C"/>
    <w:rsid w:val="00736A48"/>
    <w:rsid w:val="00736CFD"/>
    <w:rsid w:val="00736D72"/>
    <w:rsid w:val="00736FE5"/>
    <w:rsid w:val="00737164"/>
    <w:rsid w:val="00737467"/>
    <w:rsid w:val="00737AFE"/>
    <w:rsid w:val="00737B16"/>
    <w:rsid w:val="00737CC7"/>
    <w:rsid w:val="00737EA5"/>
    <w:rsid w:val="0074088C"/>
    <w:rsid w:val="00740A2A"/>
    <w:rsid w:val="00742459"/>
    <w:rsid w:val="00742A9A"/>
    <w:rsid w:val="00743A0D"/>
    <w:rsid w:val="00744128"/>
    <w:rsid w:val="0074510B"/>
    <w:rsid w:val="007453E1"/>
    <w:rsid w:val="00745576"/>
    <w:rsid w:val="00745768"/>
    <w:rsid w:val="007458CC"/>
    <w:rsid w:val="00745DBE"/>
    <w:rsid w:val="00745E39"/>
    <w:rsid w:val="0074601A"/>
    <w:rsid w:val="00746438"/>
    <w:rsid w:val="00746BCF"/>
    <w:rsid w:val="00746F9F"/>
    <w:rsid w:val="007473DD"/>
    <w:rsid w:val="007478E0"/>
    <w:rsid w:val="007478FD"/>
    <w:rsid w:val="00747F2D"/>
    <w:rsid w:val="00750C9E"/>
    <w:rsid w:val="00750CD5"/>
    <w:rsid w:val="007512FA"/>
    <w:rsid w:val="007513C9"/>
    <w:rsid w:val="007513D9"/>
    <w:rsid w:val="0075155D"/>
    <w:rsid w:val="007515B3"/>
    <w:rsid w:val="00751A7E"/>
    <w:rsid w:val="00751FD8"/>
    <w:rsid w:val="007521E9"/>
    <w:rsid w:val="0075240D"/>
    <w:rsid w:val="00752663"/>
    <w:rsid w:val="007537CC"/>
    <w:rsid w:val="007540AE"/>
    <w:rsid w:val="007540DE"/>
    <w:rsid w:val="00754B6E"/>
    <w:rsid w:val="007554B0"/>
    <w:rsid w:val="0075571B"/>
    <w:rsid w:val="00756269"/>
    <w:rsid w:val="00756A1D"/>
    <w:rsid w:val="00757389"/>
    <w:rsid w:val="0075761F"/>
    <w:rsid w:val="007578A5"/>
    <w:rsid w:val="007578B1"/>
    <w:rsid w:val="00757CBA"/>
    <w:rsid w:val="00757E52"/>
    <w:rsid w:val="00757F62"/>
    <w:rsid w:val="00760359"/>
    <w:rsid w:val="007612FB"/>
    <w:rsid w:val="00761804"/>
    <w:rsid w:val="0076187D"/>
    <w:rsid w:val="00761AA1"/>
    <w:rsid w:val="00761EBB"/>
    <w:rsid w:val="00762716"/>
    <w:rsid w:val="00763E70"/>
    <w:rsid w:val="0076418A"/>
    <w:rsid w:val="007642CB"/>
    <w:rsid w:val="00764A94"/>
    <w:rsid w:val="00765101"/>
    <w:rsid w:val="00765226"/>
    <w:rsid w:val="007653E4"/>
    <w:rsid w:val="00765520"/>
    <w:rsid w:val="0076567E"/>
    <w:rsid w:val="00765F5D"/>
    <w:rsid w:val="00766879"/>
    <w:rsid w:val="007670DA"/>
    <w:rsid w:val="0076733E"/>
    <w:rsid w:val="0076777F"/>
    <w:rsid w:val="007679DD"/>
    <w:rsid w:val="00767CC0"/>
    <w:rsid w:val="00770182"/>
    <w:rsid w:val="00770BF1"/>
    <w:rsid w:val="00770CD0"/>
    <w:rsid w:val="00770F29"/>
    <w:rsid w:val="007713DD"/>
    <w:rsid w:val="00771B74"/>
    <w:rsid w:val="00772887"/>
    <w:rsid w:val="007729CF"/>
    <w:rsid w:val="00773A6C"/>
    <w:rsid w:val="007742FE"/>
    <w:rsid w:val="00774300"/>
    <w:rsid w:val="00774664"/>
    <w:rsid w:val="00774DFB"/>
    <w:rsid w:val="00775E9A"/>
    <w:rsid w:val="0077660A"/>
    <w:rsid w:val="00776A1A"/>
    <w:rsid w:val="00780BC3"/>
    <w:rsid w:val="00780EEC"/>
    <w:rsid w:val="00781792"/>
    <w:rsid w:val="00781A20"/>
    <w:rsid w:val="00781C79"/>
    <w:rsid w:val="00781E65"/>
    <w:rsid w:val="007820C9"/>
    <w:rsid w:val="00782244"/>
    <w:rsid w:val="007825F1"/>
    <w:rsid w:val="007832EB"/>
    <w:rsid w:val="0078387D"/>
    <w:rsid w:val="00783BA3"/>
    <w:rsid w:val="00783E9A"/>
    <w:rsid w:val="007848A7"/>
    <w:rsid w:val="007848EB"/>
    <w:rsid w:val="0078549F"/>
    <w:rsid w:val="0078636B"/>
    <w:rsid w:val="00786B8A"/>
    <w:rsid w:val="0078716E"/>
    <w:rsid w:val="00787652"/>
    <w:rsid w:val="00787704"/>
    <w:rsid w:val="00787E0A"/>
    <w:rsid w:val="00790013"/>
    <w:rsid w:val="00790BEF"/>
    <w:rsid w:val="007917A6"/>
    <w:rsid w:val="00791919"/>
    <w:rsid w:val="00791BFC"/>
    <w:rsid w:val="00792077"/>
    <w:rsid w:val="0079312B"/>
    <w:rsid w:val="0079416A"/>
    <w:rsid w:val="00794C2B"/>
    <w:rsid w:val="00795852"/>
    <w:rsid w:val="00797132"/>
    <w:rsid w:val="00797605"/>
    <w:rsid w:val="007976DF"/>
    <w:rsid w:val="00797950"/>
    <w:rsid w:val="00797CD8"/>
    <w:rsid w:val="007A0004"/>
    <w:rsid w:val="007A0294"/>
    <w:rsid w:val="007A04DE"/>
    <w:rsid w:val="007A0994"/>
    <w:rsid w:val="007A0D74"/>
    <w:rsid w:val="007A0FBE"/>
    <w:rsid w:val="007A1269"/>
    <w:rsid w:val="007A1B54"/>
    <w:rsid w:val="007A1CA3"/>
    <w:rsid w:val="007A206D"/>
    <w:rsid w:val="007A251E"/>
    <w:rsid w:val="007A2660"/>
    <w:rsid w:val="007A268A"/>
    <w:rsid w:val="007A2F71"/>
    <w:rsid w:val="007A329B"/>
    <w:rsid w:val="007A4A5F"/>
    <w:rsid w:val="007A4FF7"/>
    <w:rsid w:val="007A5ADD"/>
    <w:rsid w:val="007A5FAF"/>
    <w:rsid w:val="007A6388"/>
    <w:rsid w:val="007A6F89"/>
    <w:rsid w:val="007A77BB"/>
    <w:rsid w:val="007A7B91"/>
    <w:rsid w:val="007B0534"/>
    <w:rsid w:val="007B0906"/>
    <w:rsid w:val="007B0A40"/>
    <w:rsid w:val="007B0C35"/>
    <w:rsid w:val="007B15F4"/>
    <w:rsid w:val="007B1679"/>
    <w:rsid w:val="007B24B6"/>
    <w:rsid w:val="007B267A"/>
    <w:rsid w:val="007B2776"/>
    <w:rsid w:val="007B2D9F"/>
    <w:rsid w:val="007B3026"/>
    <w:rsid w:val="007B41C3"/>
    <w:rsid w:val="007B436F"/>
    <w:rsid w:val="007B4960"/>
    <w:rsid w:val="007B4AF7"/>
    <w:rsid w:val="007B516D"/>
    <w:rsid w:val="007B5BCF"/>
    <w:rsid w:val="007B6075"/>
    <w:rsid w:val="007B620D"/>
    <w:rsid w:val="007B6414"/>
    <w:rsid w:val="007B643E"/>
    <w:rsid w:val="007B6B55"/>
    <w:rsid w:val="007B7D81"/>
    <w:rsid w:val="007C021A"/>
    <w:rsid w:val="007C07F2"/>
    <w:rsid w:val="007C0D99"/>
    <w:rsid w:val="007C1347"/>
    <w:rsid w:val="007C2148"/>
    <w:rsid w:val="007C2500"/>
    <w:rsid w:val="007C2D92"/>
    <w:rsid w:val="007C3A9A"/>
    <w:rsid w:val="007C480E"/>
    <w:rsid w:val="007C4D8A"/>
    <w:rsid w:val="007C4E9C"/>
    <w:rsid w:val="007C4F64"/>
    <w:rsid w:val="007C51CD"/>
    <w:rsid w:val="007C702B"/>
    <w:rsid w:val="007D025A"/>
    <w:rsid w:val="007D0A5A"/>
    <w:rsid w:val="007D0D97"/>
    <w:rsid w:val="007D0DD2"/>
    <w:rsid w:val="007D0F6C"/>
    <w:rsid w:val="007D1072"/>
    <w:rsid w:val="007D119F"/>
    <w:rsid w:val="007D2B50"/>
    <w:rsid w:val="007D34F0"/>
    <w:rsid w:val="007D3688"/>
    <w:rsid w:val="007D3693"/>
    <w:rsid w:val="007D5FDB"/>
    <w:rsid w:val="007D68CE"/>
    <w:rsid w:val="007D706B"/>
    <w:rsid w:val="007D79A1"/>
    <w:rsid w:val="007E09AC"/>
    <w:rsid w:val="007E1C0A"/>
    <w:rsid w:val="007E1DC1"/>
    <w:rsid w:val="007E1DF4"/>
    <w:rsid w:val="007E24ED"/>
    <w:rsid w:val="007E2D5F"/>
    <w:rsid w:val="007E3203"/>
    <w:rsid w:val="007E436B"/>
    <w:rsid w:val="007E4BCB"/>
    <w:rsid w:val="007E5354"/>
    <w:rsid w:val="007E5AC5"/>
    <w:rsid w:val="007E5D7C"/>
    <w:rsid w:val="007E6EF2"/>
    <w:rsid w:val="007F0038"/>
    <w:rsid w:val="007F087B"/>
    <w:rsid w:val="007F090E"/>
    <w:rsid w:val="007F0D05"/>
    <w:rsid w:val="007F1175"/>
    <w:rsid w:val="007F1BBF"/>
    <w:rsid w:val="007F1E4B"/>
    <w:rsid w:val="007F1E6E"/>
    <w:rsid w:val="007F2112"/>
    <w:rsid w:val="007F225F"/>
    <w:rsid w:val="007F2A3B"/>
    <w:rsid w:val="007F34E2"/>
    <w:rsid w:val="007F38A4"/>
    <w:rsid w:val="007F3B7E"/>
    <w:rsid w:val="007F3C5C"/>
    <w:rsid w:val="007F3E20"/>
    <w:rsid w:val="007F3FBC"/>
    <w:rsid w:val="007F5C7B"/>
    <w:rsid w:val="007F6034"/>
    <w:rsid w:val="007F6CA9"/>
    <w:rsid w:val="007F6D35"/>
    <w:rsid w:val="007F6E70"/>
    <w:rsid w:val="007F6EB7"/>
    <w:rsid w:val="007F6EFC"/>
    <w:rsid w:val="007F7B7C"/>
    <w:rsid w:val="00801E7C"/>
    <w:rsid w:val="008024DD"/>
    <w:rsid w:val="008040A5"/>
    <w:rsid w:val="00804C27"/>
    <w:rsid w:val="00804F2C"/>
    <w:rsid w:val="00805C6B"/>
    <w:rsid w:val="00805FAF"/>
    <w:rsid w:val="008060A0"/>
    <w:rsid w:val="00806B75"/>
    <w:rsid w:val="00806C71"/>
    <w:rsid w:val="0081016C"/>
    <w:rsid w:val="00810919"/>
    <w:rsid w:val="00811AED"/>
    <w:rsid w:val="00812C11"/>
    <w:rsid w:val="00813825"/>
    <w:rsid w:val="008143E1"/>
    <w:rsid w:val="00814AC3"/>
    <w:rsid w:val="00814BCA"/>
    <w:rsid w:val="008161CC"/>
    <w:rsid w:val="008162AF"/>
    <w:rsid w:val="00816643"/>
    <w:rsid w:val="00817093"/>
    <w:rsid w:val="00817104"/>
    <w:rsid w:val="00817F49"/>
    <w:rsid w:val="00820D3D"/>
    <w:rsid w:val="0082117A"/>
    <w:rsid w:val="0082125B"/>
    <w:rsid w:val="008217B3"/>
    <w:rsid w:val="00821859"/>
    <w:rsid w:val="00821B58"/>
    <w:rsid w:val="0082256B"/>
    <w:rsid w:val="0082344F"/>
    <w:rsid w:val="00823F60"/>
    <w:rsid w:val="00824204"/>
    <w:rsid w:val="00824427"/>
    <w:rsid w:val="00824C7F"/>
    <w:rsid w:val="008253CD"/>
    <w:rsid w:val="00825B5A"/>
    <w:rsid w:val="00826271"/>
    <w:rsid w:val="0082679B"/>
    <w:rsid w:val="008270FA"/>
    <w:rsid w:val="00827A4B"/>
    <w:rsid w:val="00830436"/>
    <w:rsid w:val="008307B9"/>
    <w:rsid w:val="00830AA3"/>
    <w:rsid w:val="00831576"/>
    <w:rsid w:val="0083163F"/>
    <w:rsid w:val="008316AD"/>
    <w:rsid w:val="0083178E"/>
    <w:rsid w:val="00831E32"/>
    <w:rsid w:val="00832277"/>
    <w:rsid w:val="00832BCE"/>
    <w:rsid w:val="0083399A"/>
    <w:rsid w:val="00833EA4"/>
    <w:rsid w:val="00833FBE"/>
    <w:rsid w:val="008347AF"/>
    <w:rsid w:val="00835B97"/>
    <w:rsid w:val="008361B0"/>
    <w:rsid w:val="00836765"/>
    <w:rsid w:val="00836A7E"/>
    <w:rsid w:val="008378DD"/>
    <w:rsid w:val="008379BA"/>
    <w:rsid w:val="00837CFF"/>
    <w:rsid w:val="0084088F"/>
    <w:rsid w:val="00841845"/>
    <w:rsid w:val="00841880"/>
    <w:rsid w:val="00841B3F"/>
    <w:rsid w:val="00841C3B"/>
    <w:rsid w:val="00841C4C"/>
    <w:rsid w:val="00841E21"/>
    <w:rsid w:val="00842571"/>
    <w:rsid w:val="00842794"/>
    <w:rsid w:val="00842B54"/>
    <w:rsid w:val="00843002"/>
    <w:rsid w:val="00843936"/>
    <w:rsid w:val="008439B5"/>
    <w:rsid w:val="00843B5F"/>
    <w:rsid w:val="00843D0C"/>
    <w:rsid w:val="00843DD9"/>
    <w:rsid w:val="00845ACD"/>
    <w:rsid w:val="00845E1D"/>
    <w:rsid w:val="008460EF"/>
    <w:rsid w:val="008461F0"/>
    <w:rsid w:val="008466EA"/>
    <w:rsid w:val="00846D9A"/>
    <w:rsid w:val="00850063"/>
    <w:rsid w:val="0085011D"/>
    <w:rsid w:val="008503F5"/>
    <w:rsid w:val="00850743"/>
    <w:rsid w:val="008519C5"/>
    <w:rsid w:val="00851DC7"/>
    <w:rsid w:val="00851FCD"/>
    <w:rsid w:val="008528C2"/>
    <w:rsid w:val="00852AA7"/>
    <w:rsid w:val="00852ACB"/>
    <w:rsid w:val="00852DE6"/>
    <w:rsid w:val="00854A1A"/>
    <w:rsid w:val="0085555A"/>
    <w:rsid w:val="0085638F"/>
    <w:rsid w:val="0085657A"/>
    <w:rsid w:val="00856B69"/>
    <w:rsid w:val="00856CB6"/>
    <w:rsid w:val="008577C5"/>
    <w:rsid w:val="00861078"/>
    <w:rsid w:val="00861F86"/>
    <w:rsid w:val="00862888"/>
    <w:rsid w:val="00863B8C"/>
    <w:rsid w:val="00864578"/>
    <w:rsid w:val="00864E2E"/>
    <w:rsid w:val="00865405"/>
    <w:rsid w:val="0086570D"/>
    <w:rsid w:val="00865741"/>
    <w:rsid w:val="00865B30"/>
    <w:rsid w:val="00866D8B"/>
    <w:rsid w:val="00867317"/>
    <w:rsid w:val="00867553"/>
    <w:rsid w:val="0086760F"/>
    <w:rsid w:val="00867675"/>
    <w:rsid w:val="00867A97"/>
    <w:rsid w:val="00867BE6"/>
    <w:rsid w:val="00867CA8"/>
    <w:rsid w:val="00867D0B"/>
    <w:rsid w:val="00870785"/>
    <w:rsid w:val="00871524"/>
    <w:rsid w:val="00871DAB"/>
    <w:rsid w:val="00872219"/>
    <w:rsid w:val="00872401"/>
    <w:rsid w:val="00872592"/>
    <w:rsid w:val="008727D0"/>
    <w:rsid w:val="00872E68"/>
    <w:rsid w:val="008737B1"/>
    <w:rsid w:val="008739B3"/>
    <w:rsid w:val="00874A85"/>
    <w:rsid w:val="00874FCB"/>
    <w:rsid w:val="00875109"/>
    <w:rsid w:val="00875323"/>
    <w:rsid w:val="008755A7"/>
    <w:rsid w:val="008756F8"/>
    <w:rsid w:val="008769E9"/>
    <w:rsid w:val="00876B4B"/>
    <w:rsid w:val="00876DF0"/>
    <w:rsid w:val="00877156"/>
    <w:rsid w:val="008772DD"/>
    <w:rsid w:val="00880C66"/>
    <w:rsid w:val="00881186"/>
    <w:rsid w:val="00882021"/>
    <w:rsid w:val="008826F1"/>
    <w:rsid w:val="00883242"/>
    <w:rsid w:val="0088329E"/>
    <w:rsid w:val="008848AA"/>
    <w:rsid w:val="00884A9F"/>
    <w:rsid w:val="00885439"/>
    <w:rsid w:val="00885573"/>
    <w:rsid w:val="0088576D"/>
    <w:rsid w:val="00885C89"/>
    <w:rsid w:val="008871FE"/>
    <w:rsid w:val="00887A9E"/>
    <w:rsid w:val="00887B6D"/>
    <w:rsid w:val="00887BAE"/>
    <w:rsid w:val="008912B9"/>
    <w:rsid w:val="008916ED"/>
    <w:rsid w:val="00891883"/>
    <w:rsid w:val="00891AA2"/>
    <w:rsid w:val="00891F1B"/>
    <w:rsid w:val="008925BF"/>
    <w:rsid w:val="00892D40"/>
    <w:rsid w:val="0089306E"/>
    <w:rsid w:val="00893466"/>
    <w:rsid w:val="00893E61"/>
    <w:rsid w:val="008942CF"/>
    <w:rsid w:val="00894C3F"/>
    <w:rsid w:val="008956B9"/>
    <w:rsid w:val="0089641F"/>
    <w:rsid w:val="008964B9"/>
    <w:rsid w:val="00897AEB"/>
    <w:rsid w:val="008A0AAC"/>
    <w:rsid w:val="008A0ECE"/>
    <w:rsid w:val="008A171B"/>
    <w:rsid w:val="008A190E"/>
    <w:rsid w:val="008A19A2"/>
    <w:rsid w:val="008A1B03"/>
    <w:rsid w:val="008A1C18"/>
    <w:rsid w:val="008A1E53"/>
    <w:rsid w:val="008A2376"/>
    <w:rsid w:val="008A2F69"/>
    <w:rsid w:val="008A39A9"/>
    <w:rsid w:val="008A4B0E"/>
    <w:rsid w:val="008A4B98"/>
    <w:rsid w:val="008A4E8B"/>
    <w:rsid w:val="008A6459"/>
    <w:rsid w:val="008A6D3E"/>
    <w:rsid w:val="008A72C9"/>
    <w:rsid w:val="008A78A8"/>
    <w:rsid w:val="008A79DE"/>
    <w:rsid w:val="008A7E52"/>
    <w:rsid w:val="008B1EC3"/>
    <w:rsid w:val="008B247D"/>
    <w:rsid w:val="008B2D33"/>
    <w:rsid w:val="008B2E0E"/>
    <w:rsid w:val="008B303A"/>
    <w:rsid w:val="008B35B7"/>
    <w:rsid w:val="008B3A4F"/>
    <w:rsid w:val="008B4EB3"/>
    <w:rsid w:val="008B5293"/>
    <w:rsid w:val="008B5414"/>
    <w:rsid w:val="008B56F0"/>
    <w:rsid w:val="008B6096"/>
    <w:rsid w:val="008B62C8"/>
    <w:rsid w:val="008B645C"/>
    <w:rsid w:val="008B68BE"/>
    <w:rsid w:val="008B6905"/>
    <w:rsid w:val="008B76E8"/>
    <w:rsid w:val="008B7714"/>
    <w:rsid w:val="008C0358"/>
    <w:rsid w:val="008C046A"/>
    <w:rsid w:val="008C06B9"/>
    <w:rsid w:val="008C0821"/>
    <w:rsid w:val="008C0D24"/>
    <w:rsid w:val="008C1567"/>
    <w:rsid w:val="008C17BD"/>
    <w:rsid w:val="008C21DA"/>
    <w:rsid w:val="008C2506"/>
    <w:rsid w:val="008C25A0"/>
    <w:rsid w:val="008C278D"/>
    <w:rsid w:val="008C3AFC"/>
    <w:rsid w:val="008C47BB"/>
    <w:rsid w:val="008C4959"/>
    <w:rsid w:val="008C4C42"/>
    <w:rsid w:val="008C4D9E"/>
    <w:rsid w:val="008C4F08"/>
    <w:rsid w:val="008C5A14"/>
    <w:rsid w:val="008C6375"/>
    <w:rsid w:val="008C6CFD"/>
    <w:rsid w:val="008C7013"/>
    <w:rsid w:val="008C7234"/>
    <w:rsid w:val="008C7401"/>
    <w:rsid w:val="008C7B5B"/>
    <w:rsid w:val="008D00DA"/>
    <w:rsid w:val="008D00DC"/>
    <w:rsid w:val="008D02A5"/>
    <w:rsid w:val="008D02EE"/>
    <w:rsid w:val="008D0873"/>
    <w:rsid w:val="008D0B9A"/>
    <w:rsid w:val="008D1455"/>
    <w:rsid w:val="008D1D03"/>
    <w:rsid w:val="008D21C1"/>
    <w:rsid w:val="008D22AA"/>
    <w:rsid w:val="008D2C83"/>
    <w:rsid w:val="008D3331"/>
    <w:rsid w:val="008D3764"/>
    <w:rsid w:val="008D3769"/>
    <w:rsid w:val="008D3981"/>
    <w:rsid w:val="008D4443"/>
    <w:rsid w:val="008D5F3D"/>
    <w:rsid w:val="008D6C5C"/>
    <w:rsid w:val="008D74D2"/>
    <w:rsid w:val="008D7AD5"/>
    <w:rsid w:val="008E0367"/>
    <w:rsid w:val="008E0429"/>
    <w:rsid w:val="008E16E6"/>
    <w:rsid w:val="008E1748"/>
    <w:rsid w:val="008E1884"/>
    <w:rsid w:val="008E1974"/>
    <w:rsid w:val="008E277F"/>
    <w:rsid w:val="008E2BF5"/>
    <w:rsid w:val="008E2F6E"/>
    <w:rsid w:val="008E307B"/>
    <w:rsid w:val="008E34C5"/>
    <w:rsid w:val="008E34E9"/>
    <w:rsid w:val="008E34FE"/>
    <w:rsid w:val="008E38C6"/>
    <w:rsid w:val="008E3E97"/>
    <w:rsid w:val="008E4B35"/>
    <w:rsid w:val="008E50B7"/>
    <w:rsid w:val="008E53B3"/>
    <w:rsid w:val="008E57E4"/>
    <w:rsid w:val="008E5B73"/>
    <w:rsid w:val="008E5E2E"/>
    <w:rsid w:val="008E5E96"/>
    <w:rsid w:val="008E6168"/>
    <w:rsid w:val="008E65FA"/>
    <w:rsid w:val="008E72EC"/>
    <w:rsid w:val="008E7DBA"/>
    <w:rsid w:val="008E7F7D"/>
    <w:rsid w:val="008F0898"/>
    <w:rsid w:val="008F0AD9"/>
    <w:rsid w:val="008F119F"/>
    <w:rsid w:val="008F1374"/>
    <w:rsid w:val="008F2821"/>
    <w:rsid w:val="008F2B43"/>
    <w:rsid w:val="008F2B74"/>
    <w:rsid w:val="008F3498"/>
    <w:rsid w:val="008F3878"/>
    <w:rsid w:val="008F391A"/>
    <w:rsid w:val="008F4F15"/>
    <w:rsid w:val="008F5879"/>
    <w:rsid w:val="008F6DF9"/>
    <w:rsid w:val="008F71F6"/>
    <w:rsid w:val="008F73C6"/>
    <w:rsid w:val="008F766D"/>
    <w:rsid w:val="008F77DF"/>
    <w:rsid w:val="008F79B1"/>
    <w:rsid w:val="00900693"/>
    <w:rsid w:val="009013FF"/>
    <w:rsid w:val="009019BC"/>
    <w:rsid w:val="009019D2"/>
    <w:rsid w:val="009021F6"/>
    <w:rsid w:val="009023C8"/>
    <w:rsid w:val="009030CE"/>
    <w:rsid w:val="00904DA0"/>
    <w:rsid w:val="00904FF9"/>
    <w:rsid w:val="00905AFB"/>
    <w:rsid w:val="009066E1"/>
    <w:rsid w:val="00906DCA"/>
    <w:rsid w:val="00907110"/>
    <w:rsid w:val="00907157"/>
    <w:rsid w:val="0090777F"/>
    <w:rsid w:val="00907A53"/>
    <w:rsid w:val="00907EDF"/>
    <w:rsid w:val="00910067"/>
    <w:rsid w:val="0091036B"/>
    <w:rsid w:val="009103E2"/>
    <w:rsid w:val="009106DE"/>
    <w:rsid w:val="00910CE2"/>
    <w:rsid w:val="0091148B"/>
    <w:rsid w:val="00911589"/>
    <w:rsid w:val="00911769"/>
    <w:rsid w:val="00912347"/>
    <w:rsid w:val="00912F7B"/>
    <w:rsid w:val="009135F2"/>
    <w:rsid w:val="00913EDD"/>
    <w:rsid w:val="0091458F"/>
    <w:rsid w:val="0091620A"/>
    <w:rsid w:val="00916FA7"/>
    <w:rsid w:val="0091763D"/>
    <w:rsid w:val="00917FD0"/>
    <w:rsid w:val="009201C2"/>
    <w:rsid w:val="00920526"/>
    <w:rsid w:val="0092183B"/>
    <w:rsid w:val="00922001"/>
    <w:rsid w:val="0092294F"/>
    <w:rsid w:val="009238E6"/>
    <w:rsid w:val="00923F2A"/>
    <w:rsid w:val="00924393"/>
    <w:rsid w:val="00924420"/>
    <w:rsid w:val="00924E96"/>
    <w:rsid w:val="00925335"/>
    <w:rsid w:val="0092544F"/>
    <w:rsid w:val="00925869"/>
    <w:rsid w:val="009262C6"/>
    <w:rsid w:val="009267F4"/>
    <w:rsid w:val="00927148"/>
    <w:rsid w:val="00927C0B"/>
    <w:rsid w:val="00931300"/>
    <w:rsid w:val="00931E57"/>
    <w:rsid w:val="00932BDE"/>
    <w:rsid w:val="00934158"/>
    <w:rsid w:val="00934775"/>
    <w:rsid w:val="00934D34"/>
    <w:rsid w:val="00934D6B"/>
    <w:rsid w:val="00935836"/>
    <w:rsid w:val="0093602B"/>
    <w:rsid w:val="00936283"/>
    <w:rsid w:val="00936894"/>
    <w:rsid w:val="00936933"/>
    <w:rsid w:val="009371CE"/>
    <w:rsid w:val="00937B12"/>
    <w:rsid w:val="00937E91"/>
    <w:rsid w:val="00940B39"/>
    <w:rsid w:val="00941922"/>
    <w:rsid w:val="009420D8"/>
    <w:rsid w:val="009427FA"/>
    <w:rsid w:val="00942CD0"/>
    <w:rsid w:val="00943D65"/>
    <w:rsid w:val="0094430D"/>
    <w:rsid w:val="0094452D"/>
    <w:rsid w:val="00944F19"/>
    <w:rsid w:val="00945014"/>
    <w:rsid w:val="009450AD"/>
    <w:rsid w:val="00945C20"/>
    <w:rsid w:val="00945D30"/>
    <w:rsid w:val="009470F9"/>
    <w:rsid w:val="009476CE"/>
    <w:rsid w:val="00947B08"/>
    <w:rsid w:val="009512D2"/>
    <w:rsid w:val="00951338"/>
    <w:rsid w:val="0095157D"/>
    <w:rsid w:val="00951A9F"/>
    <w:rsid w:val="00951C4D"/>
    <w:rsid w:val="00951CDE"/>
    <w:rsid w:val="00952435"/>
    <w:rsid w:val="009525AE"/>
    <w:rsid w:val="00952846"/>
    <w:rsid w:val="00952C16"/>
    <w:rsid w:val="0095324B"/>
    <w:rsid w:val="009533E1"/>
    <w:rsid w:val="0095341E"/>
    <w:rsid w:val="00953837"/>
    <w:rsid w:val="009547C9"/>
    <w:rsid w:val="00956FB5"/>
    <w:rsid w:val="00957F51"/>
    <w:rsid w:val="00960633"/>
    <w:rsid w:val="00960CC3"/>
    <w:rsid w:val="00961302"/>
    <w:rsid w:val="0096172D"/>
    <w:rsid w:val="00961C27"/>
    <w:rsid w:val="00961FD5"/>
    <w:rsid w:val="0096238F"/>
    <w:rsid w:val="00962A4A"/>
    <w:rsid w:val="00962BB9"/>
    <w:rsid w:val="00962BEE"/>
    <w:rsid w:val="00962E0D"/>
    <w:rsid w:val="00964581"/>
    <w:rsid w:val="009645E2"/>
    <w:rsid w:val="00966F22"/>
    <w:rsid w:val="00966FB7"/>
    <w:rsid w:val="0096738C"/>
    <w:rsid w:val="00970643"/>
    <w:rsid w:val="0097070A"/>
    <w:rsid w:val="00970B97"/>
    <w:rsid w:val="009712EA"/>
    <w:rsid w:val="009717C1"/>
    <w:rsid w:val="00971F72"/>
    <w:rsid w:val="0097237F"/>
    <w:rsid w:val="00972507"/>
    <w:rsid w:val="009725C6"/>
    <w:rsid w:val="009727BF"/>
    <w:rsid w:val="009742BF"/>
    <w:rsid w:val="009743E2"/>
    <w:rsid w:val="00974625"/>
    <w:rsid w:val="00975177"/>
    <w:rsid w:val="009753C9"/>
    <w:rsid w:val="00975CFE"/>
    <w:rsid w:val="00976660"/>
    <w:rsid w:val="00976677"/>
    <w:rsid w:val="009772B7"/>
    <w:rsid w:val="00977785"/>
    <w:rsid w:val="00977EC0"/>
    <w:rsid w:val="009803EC"/>
    <w:rsid w:val="0098049E"/>
    <w:rsid w:val="00980623"/>
    <w:rsid w:val="00980B27"/>
    <w:rsid w:val="009810AF"/>
    <w:rsid w:val="0098125A"/>
    <w:rsid w:val="009816BB"/>
    <w:rsid w:val="00981843"/>
    <w:rsid w:val="00981B62"/>
    <w:rsid w:val="00981D30"/>
    <w:rsid w:val="0098269B"/>
    <w:rsid w:val="009828F1"/>
    <w:rsid w:val="00982AA1"/>
    <w:rsid w:val="00983498"/>
    <w:rsid w:val="00983E33"/>
    <w:rsid w:val="00983FFF"/>
    <w:rsid w:val="009842BE"/>
    <w:rsid w:val="0098496C"/>
    <w:rsid w:val="009849FD"/>
    <w:rsid w:val="00985046"/>
    <w:rsid w:val="009853D6"/>
    <w:rsid w:val="00985D18"/>
    <w:rsid w:val="00986000"/>
    <w:rsid w:val="00986312"/>
    <w:rsid w:val="009865EB"/>
    <w:rsid w:val="00986D62"/>
    <w:rsid w:val="0098727E"/>
    <w:rsid w:val="009878BC"/>
    <w:rsid w:val="009903E2"/>
    <w:rsid w:val="00991195"/>
    <w:rsid w:val="00991438"/>
    <w:rsid w:val="00991763"/>
    <w:rsid w:val="00991B68"/>
    <w:rsid w:val="00991EA4"/>
    <w:rsid w:val="00991FAD"/>
    <w:rsid w:val="00991FC3"/>
    <w:rsid w:val="00992A7E"/>
    <w:rsid w:val="00992E68"/>
    <w:rsid w:val="00992FE2"/>
    <w:rsid w:val="009931B3"/>
    <w:rsid w:val="009935A6"/>
    <w:rsid w:val="00993651"/>
    <w:rsid w:val="00994699"/>
    <w:rsid w:val="00994B74"/>
    <w:rsid w:val="009958E4"/>
    <w:rsid w:val="00995BAB"/>
    <w:rsid w:val="009960D5"/>
    <w:rsid w:val="009962D5"/>
    <w:rsid w:val="0099657E"/>
    <w:rsid w:val="0099761E"/>
    <w:rsid w:val="00997F18"/>
    <w:rsid w:val="009A137D"/>
    <w:rsid w:val="009A1481"/>
    <w:rsid w:val="009A1B15"/>
    <w:rsid w:val="009A2BF1"/>
    <w:rsid w:val="009A2D53"/>
    <w:rsid w:val="009A2DB5"/>
    <w:rsid w:val="009A2F84"/>
    <w:rsid w:val="009A41EC"/>
    <w:rsid w:val="009A530F"/>
    <w:rsid w:val="009A5524"/>
    <w:rsid w:val="009A643E"/>
    <w:rsid w:val="009A718E"/>
    <w:rsid w:val="009A71EB"/>
    <w:rsid w:val="009B00FB"/>
    <w:rsid w:val="009B051D"/>
    <w:rsid w:val="009B067C"/>
    <w:rsid w:val="009B10CE"/>
    <w:rsid w:val="009B1685"/>
    <w:rsid w:val="009B1B10"/>
    <w:rsid w:val="009B2399"/>
    <w:rsid w:val="009B3E66"/>
    <w:rsid w:val="009B443F"/>
    <w:rsid w:val="009B48C9"/>
    <w:rsid w:val="009B56A7"/>
    <w:rsid w:val="009B5B37"/>
    <w:rsid w:val="009B61F7"/>
    <w:rsid w:val="009B6546"/>
    <w:rsid w:val="009B6F65"/>
    <w:rsid w:val="009B75CF"/>
    <w:rsid w:val="009B7A42"/>
    <w:rsid w:val="009C1494"/>
    <w:rsid w:val="009C203C"/>
    <w:rsid w:val="009C2151"/>
    <w:rsid w:val="009C2615"/>
    <w:rsid w:val="009C298B"/>
    <w:rsid w:val="009C3068"/>
    <w:rsid w:val="009C34E8"/>
    <w:rsid w:val="009C3F32"/>
    <w:rsid w:val="009C44D0"/>
    <w:rsid w:val="009C485B"/>
    <w:rsid w:val="009C4983"/>
    <w:rsid w:val="009C4E4E"/>
    <w:rsid w:val="009C4EF5"/>
    <w:rsid w:val="009C5958"/>
    <w:rsid w:val="009C5997"/>
    <w:rsid w:val="009C5B29"/>
    <w:rsid w:val="009C621C"/>
    <w:rsid w:val="009C7761"/>
    <w:rsid w:val="009C7EDF"/>
    <w:rsid w:val="009D063C"/>
    <w:rsid w:val="009D0CE0"/>
    <w:rsid w:val="009D1731"/>
    <w:rsid w:val="009D221A"/>
    <w:rsid w:val="009D23B8"/>
    <w:rsid w:val="009D29E9"/>
    <w:rsid w:val="009D2AA5"/>
    <w:rsid w:val="009D2BC6"/>
    <w:rsid w:val="009D2C28"/>
    <w:rsid w:val="009D2C85"/>
    <w:rsid w:val="009D3453"/>
    <w:rsid w:val="009D3DB6"/>
    <w:rsid w:val="009D3EBA"/>
    <w:rsid w:val="009D49A7"/>
    <w:rsid w:val="009D4FA1"/>
    <w:rsid w:val="009D5028"/>
    <w:rsid w:val="009D6762"/>
    <w:rsid w:val="009D72A7"/>
    <w:rsid w:val="009D76F3"/>
    <w:rsid w:val="009E1F2D"/>
    <w:rsid w:val="009E22A5"/>
    <w:rsid w:val="009E23AE"/>
    <w:rsid w:val="009E27E4"/>
    <w:rsid w:val="009E2FBC"/>
    <w:rsid w:val="009E40C0"/>
    <w:rsid w:val="009E40C8"/>
    <w:rsid w:val="009E4310"/>
    <w:rsid w:val="009E4EF7"/>
    <w:rsid w:val="009E56E2"/>
    <w:rsid w:val="009E5E15"/>
    <w:rsid w:val="009E5FDA"/>
    <w:rsid w:val="009E62F3"/>
    <w:rsid w:val="009E6461"/>
    <w:rsid w:val="009E7420"/>
    <w:rsid w:val="009E7F09"/>
    <w:rsid w:val="009F073A"/>
    <w:rsid w:val="009F0950"/>
    <w:rsid w:val="009F0B8F"/>
    <w:rsid w:val="009F1A4A"/>
    <w:rsid w:val="009F270D"/>
    <w:rsid w:val="009F3A22"/>
    <w:rsid w:val="009F3B90"/>
    <w:rsid w:val="009F3F89"/>
    <w:rsid w:val="009F4258"/>
    <w:rsid w:val="009F51BF"/>
    <w:rsid w:val="009F5202"/>
    <w:rsid w:val="009F55E1"/>
    <w:rsid w:val="009F590E"/>
    <w:rsid w:val="009F61FA"/>
    <w:rsid w:val="009F6BC2"/>
    <w:rsid w:val="009F6F95"/>
    <w:rsid w:val="009F769B"/>
    <w:rsid w:val="00A00D0B"/>
    <w:rsid w:val="00A01088"/>
    <w:rsid w:val="00A015C3"/>
    <w:rsid w:val="00A015DA"/>
    <w:rsid w:val="00A01BDA"/>
    <w:rsid w:val="00A02174"/>
    <w:rsid w:val="00A034E1"/>
    <w:rsid w:val="00A036F0"/>
    <w:rsid w:val="00A03A7B"/>
    <w:rsid w:val="00A03AE4"/>
    <w:rsid w:val="00A04350"/>
    <w:rsid w:val="00A046D1"/>
    <w:rsid w:val="00A05284"/>
    <w:rsid w:val="00A05CFE"/>
    <w:rsid w:val="00A061CE"/>
    <w:rsid w:val="00A06AAD"/>
    <w:rsid w:val="00A07B35"/>
    <w:rsid w:val="00A07E2B"/>
    <w:rsid w:val="00A10663"/>
    <w:rsid w:val="00A108A6"/>
    <w:rsid w:val="00A10ADE"/>
    <w:rsid w:val="00A1119B"/>
    <w:rsid w:val="00A11F9B"/>
    <w:rsid w:val="00A122B6"/>
    <w:rsid w:val="00A138A1"/>
    <w:rsid w:val="00A13FAD"/>
    <w:rsid w:val="00A14511"/>
    <w:rsid w:val="00A1490D"/>
    <w:rsid w:val="00A14951"/>
    <w:rsid w:val="00A14E4B"/>
    <w:rsid w:val="00A15FD2"/>
    <w:rsid w:val="00A1687B"/>
    <w:rsid w:val="00A17B0B"/>
    <w:rsid w:val="00A17DB1"/>
    <w:rsid w:val="00A17DC4"/>
    <w:rsid w:val="00A20612"/>
    <w:rsid w:val="00A207F6"/>
    <w:rsid w:val="00A20B4E"/>
    <w:rsid w:val="00A214BD"/>
    <w:rsid w:val="00A21F63"/>
    <w:rsid w:val="00A21FAB"/>
    <w:rsid w:val="00A221AB"/>
    <w:rsid w:val="00A222B6"/>
    <w:rsid w:val="00A234B6"/>
    <w:rsid w:val="00A23F19"/>
    <w:rsid w:val="00A2416B"/>
    <w:rsid w:val="00A24310"/>
    <w:rsid w:val="00A24699"/>
    <w:rsid w:val="00A24E4E"/>
    <w:rsid w:val="00A25CC7"/>
    <w:rsid w:val="00A2637A"/>
    <w:rsid w:val="00A26B98"/>
    <w:rsid w:val="00A26E4F"/>
    <w:rsid w:val="00A270B7"/>
    <w:rsid w:val="00A2731B"/>
    <w:rsid w:val="00A2732A"/>
    <w:rsid w:val="00A27413"/>
    <w:rsid w:val="00A30832"/>
    <w:rsid w:val="00A30A2E"/>
    <w:rsid w:val="00A30B9A"/>
    <w:rsid w:val="00A31503"/>
    <w:rsid w:val="00A31A2D"/>
    <w:rsid w:val="00A31BEC"/>
    <w:rsid w:val="00A32752"/>
    <w:rsid w:val="00A3295A"/>
    <w:rsid w:val="00A32DE6"/>
    <w:rsid w:val="00A34A3F"/>
    <w:rsid w:val="00A34CA2"/>
    <w:rsid w:val="00A35211"/>
    <w:rsid w:val="00A367B6"/>
    <w:rsid w:val="00A36A02"/>
    <w:rsid w:val="00A373C7"/>
    <w:rsid w:val="00A3748E"/>
    <w:rsid w:val="00A37C18"/>
    <w:rsid w:val="00A40213"/>
    <w:rsid w:val="00A40BFE"/>
    <w:rsid w:val="00A417EE"/>
    <w:rsid w:val="00A41B55"/>
    <w:rsid w:val="00A4214D"/>
    <w:rsid w:val="00A42F35"/>
    <w:rsid w:val="00A42F40"/>
    <w:rsid w:val="00A430BD"/>
    <w:rsid w:val="00A43B69"/>
    <w:rsid w:val="00A4470F"/>
    <w:rsid w:val="00A44726"/>
    <w:rsid w:val="00A448EB"/>
    <w:rsid w:val="00A44BEB"/>
    <w:rsid w:val="00A46108"/>
    <w:rsid w:val="00A47633"/>
    <w:rsid w:val="00A47B70"/>
    <w:rsid w:val="00A510B7"/>
    <w:rsid w:val="00A51EDA"/>
    <w:rsid w:val="00A52359"/>
    <w:rsid w:val="00A526DB"/>
    <w:rsid w:val="00A52802"/>
    <w:rsid w:val="00A53BA8"/>
    <w:rsid w:val="00A53D94"/>
    <w:rsid w:val="00A54FF6"/>
    <w:rsid w:val="00A554C3"/>
    <w:rsid w:val="00A55620"/>
    <w:rsid w:val="00A5620E"/>
    <w:rsid w:val="00A56771"/>
    <w:rsid w:val="00A56E6F"/>
    <w:rsid w:val="00A57196"/>
    <w:rsid w:val="00A5750E"/>
    <w:rsid w:val="00A57BBD"/>
    <w:rsid w:val="00A57CD6"/>
    <w:rsid w:val="00A57FE7"/>
    <w:rsid w:val="00A60EAC"/>
    <w:rsid w:val="00A60EE5"/>
    <w:rsid w:val="00A61393"/>
    <w:rsid w:val="00A620E9"/>
    <w:rsid w:val="00A621D1"/>
    <w:rsid w:val="00A62225"/>
    <w:rsid w:val="00A62284"/>
    <w:rsid w:val="00A6290B"/>
    <w:rsid w:val="00A62B3A"/>
    <w:rsid w:val="00A62B5B"/>
    <w:rsid w:val="00A62BFF"/>
    <w:rsid w:val="00A62E4E"/>
    <w:rsid w:val="00A6310C"/>
    <w:rsid w:val="00A6379E"/>
    <w:rsid w:val="00A64880"/>
    <w:rsid w:val="00A64AA5"/>
    <w:rsid w:val="00A6517C"/>
    <w:rsid w:val="00A65E77"/>
    <w:rsid w:val="00A66896"/>
    <w:rsid w:val="00A66A41"/>
    <w:rsid w:val="00A66FA6"/>
    <w:rsid w:val="00A6701C"/>
    <w:rsid w:val="00A67386"/>
    <w:rsid w:val="00A676DF"/>
    <w:rsid w:val="00A7047B"/>
    <w:rsid w:val="00A706BC"/>
    <w:rsid w:val="00A70EF6"/>
    <w:rsid w:val="00A7121E"/>
    <w:rsid w:val="00A71500"/>
    <w:rsid w:val="00A71B71"/>
    <w:rsid w:val="00A72448"/>
    <w:rsid w:val="00A72457"/>
    <w:rsid w:val="00A72545"/>
    <w:rsid w:val="00A72A61"/>
    <w:rsid w:val="00A7412F"/>
    <w:rsid w:val="00A747CE"/>
    <w:rsid w:val="00A74C1D"/>
    <w:rsid w:val="00A74F88"/>
    <w:rsid w:val="00A75896"/>
    <w:rsid w:val="00A7636B"/>
    <w:rsid w:val="00A767BF"/>
    <w:rsid w:val="00A77801"/>
    <w:rsid w:val="00A77D5B"/>
    <w:rsid w:val="00A80798"/>
    <w:rsid w:val="00A81DAA"/>
    <w:rsid w:val="00A82286"/>
    <w:rsid w:val="00A824BF"/>
    <w:rsid w:val="00A838DA"/>
    <w:rsid w:val="00A846CF"/>
    <w:rsid w:val="00A85844"/>
    <w:rsid w:val="00A86291"/>
    <w:rsid w:val="00A8669E"/>
    <w:rsid w:val="00A87456"/>
    <w:rsid w:val="00A87471"/>
    <w:rsid w:val="00A8770E"/>
    <w:rsid w:val="00A87BC4"/>
    <w:rsid w:val="00A9016F"/>
    <w:rsid w:val="00A9041F"/>
    <w:rsid w:val="00A907DE"/>
    <w:rsid w:val="00A90FC5"/>
    <w:rsid w:val="00A91904"/>
    <w:rsid w:val="00A91D5A"/>
    <w:rsid w:val="00A922E3"/>
    <w:rsid w:val="00A92823"/>
    <w:rsid w:val="00A92DD3"/>
    <w:rsid w:val="00A930A8"/>
    <w:rsid w:val="00A938C7"/>
    <w:rsid w:val="00A94191"/>
    <w:rsid w:val="00A95EB0"/>
    <w:rsid w:val="00A967FD"/>
    <w:rsid w:val="00A97281"/>
    <w:rsid w:val="00A97C8B"/>
    <w:rsid w:val="00AA0280"/>
    <w:rsid w:val="00AA0297"/>
    <w:rsid w:val="00AA0945"/>
    <w:rsid w:val="00AA09C0"/>
    <w:rsid w:val="00AA12D5"/>
    <w:rsid w:val="00AA1B85"/>
    <w:rsid w:val="00AA2868"/>
    <w:rsid w:val="00AA2F98"/>
    <w:rsid w:val="00AA2FAE"/>
    <w:rsid w:val="00AA3359"/>
    <w:rsid w:val="00AA3E00"/>
    <w:rsid w:val="00AA3F3C"/>
    <w:rsid w:val="00AA421F"/>
    <w:rsid w:val="00AA4FDE"/>
    <w:rsid w:val="00AA5FE5"/>
    <w:rsid w:val="00AA640B"/>
    <w:rsid w:val="00AA7BEB"/>
    <w:rsid w:val="00AB05A1"/>
    <w:rsid w:val="00AB0A4D"/>
    <w:rsid w:val="00AB0C1C"/>
    <w:rsid w:val="00AB0CB2"/>
    <w:rsid w:val="00AB2488"/>
    <w:rsid w:val="00AB2A78"/>
    <w:rsid w:val="00AB2F69"/>
    <w:rsid w:val="00AB337B"/>
    <w:rsid w:val="00AB4166"/>
    <w:rsid w:val="00AB46FE"/>
    <w:rsid w:val="00AB4A75"/>
    <w:rsid w:val="00AB5A67"/>
    <w:rsid w:val="00AB5C63"/>
    <w:rsid w:val="00AB60CE"/>
    <w:rsid w:val="00AB6717"/>
    <w:rsid w:val="00AB6B3C"/>
    <w:rsid w:val="00AB7DCB"/>
    <w:rsid w:val="00AB7F45"/>
    <w:rsid w:val="00AC033C"/>
    <w:rsid w:val="00AC0A59"/>
    <w:rsid w:val="00AC0B98"/>
    <w:rsid w:val="00AC2267"/>
    <w:rsid w:val="00AC3B2B"/>
    <w:rsid w:val="00AC433D"/>
    <w:rsid w:val="00AC613B"/>
    <w:rsid w:val="00AC63F3"/>
    <w:rsid w:val="00AC69C9"/>
    <w:rsid w:val="00AC70D0"/>
    <w:rsid w:val="00AC721F"/>
    <w:rsid w:val="00AC78CA"/>
    <w:rsid w:val="00AC79B9"/>
    <w:rsid w:val="00AC7ABD"/>
    <w:rsid w:val="00AC7BC8"/>
    <w:rsid w:val="00AC7C53"/>
    <w:rsid w:val="00AD237F"/>
    <w:rsid w:val="00AD2BCA"/>
    <w:rsid w:val="00AD2BDC"/>
    <w:rsid w:val="00AD3CA9"/>
    <w:rsid w:val="00AD3D7C"/>
    <w:rsid w:val="00AD3EF5"/>
    <w:rsid w:val="00AD43E2"/>
    <w:rsid w:val="00AD5A9F"/>
    <w:rsid w:val="00AD5D5A"/>
    <w:rsid w:val="00AD6944"/>
    <w:rsid w:val="00AD6E22"/>
    <w:rsid w:val="00AD75D6"/>
    <w:rsid w:val="00AD7776"/>
    <w:rsid w:val="00AD7862"/>
    <w:rsid w:val="00AE04BD"/>
    <w:rsid w:val="00AE087D"/>
    <w:rsid w:val="00AE0D9D"/>
    <w:rsid w:val="00AE222E"/>
    <w:rsid w:val="00AE2738"/>
    <w:rsid w:val="00AE387D"/>
    <w:rsid w:val="00AE4744"/>
    <w:rsid w:val="00AE4A2C"/>
    <w:rsid w:val="00AE4A93"/>
    <w:rsid w:val="00AE5053"/>
    <w:rsid w:val="00AE5606"/>
    <w:rsid w:val="00AE5D56"/>
    <w:rsid w:val="00AE6B76"/>
    <w:rsid w:val="00AE7813"/>
    <w:rsid w:val="00AE7A79"/>
    <w:rsid w:val="00AF08F9"/>
    <w:rsid w:val="00AF0D69"/>
    <w:rsid w:val="00AF1890"/>
    <w:rsid w:val="00AF1F50"/>
    <w:rsid w:val="00AF1FA0"/>
    <w:rsid w:val="00AF2B12"/>
    <w:rsid w:val="00AF2EA7"/>
    <w:rsid w:val="00AF317E"/>
    <w:rsid w:val="00AF37F3"/>
    <w:rsid w:val="00AF3D19"/>
    <w:rsid w:val="00AF3D3B"/>
    <w:rsid w:val="00AF3E34"/>
    <w:rsid w:val="00AF4668"/>
    <w:rsid w:val="00AF4BC8"/>
    <w:rsid w:val="00AF50AE"/>
    <w:rsid w:val="00AF5F1C"/>
    <w:rsid w:val="00AF6740"/>
    <w:rsid w:val="00AF679F"/>
    <w:rsid w:val="00AF6CFD"/>
    <w:rsid w:val="00AF70D3"/>
    <w:rsid w:val="00AF75A6"/>
    <w:rsid w:val="00AF7A85"/>
    <w:rsid w:val="00AF7AAC"/>
    <w:rsid w:val="00B00A03"/>
    <w:rsid w:val="00B00CF6"/>
    <w:rsid w:val="00B00DD6"/>
    <w:rsid w:val="00B00F74"/>
    <w:rsid w:val="00B01341"/>
    <w:rsid w:val="00B013B9"/>
    <w:rsid w:val="00B01463"/>
    <w:rsid w:val="00B017A1"/>
    <w:rsid w:val="00B017E3"/>
    <w:rsid w:val="00B037D0"/>
    <w:rsid w:val="00B03960"/>
    <w:rsid w:val="00B03C19"/>
    <w:rsid w:val="00B03F39"/>
    <w:rsid w:val="00B03F8D"/>
    <w:rsid w:val="00B045A5"/>
    <w:rsid w:val="00B05027"/>
    <w:rsid w:val="00B05CAC"/>
    <w:rsid w:val="00B061B8"/>
    <w:rsid w:val="00B06B0A"/>
    <w:rsid w:val="00B06D9C"/>
    <w:rsid w:val="00B06FB3"/>
    <w:rsid w:val="00B071E3"/>
    <w:rsid w:val="00B0730C"/>
    <w:rsid w:val="00B07441"/>
    <w:rsid w:val="00B07AA7"/>
    <w:rsid w:val="00B07CBE"/>
    <w:rsid w:val="00B07F0B"/>
    <w:rsid w:val="00B1046F"/>
    <w:rsid w:val="00B10D9D"/>
    <w:rsid w:val="00B10E47"/>
    <w:rsid w:val="00B11129"/>
    <w:rsid w:val="00B11557"/>
    <w:rsid w:val="00B11A00"/>
    <w:rsid w:val="00B11EB5"/>
    <w:rsid w:val="00B123DD"/>
    <w:rsid w:val="00B127D9"/>
    <w:rsid w:val="00B12A14"/>
    <w:rsid w:val="00B12CFD"/>
    <w:rsid w:val="00B1443A"/>
    <w:rsid w:val="00B1452D"/>
    <w:rsid w:val="00B1499F"/>
    <w:rsid w:val="00B150A1"/>
    <w:rsid w:val="00B163F7"/>
    <w:rsid w:val="00B16FC9"/>
    <w:rsid w:val="00B17178"/>
    <w:rsid w:val="00B17902"/>
    <w:rsid w:val="00B21496"/>
    <w:rsid w:val="00B2187B"/>
    <w:rsid w:val="00B229D5"/>
    <w:rsid w:val="00B22EE9"/>
    <w:rsid w:val="00B2304F"/>
    <w:rsid w:val="00B23099"/>
    <w:rsid w:val="00B236EE"/>
    <w:rsid w:val="00B237E4"/>
    <w:rsid w:val="00B2455B"/>
    <w:rsid w:val="00B24CD3"/>
    <w:rsid w:val="00B24FEB"/>
    <w:rsid w:val="00B25EB8"/>
    <w:rsid w:val="00B2625A"/>
    <w:rsid w:val="00B2661E"/>
    <w:rsid w:val="00B309B6"/>
    <w:rsid w:val="00B30D62"/>
    <w:rsid w:val="00B31D55"/>
    <w:rsid w:val="00B3352B"/>
    <w:rsid w:val="00B33A8C"/>
    <w:rsid w:val="00B34A0C"/>
    <w:rsid w:val="00B35073"/>
    <w:rsid w:val="00B3565E"/>
    <w:rsid w:val="00B3638B"/>
    <w:rsid w:val="00B36464"/>
    <w:rsid w:val="00B3753F"/>
    <w:rsid w:val="00B379FC"/>
    <w:rsid w:val="00B37DFD"/>
    <w:rsid w:val="00B40CC9"/>
    <w:rsid w:val="00B4136C"/>
    <w:rsid w:val="00B4166E"/>
    <w:rsid w:val="00B425FB"/>
    <w:rsid w:val="00B4286A"/>
    <w:rsid w:val="00B42BC6"/>
    <w:rsid w:val="00B43372"/>
    <w:rsid w:val="00B438B9"/>
    <w:rsid w:val="00B443DD"/>
    <w:rsid w:val="00B45519"/>
    <w:rsid w:val="00B4561C"/>
    <w:rsid w:val="00B46AC5"/>
    <w:rsid w:val="00B46D1F"/>
    <w:rsid w:val="00B471F7"/>
    <w:rsid w:val="00B4765A"/>
    <w:rsid w:val="00B47721"/>
    <w:rsid w:val="00B4782A"/>
    <w:rsid w:val="00B50D96"/>
    <w:rsid w:val="00B51375"/>
    <w:rsid w:val="00B51753"/>
    <w:rsid w:val="00B528EA"/>
    <w:rsid w:val="00B53734"/>
    <w:rsid w:val="00B54863"/>
    <w:rsid w:val="00B54A46"/>
    <w:rsid w:val="00B54EFE"/>
    <w:rsid w:val="00B552D5"/>
    <w:rsid w:val="00B55BEB"/>
    <w:rsid w:val="00B56B9E"/>
    <w:rsid w:val="00B57D2E"/>
    <w:rsid w:val="00B60E8B"/>
    <w:rsid w:val="00B613C6"/>
    <w:rsid w:val="00B618AE"/>
    <w:rsid w:val="00B618EB"/>
    <w:rsid w:val="00B61E36"/>
    <w:rsid w:val="00B61F6B"/>
    <w:rsid w:val="00B6242E"/>
    <w:rsid w:val="00B6338B"/>
    <w:rsid w:val="00B64D66"/>
    <w:rsid w:val="00B663F9"/>
    <w:rsid w:val="00B6672E"/>
    <w:rsid w:val="00B6756B"/>
    <w:rsid w:val="00B67AA5"/>
    <w:rsid w:val="00B71156"/>
    <w:rsid w:val="00B72747"/>
    <w:rsid w:val="00B7385E"/>
    <w:rsid w:val="00B73DF8"/>
    <w:rsid w:val="00B7445D"/>
    <w:rsid w:val="00B74EB4"/>
    <w:rsid w:val="00B763EA"/>
    <w:rsid w:val="00B76C3C"/>
    <w:rsid w:val="00B76FC1"/>
    <w:rsid w:val="00B77C39"/>
    <w:rsid w:val="00B80466"/>
    <w:rsid w:val="00B80BA7"/>
    <w:rsid w:val="00B81523"/>
    <w:rsid w:val="00B81592"/>
    <w:rsid w:val="00B817BA"/>
    <w:rsid w:val="00B81B6D"/>
    <w:rsid w:val="00B83B51"/>
    <w:rsid w:val="00B83E2E"/>
    <w:rsid w:val="00B84553"/>
    <w:rsid w:val="00B860BC"/>
    <w:rsid w:val="00B87308"/>
    <w:rsid w:val="00B908E1"/>
    <w:rsid w:val="00B9124C"/>
    <w:rsid w:val="00B914B9"/>
    <w:rsid w:val="00B915C1"/>
    <w:rsid w:val="00B91B8A"/>
    <w:rsid w:val="00B91F2D"/>
    <w:rsid w:val="00B92BA5"/>
    <w:rsid w:val="00B932CD"/>
    <w:rsid w:val="00B9360D"/>
    <w:rsid w:val="00B936C7"/>
    <w:rsid w:val="00B93772"/>
    <w:rsid w:val="00B937ED"/>
    <w:rsid w:val="00B938C1"/>
    <w:rsid w:val="00B95292"/>
    <w:rsid w:val="00B95ADD"/>
    <w:rsid w:val="00B96333"/>
    <w:rsid w:val="00B969AA"/>
    <w:rsid w:val="00B96EBA"/>
    <w:rsid w:val="00B9781B"/>
    <w:rsid w:val="00B97959"/>
    <w:rsid w:val="00BA1AE8"/>
    <w:rsid w:val="00BA1EBC"/>
    <w:rsid w:val="00BA23A5"/>
    <w:rsid w:val="00BA23B5"/>
    <w:rsid w:val="00BA288E"/>
    <w:rsid w:val="00BA30ED"/>
    <w:rsid w:val="00BA3183"/>
    <w:rsid w:val="00BA35A2"/>
    <w:rsid w:val="00BA37C6"/>
    <w:rsid w:val="00BA3E5F"/>
    <w:rsid w:val="00BA3F94"/>
    <w:rsid w:val="00BA4DF3"/>
    <w:rsid w:val="00BA5EB2"/>
    <w:rsid w:val="00BA6A00"/>
    <w:rsid w:val="00BA6AF9"/>
    <w:rsid w:val="00BA6E9B"/>
    <w:rsid w:val="00BA6F24"/>
    <w:rsid w:val="00BA71D7"/>
    <w:rsid w:val="00BA76D8"/>
    <w:rsid w:val="00BA7E16"/>
    <w:rsid w:val="00BA7E42"/>
    <w:rsid w:val="00BB088D"/>
    <w:rsid w:val="00BB1B56"/>
    <w:rsid w:val="00BB1BCC"/>
    <w:rsid w:val="00BB1CAF"/>
    <w:rsid w:val="00BB2DB1"/>
    <w:rsid w:val="00BB33E6"/>
    <w:rsid w:val="00BB3595"/>
    <w:rsid w:val="00BB4553"/>
    <w:rsid w:val="00BB4E49"/>
    <w:rsid w:val="00BB4FDC"/>
    <w:rsid w:val="00BB55E9"/>
    <w:rsid w:val="00BB6E1B"/>
    <w:rsid w:val="00BB735A"/>
    <w:rsid w:val="00BB755E"/>
    <w:rsid w:val="00BC099D"/>
    <w:rsid w:val="00BC0E63"/>
    <w:rsid w:val="00BC1019"/>
    <w:rsid w:val="00BC1612"/>
    <w:rsid w:val="00BC16C4"/>
    <w:rsid w:val="00BC249A"/>
    <w:rsid w:val="00BC26A6"/>
    <w:rsid w:val="00BC2F86"/>
    <w:rsid w:val="00BC3B7D"/>
    <w:rsid w:val="00BC46A7"/>
    <w:rsid w:val="00BC4850"/>
    <w:rsid w:val="00BC51AC"/>
    <w:rsid w:val="00BC5671"/>
    <w:rsid w:val="00BC5898"/>
    <w:rsid w:val="00BC61C9"/>
    <w:rsid w:val="00BC6508"/>
    <w:rsid w:val="00BC65EE"/>
    <w:rsid w:val="00BC6738"/>
    <w:rsid w:val="00BC6C37"/>
    <w:rsid w:val="00BC71D4"/>
    <w:rsid w:val="00BC7390"/>
    <w:rsid w:val="00BC761E"/>
    <w:rsid w:val="00BC7C9B"/>
    <w:rsid w:val="00BD0C0B"/>
    <w:rsid w:val="00BD13AB"/>
    <w:rsid w:val="00BD13D4"/>
    <w:rsid w:val="00BD3E06"/>
    <w:rsid w:val="00BD41E7"/>
    <w:rsid w:val="00BD48DD"/>
    <w:rsid w:val="00BD5938"/>
    <w:rsid w:val="00BD65FB"/>
    <w:rsid w:val="00BD6C06"/>
    <w:rsid w:val="00BD6C40"/>
    <w:rsid w:val="00BD754C"/>
    <w:rsid w:val="00BE0163"/>
    <w:rsid w:val="00BE07E5"/>
    <w:rsid w:val="00BE130E"/>
    <w:rsid w:val="00BE15DD"/>
    <w:rsid w:val="00BE1E7E"/>
    <w:rsid w:val="00BE355B"/>
    <w:rsid w:val="00BE3D3C"/>
    <w:rsid w:val="00BE450A"/>
    <w:rsid w:val="00BE4B48"/>
    <w:rsid w:val="00BE4EF2"/>
    <w:rsid w:val="00BE50E9"/>
    <w:rsid w:val="00BE51C7"/>
    <w:rsid w:val="00BE59BA"/>
    <w:rsid w:val="00BE7AA5"/>
    <w:rsid w:val="00BE7B24"/>
    <w:rsid w:val="00BF06A0"/>
    <w:rsid w:val="00BF0985"/>
    <w:rsid w:val="00BF0EB0"/>
    <w:rsid w:val="00BF201A"/>
    <w:rsid w:val="00BF25FB"/>
    <w:rsid w:val="00BF2AB9"/>
    <w:rsid w:val="00BF30CB"/>
    <w:rsid w:val="00BF4453"/>
    <w:rsid w:val="00BF452A"/>
    <w:rsid w:val="00BF4F96"/>
    <w:rsid w:val="00BF5167"/>
    <w:rsid w:val="00BF51CF"/>
    <w:rsid w:val="00BF58E4"/>
    <w:rsid w:val="00BF5BDE"/>
    <w:rsid w:val="00BF5CF9"/>
    <w:rsid w:val="00BF5D7C"/>
    <w:rsid w:val="00BF6C0C"/>
    <w:rsid w:val="00BF6EA2"/>
    <w:rsid w:val="00BF6F5F"/>
    <w:rsid w:val="00BF75C0"/>
    <w:rsid w:val="00BF7985"/>
    <w:rsid w:val="00BF7CC4"/>
    <w:rsid w:val="00C005AC"/>
    <w:rsid w:val="00C006DB"/>
    <w:rsid w:val="00C0092B"/>
    <w:rsid w:val="00C01007"/>
    <w:rsid w:val="00C01A07"/>
    <w:rsid w:val="00C01A0F"/>
    <w:rsid w:val="00C01E39"/>
    <w:rsid w:val="00C01F0D"/>
    <w:rsid w:val="00C023A3"/>
    <w:rsid w:val="00C0250A"/>
    <w:rsid w:val="00C0295B"/>
    <w:rsid w:val="00C034E8"/>
    <w:rsid w:val="00C0351C"/>
    <w:rsid w:val="00C03556"/>
    <w:rsid w:val="00C038AD"/>
    <w:rsid w:val="00C04E5B"/>
    <w:rsid w:val="00C05336"/>
    <w:rsid w:val="00C05379"/>
    <w:rsid w:val="00C05672"/>
    <w:rsid w:val="00C05EEA"/>
    <w:rsid w:val="00C06350"/>
    <w:rsid w:val="00C063CB"/>
    <w:rsid w:val="00C07F4B"/>
    <w:rsid w:val="00C10D66"/>
    <w:rsid w:val="00C1165A"/>
    <w:rsid w:val="00C12091"/>
    <w:rsid w:val="00C12311"/>
    <w:rsid w:val="00C12333"/>
    <w:rsid w:val="00C127BF"/>
    <w:rsid w:val="00C12A3F"/>
    <w:rsid w:val="00C12C99"/>
    <w:rsid w:val="00C12CFA"/>
    <w:rsid w:val="00C13620"/>
    <w:rsid w:val="00C141CF"/>
    <w:rsid w:val="00C14777"/>
    <w:rsid w:val="00C14C21"/>
    <w:rsid w:val="00C1578F"/>
    <w:rsid w:val="00C15B2A"/>
    <w:rsid w:val="00C15F4A"/>
    <w:rsid w:val="00C17025"/>
    <w:rsid w:val="00C17EB3"/>
    <w:rsid w:val="00C201BC"/>
    <w:rsid w:val="00C20E4B"/>
    <w:rsid w:val="00C231A3"/>
    <w:rsid w:val="00C2348B"/>
    <w:rsid w:val="00C23A3B"/>
    <w:rsid w:val="00C23EC0"/>
    <w:rsid w:val="00C24688"/>
    <w:rsid w:val="00C248CA"/>
    <w:rsid w:val="00C25170"/>
    <w:rsid w:val="00C25268"/>
    <w:rsid w:val="00C256AC"/>
    <w:rsid w:val="00C265A0"/>
    <w:rsid w:val="00C26718"/>
    <w:rsid w:val="00C273D1"/>
    <w:rsid w:val="00C30026"/>
    <w:rsid w:val="00C30037"/>
    <w:rsid w:val="00C305E9"/>
    <w:rsid w:val="00C30988"/>
    <w:rsid w:val="00C312CB"/>
    <w:rsid w:val="00C31A15"/>
    <w:rsid w:val="00C31ECF"/>
    <w:rsid w:val="00C3342A"/>
    <w:rsid w:val="00C3350E"/>
    <w:rsid w:val="00C36446"/>
    <w:rsid w:val="00C36AB6"/>
    <w:rsid w:val="00C4113C"/>
    <w:rsid w:val="00C41195"/>
    <w:rsid w:val="00C414DB"/>
    <w:rsid w:val="00C4198C"/>
    <w:rsid w:val="00C41B0D"/>
    <w:rsid w:val="00C42311"/>
    <w:rsid w:val="00C42DD7"/>
    <w:rsid w:val="00C4380F"/>
    <w:rsid w:val="00C4382B"/>
    <w:rsid w:val="00C439AA"/>
    <w:rsid w:val="00C4451A"/>
    <w:rsid w:val="00C447B7"/>
    <w:rsid w:val="00C44916"/>
    <w:rsid w:val="00C44E2E"/>
    <w:rsid w:val="00C44F0F"/>
    <w:rsid w:val="00C453C5"/>
    <w:rsid w:val="00C453EA"/>
    <w:rsid w:val="00C4690E"/>
    <w:rsid w:val="00C46A57"/>
    <w:rsid w:val="00C47251"/>
    <w:rsid w:val="00C472A7"/>
    <w:rsid w:val="00C47CD1"/>
    <w:rsid w:val="00C50084"/>
    <w:rsid w:val="00C510CC"/>
    <w:rsid w:val="00C51235"/>
    <w:rsid w:val="00C52103"/>
    <w:rsid w:val="00C52F66"/>
    <w:rsid w:val="00C531AF"/>
    <w:rsid w:val="00C53F39"/>
    <w:rsid w:val="00C540BB"/>
    <w:rsid w:val="00C543E7"/>
    <w:rsid w:val="00C54A40"/>
    <w:rsid w:val="00C55842"/>
    <w:rsid w:val="00C5634D"/>
    <w:rsid w:val="00C56985"/>
    <w:rsid w:val="00C56DB8"/>
    <w:rsid w:val="00C56F0F"/>
    <w:rsid w:val="00C577A1"/>
    <w:rsid w:val="00C6061A"/>
    <w:rsid w:val="00C60756"/>
    <w:rsid w:val="00C60C17"/>
    <w:rsid w:val="00C60E40"/>
    <w:rsid w:val="00C61170"/>
    <w:rsid w:val="00C61D39"/>
    <w:rsid w:val="00C621CD"/>
    <w:rsid w:val="00C62555"/>
    <w:rsid w:val="00C629A3"/>
    <w:rsid w:val="00C629C3"/>
    <w:rsid w:val="00C62DB2"/>
    <w:rsid w:val="00C639DB"/>
    <w:rsid w:val="00C64007"/>
    <w:rsid w:val="00C649FB"/>
    <w:rsid w:val="00C64FD1"/>
    <w:rsid w:val="00C658C0"/>
    <w:rsid w:val="00C65C7B"/>
    <w:rsid w:val="00C6635B"/>
    <w:rsid w:val="00C6656B"/>
    <w:rsid w:val="00C6663A"/>
    <w:rsid w:val="00C66C63"/>
    <w:rsid w:val="00C66C8A"/>
    <w:rsid w:val="00C67396"/>
    <w:rsid w:val="00C6758C"/>
    <w:rsid w:val="00C70236"/>
    <w:rsid w:val="00C7150B"/>
    <w:rsid w:val="00C7150F"/>
    <w:rsid w:val="00C7197C"/>
    <w:rsid w:val="00C71AF1"/>
    <w:rsid w:val="00C71DDF"/>
    <w:rsid w:val="00C7271A"/>
    <w:rsid w:val="00C72AC5"/>
    <w:rsid w:val="00C72AEE"/>
    <w:rsid w:val="00C72B58"/>
    <w:rsid w:val="00C72ED8"/>
    <w:rsid w:val="00C744E0"/>
    <w:rsid w:val="00C7450A"/>
    <w:rsid w:val="00C74524"/>
    <w:rsid w:val="00C74883"/>
    <w:rsid w:val="00C74E82"/>
    <w:rsid w:val="00C757CA"/>
    <w:rsid w:val="00C759BC"/>
    <w:rsid w:val="00C75A01"/>
    <w:rsid w:val="00C75E4C"/>
    <w:rsid w:val="00C75FE4"/>
    <w:rsid w:val="00C7624A"/>
    <w:rsid w:val="00C768D1"/>
    <w:rsid w:val="00C801CD"/>
    <w:rsid w:val="00C804B6"/>
    <w:rsid w:val="00C80EB5"/>
    <w:rsid w:val="00C81C68"/>
    <w:rsid w:val="00C82041"/>
    <w:rsid w:val="00C8246A"/>
    <w:rsid w:val="00C82605"/>
    <w:rsid w:val="00C8285C"/>
    <w:rsid w:val="00C82966"/>
    <w:rsid w:val="00C83DAB"/>
    <w:rsid w:val="00C847C0"/>
    <w:rsid w:val="00C84B63"/>
    <w:rsid w:val="00C85A0A"/>
    <w:rsid w:val="00C85CB1"/>
    <w:rsid w:val="00C867F9"/>
    <w:rsid w:val="00C8792C"/>
    <w:rsid w:val="00C87B37"/>
    <w:rsid w:val="00C87D2B"/>
    <w:rsid w:val="00C90FB3"/>
    <w:rsid w:val="00C91224"/>
    <w:rsid w:val="00C91708"/>
    <w:rsid w:val="00C9255B"/>
    <w:rsid w:val="00C925B5"/>
    <w:rsid w:val="00C92EFF"/>
    <w:rsid w:val="00C93C49"/>
    <w:rsid w:val="00C93CD4"/>
    <w:rsid w:val="00C93F2E"/>
    <w:rsid w:val="00C94436"/>
    <w:rsid w:val="00C950D4"/>
    <w:rsid w:val="00C952D5"/>
    <w:rsid w:val="00C97F80"/>
    <w:rsid w:val="00CA01C4"/>
    <w:rsid w:val="00CA0233"/>
    <w:rsid w:val="00CA0391"/>
    <w:rsid w:val="00CA1610"/>
    <w:rsid w:val="00CA16A2"/>
    <w:rsid w:val="00CA1B54"/>
    <w:rsid w:val="00CA1D8C"/>
    <w:rsid w:val="00CA207B"/>
    <w:rsid w:val="00CA24CB"/>
    <w:rsid w:val="00CA304B"/>
    <w:rsid w:val="00CA308F"/>
    <w:rsid w:val="00CA3D04"/>
    <w:rsid w:val="00CA3D0D"/>
    <w:rsid w:val="00CA3EB5"/>
    <w:rsid w:val="00CA468B"/>
    <w:rsid w:val="00CA48C9"/>
    <w:rsid w:val="00CA54AA"/>
    <w:rsid w:val="00CA5865"/>
    <w:rsid w:val="00CA5B46"/>
    <w:rsid w:val="00CA5CFF"/>
    <w:rsid w:val="00CA64CF"/>
    <w:rsid w:val="00CA6B5E"/>
    <w:rsid w:val="00CA6CAE"/>
    <w:rsid w:val="00CA726C"/>
    <w:rsid w:val="00CB073F"/>
    <w:rsid w:val="00CB09B4"/>
    <w:rsid w:val="00CB1005"/>
    <w:rsid w:val="00CB13B8"/>
    <w:rsid w:val="00CB1A2B"/>
    <w:rsid w:val="00CB4164"/>
    <w:rsid w:val="00CB4A79"/>
    <w:rsid w:val="00CB4BFC"/>
    <w:rsid w:val="00CB5838"/>
    <w:rsid w:val="00CB5F37"/>
    <w:rsid w:val="00CB6035"/>
    <w:rsid w:val="00CB60C5"/>
    <w:rsid w:val="00CB62F5"/>
    <w:rsid w:val="00CB6BC9"/>
    <w:rsid w:val="00CC089A"/>
    <w:rsid w:val="00CC1EA8"/>
    <w:rsid w:val="00CC1FD0"/>
    <w:rsid w:val="00CC20BD"/>
    <w:rsid w:val="00CC2206"/>
    <w:rsid w:val="00CC3468"/>
    <w:rsid w:val="00CC395E"/>
    <w:rsid w:val="00CC3AD0"/>
    <w:rsid w:val="00CC4BB1"/>
    <w:rsid w:val="00CC5851"/>
    <w:rsid w:val="00CC5E89"/>
    <w:rsid w:val="00CC6CF9"/>
    <w:rsid w:val="00CC6F22"/>
    <w:rsid w:val="00CC79FC"/>
    <w:rsid w:val="00CC7BD1"/>
    <w:rsid w:val="00CD0BA6"/>
    <w:rsid w:val="00CD143F"/>
    <w:rsid w:val="00CD17E6"/>
    <w:rsid w:val="00CD2880"/>
    <w:rsid w:val="00CD2F44"/>
    <w:rsid w:val="00CD2FF6"/>
    <w:rsid w:val="00CD30EE"/>
    <w:rsid w:val="00CD609C"/>
    <w:rsid w:val="00CD6B51"/>
    <w:rsid w:val="00CD7001"/>
    <w:rsid w:val="00CD7050"/>
    <w:rsid w:val="00CD70A9"/>
    <w:rsid w:val="00CE01A0"/>
    <w:rsid w:val="00CE13FA"/>
    <w:rsid w:val="00CE2694"/>
    <w:rsid w:val="00CE411E"/>
    <w:rsid w:val="00CE4789"/>
    <w:rsid w:val="00CE520B"/>
    <w:rsid w:val="00CE5488"/>
    <w:rsid w:val="00CE5773"/>
    <w:rsid w:val="00CE6156"/>
    <w:rsid w:val="00CE6C61"/>
    <w:rsid w:val="00CE77F6"/>
    <w:rsid w:val="00CE7C68"/>
    <w:rsid w:val="00CF0FAE"/>
    <w:rsid w:val="00CF1114"/>
    <w:rsid w:val="00CF248A"/>
    <w:rsid w:val="00CF2AEC"/>
    <w:rsid w:val="00CF2B73"/>
    <w:rsid w:val="00CF337F"/>
    <w:rsid w:val="00CF3FAF"/>
    <w:rsid w:val="00CF450A"/>
    <w:rsid w:val="00CF4C8D"/>
    <w:rsid w:val="00CF4CF0"/>
    <w:rsid w:val="00CF4DA2"/>
    <w:rsid w:val="00CF5105"/>
    <w:rsid w:val="00CF5A4B"/>
    <w:rsid w:val="00CF6CB7"/>
    <w:rsid w:val="00CF7312"/>
    <w:rsid w:val="00CF7A7D"/>
    <w:rsid w:val="00D0194F"/>
    <w:rsid w:val="00D026A4"/>
    <w:rsid w:val="00D02898"/>
    <w:rsid w:val="00D02E54"/>
    <w:rsid w:val="00D03879"/>
    <w:rsid w:val="00D03C6C"/>
    <w:rsid w:val="00D047E9"/>
    <w:rsid w:val="00D04BBE"/>
    <w:rsid w:val="00D05ADA"/>
    <w:rsid w:val="00D05DA5"/>
    <w:rsid w:val="00D066D3"/>
    <w:rsid w:val="00D06B0B"/>
    <w:rsid w:val="00D073E5"/>
    <w:rsid w:val="00D07B89"/>
    <w:rsid w:val="00D10912"/>
    <w:rsid w:val="00D10C5D"/>
    <w:rsid w:val="00D10C7A"/>
    <w:rsid w:val="00D10DE5"/>
    <w:rsid w:val="00D1126A"/>
    <w:rsid w:val="00D12418"/>
    <w:rsid w:val="00D12548"/>
    <w:rsid w:val="00D126C6"/>
    <w:rsid w:val="00D12769"/>
    <w:rsid w:val="00D12956"/>
    <w:rsid w:val="00D12EC9"/>
    <w:rsid w:val="00D12F44"/>
    <w:rsid w:val="00D14360"/>
    <w:rsid w:val="00D152CC"/>
    <w:rsid w:val="00D16096"/>
    <w:rsid w:val="00D163C8"/>
    <w:rsid w:val="00D1706F"/>
    <w:rsid w:val="00D174E2"/>
    <w:rsid w:val="00D17819"/>
    <w:rsid w:val="00D17D5B"/>
    <w:rsid w:val="00D17F1D"/>
    <w:rsid w:val="00D2040D"/>
    <w:rsid w:val="00D20DBB"/>
    <w:rsid w:val="00D20E65"/>
    <w:rsid w:val="00D2131D"/>
    <w:rsid w:val="00D21681"/>
    <w:rsid w:val="00D216E6"/>
    <w:rsid w:val="00D2182C"/>
    <w:rsid w:val="00D22558"/>
    <w:rsid w:val="00D236C6"/>
    <w:rsid w:val="00D23E44"/>
    <w:rsid w:val="00D2454F"/>
    <w:rsid w:val="00D247C0"/>
    <w:rsid w:val="00D25206"/>
    <w:rsid w:val="00D25321"/>
    <w:rsid w:val="00D25A92"/>
    <w:rsid w:val="00D263AC"/>
    <w:rsid w:val="00D26403"/>
    <w:rsid w:val="00D26DFC"/>
    <w:rsid w:val="00D26E7A"/>
    <w:rsid w:val="00D26F9B"/>
    <w:rsid w:val="00D272F1"/>
    <w:rsid w:val="00D27710"/>
    <w:rsid w:val="00D27A84"/>
    <w:rsid w:val="00D31290"/>
    <w:rsid w:val="00D335F9"/>
    <w:rsid w:val="00D33B05"/>
    <w:rsid w:val="00D34518"/>
    <w:rsid w:val="00D34CE1"/>
    <w:rsid w:val="00D35562"/>
    <w:rsid w:val="00D35CE3"/>
    <w:rsid w:val="00D36057"/>
    <w:rsid w:val="00D36137"/>
    <w:rsid w:val="00D36ADA"/>
    <w:rsid w:val="00D36B73"/>
    <w:rsid w:val="00D40CF5"/>
    <w:rsid w:val="00D42499"/>
    <w:rsid w:val="00D4266B"/>
    <w:rsid w:val="00D4294D"/>
    <w:rsid w:val="00D43277"/>
    <w:rsid w:val="00D434A8"/>
    <w:rsid w:val="00D43EAB"/>
    <w:rsid w:val="00D4402B"/>
    <w:rsid w:val="00D45F83"/>
    <w:rsid w:val="00D4627A"/>
    <w:rsid w:val="00D4680A"/>
    <w:rsid w:val="00D46CD9"/>
    <w:rsid w:val="00D46FA0"/>
    <w:rsid w:val="00D479C1"/>
    <w:rsid w:val="00D50BDF"/>
    <w:rsid w:val="00D50ECC"/>
    <w:rsid w:val="00D512DE"/>
    <w:rsid w:val="00D51912"/>
    <w:rsid w:val="00D52499"/>
    <w:rsid w:val="00D52C83"/>
    <w:rsid w:val="00D53510"/>
    <w:rsid w:val="00D53612"/>
    <w:rsid w:val="00D53769"/>
    <w:rsid w:val="00D53DF2"/>
    <w:rsid w:val="00D5478A"/>
    <w:rsid w:val="00D5488D"/>
    <w:rsid w:val="00D5532C"/>
    <w:rsid w:val="00D56641"/>
    <w:rsid w:val="00D57261"/>
    <w:rsid w:val="00D57D2B"/>
    <w:rsid w:val="00D6034C"/>
    <w:rsid w:val="00D60CD1"/>
    <w:rsid w:val="00D613C7"/>
    <w:rsid w:val="00D6157C"/>
    <w:rsid w:val="00D6377A"/>
    <w:rsid w:val="00D638FD"/>
    <w:rsid w:val="00D63BD8"/>
    <w:rsid w:val="00D6534C"/>
    <w:rsid w:val="00D6559B"/>
    <w:rsid w:val="00D656CB"/>
    <w:rsid w:val="00D65D93"/>
    <w:rsid w:val="00D662D9"/>
    <w:rsid w:val="00D66F67"/>
    <w:rsid w:val="00D67A4C"/>
    <w:rsid w:val="00D704D6"/>
    <w:rsid w:val="00D708D1"/>
    <w:rsid w:val="00D70D71"/>
    <w:rsid w:val="00D7166D"/>
    <w:rsid w:val="00D7195E"/>
    <w:rsid w:val="00D71BBC"/>
    <w:rsid w:val="00D73033"/>
    <w:rsid w:val="00D7387A"/>
    <w:rsid w:val="00D738CA"/>
    <w:rsid w:val="00D73FFA"/>
    <w:rsid w:val="00D7457E"/>
    <w:rsid w:val="00D7479F"/>
    <w:rsid w:val="00D74F98"/>
    <w:rsid w:val="00D75CB3"/>
    <w:rsid w:val="00D75D2B"/>
    <w:rsid w:val="00D75F0B"/>
    <w:rsid w:val="00D76036"/>
    <w:rsid w:val="00D762B4"/>
    <w:rsid w:val="00D7636A"/>
    <w:rsid w:val="00D76A0D"/>
    <w:rsid w:val="00D76ABD"/>
    <w:rsid w:val="00D76BAE"/>
    <w:rsid w:val="00D76C34"/>
    <w:rsid w:val="00D770B7"/>
    <w:rsid w:val="00D771C1"/>
    <w:rsid w:val="00D771ED"/>
    <w:rsid w:val="00D77580"/>
    <w:rsid w:val="00D77C98"/>
    <w:rsid w:val="00D77ECC"/>
    <w:rsid w:val="00D8074C"/>
    <w:rsid w:val="00D80C54"/>
    <w:rsid w:val="00D81183"/>
    <w:rsid w:val="00D812AF"/>
    <w:rsid w:val="00D8137E"/>
    <w:rsid w:val="00D81794"/>
    <w:rsid w:val="00D817A1"/>
    <w:rsid w:val="00D819BE"/>
    <w:rsid w:val="00D81DB8"/>
    <w:rsid w:val="00D82014"/>
    <w:rsid w:val="00D82C49"/>
    <w:rsid w:val="00D83B1B"/>
    <w:rsid w:val="00D83BEA"/>
    <w:rsid w:val="00D842F8"/>
    <w:rsid w:val="00D849DB"/>
    <w:rsid w:val="00D85680"/>
    <w:rsid w:val="00D856B2"/>
    <w:rsid w:val="00D856EB"/>
    <w:rsid w:val="00D857EE"/>
    <w:rsid w:val="00D86698"/>
    <w:rsid w:val="00D87270"/>
    <w:rsid w:val="00D878A0"/>
    <w:rsid w:val="00D87D59"/>
    <w:rsid w:val="00D9039C"/>
    <w:rsid w:val="00D90712"/>
    <w:rsid w:val="00D908B3"/>
    <w:rsid w:val="00D912C2"/>
    <w:rsid w:val="00D94027"/>
    <w:rsid w:val="00D94E27"/>
    <w:rsid w:val="00D95190"/>
    <w:rsid w:val="00D9519D"/>
    <w:rsid w:val="00D95547"/>
    <w:rsid w:val="00D9556D"/>
    <w:rsid w:val="00D95C15"/>
    <w:rsid w:val="00D96571"/>
    <w:rsid w:val="00D969C9"/>
    <w:rsid w:val="00D96C6E"/>
    <w:rsid w:val="00D977E3"/>
    <w:rsid w:val="00DA0444"/>
    <w:rsid w:val="00DA2201"/>
    <w:rsid w:val="00DA2A5D"/>
    <w:rsid w:val="00DA2B44"/>
    <w:rsid w:val="00DA2D2A"/>
    <w:rsid w:val="00DA303C"/>
    <w:rsid w:val="00DA304F"/>
    <w:rsid w:val="00DA37BC"/>
    <w:rsid w:val="00DA392F"/>
    <w:rsid w:val="00DA3CD0"/>
    <w:rsid w:val="00DA429E"/>
    <w:rsid w:val="00DA454B"/>
    <w:rsid w:val="00DA46EC"/>
    <w:rsid w:val="00DA4F32"/>
    <w:rsid w:val="00DA5EE8"/>
    <w:rsid w:val="00DA669A"/>
    <w:rsid w:val="00DA6CFF"/>
    <w:rsid w:val="00DA753F"/>
    <w:rsid w:val="00DA7625"/>
    <w:rsid w:val="00DA7793"/>
    <w:rsid w:val="00DA79A9"/>
    <w:rsid w:val="00DB04E5"/>
    <w:rsid w:val="00DB103B"/>
    <w:rsid w:val="00DB249B"/>
    <w:rsid w:val="00DB2A9C"/>
    <w:rsid w:val="00DB304A"/>
    <w:rsid w:val="00DB3303"/>
    <w:rsid w:val="00DB34E0"/>
    <w:rsid w:val="00DB4920"/>
    <w:rsid w:val="00DB4A0A"/>
    <w:rsid w:val="00DB6CEE"/>
    <w:rsid w:val="00DB783E"/>
    <w:rsid w:val="00DB7E60"/>
    <w:rsid w:val="00DC0DF8"/>
    <w:rsid w:val="00DC1063"/>
    <w:rsid w:val="00DC150A"/>
    <w:rsid w:val="00DC19F1"/>
    <w:rsid w:val="00DC2A52"/>
    <w:rsid w:val="00DC2EC5"/>
    <w:rsid w:val="00DC4487"/>
    <w:rsid w:val="00DC6012"/>
    <w:rsid w:val="00DC6535"/>
    <w:rsid w:val="00DC7822"/>
    <w:rsid w:val="00DD13E4"/>
    <w:rsid w:val="00DD16F7"/>
    <w:rsid w:val="00DD248B"/>
    <w:rsid w:val="00DD2CD1"/>
    <w:rsid w:val="00DD3056"/>
    <w:rsid w:val="00DD3294"/>
    <w:rsid w:val="00DD3320"/>
    <w:rsid w:val="00DD3D94"/>
    <w:rsid w:val="00DD488A"/>
    <w:rsid w:val="00DD5996"/>
    <w:rsid w:val="00DD760D"/>
    <w:rsid w:val="00DD7DC6"/>
    <w:rsid w:val="00DE021B"/>
    <w:rsid w:val="00DE082C"/>
    <w:rsid w:val="00DE1503"/>
    <w:rsid w:val="00DE1627"/>
    <w:rsid w:val="00DE1F7D"/>
    <w:rsid w:val="00DE2149"/>
    <w:rsid w:val="00DE2543"/>
    <w:rsid w:val="00DE276C"/>
    <w:rsid w:val="00DE2854"/>
    <w:rsid w:val="00DE29C2"/>
    <w:rsid w:val="00DE326A"/>
    <w:rsid w:val="00DE3AC4"/>
    <w:rsid w:val="00DE52BF"/>
    <w:rsid w:val="00DE63A2"/>
    <w:rsid w:val="00DE7C1A"/>
    <w:rsid w:val="00DE7D00"/>
    <w:rsid w:val="00DF09E2"/>
    <w:rsid w:val="00DF2493"/>
    <w:rsid w:val="00DF2E9A"/>
    <w:rsid w:val="00DF3023"/>
    <w:rsid w:val="00DF310B"/>
    <w:rsid w:val="00DF3165"/>
    <w:rsid w:val="00DF371E"/>
    <w:rsid w:val="00DF3BBC"/>
    <w:rsid w:val="00DF4717"/>
    <w:rsid w:val="00DF4E09"/>
    <w:rsid w:val="00DF4E31"/>
    <w:rsid w:val="00DF5E00"/>
    <w:rsid w:val="00DF5FB0"/>
    <w:rsid w:val="00DF6407"/>
    <w:rsid w:val="00DF6561"/>
    <w:rsid w:val="00DF6613"/>
    <w:rsid w:val="00DF6D6B"/>
    <w:rsid w:val="00DF7EEB"/>
    <w:rsid w:val="00E0010C"/>
    <w:rsid w:val="00E002D6"/>
    <w:rsid w:val="00E017B3"/>
    <w:rsid w:val="00E01E66"/>
    <w:rsid w:val="00E0214D"/>
    <w:rsid w:val="00E02874"/>
    <w:rsid w:val="00E02F87"/>
    <w:rsid w:val="00E03154"/>
    <w:rsid w:val="00E0360D"/>
    <w:rsid w:val="00E03652"/>
    <w:rsid w:val="00E039D5"/>
    <w:rsid w:val="00E03D4D"/>
    <w:rsid w:val="00E03E4F"/>
    <w:rsid w:val="00E0402A"/>
    <w:rsid w:val="00E04A94"/>
    <w:rsid w:val="00E04DCD"/>
    <w:rsid w:val="00E052B7"/>
    <w:rsid w:val="00E059CC"/>
    <w:rsid w:val="00E062A4"/>
    <w:rsid w:val="00E06BA3"/>
    <w:rsid w:val="00E06D5F"/>
    <w:rsid w:val="00E0709A"/>
    <w:rsid w:val="00E07278"/>
    <w:rsid w:val="00E07805"/>
    <w:rsid w:val="00E07DF7"/>
    <w:rsid w:val="00E102EB"/>
    <w:rsid w:val="00E10C58"/>
    <w:rsid w:val="00E10E99"/>
    <w:rsid w:val="00E1132C"/>
    <w:rsid w:val="00E1138F"/>
    <w:rsid w:val="00E1142C"/>
    <w:rsid w:val="00E11C4C"/>
    <w:rsid w:val="00E11CBF"/>
    <w:rsid w:val="00E1232F"/>
    <w:rsid w:val="00E1296F"/>
    <w:rsid w:val="00E1334F"/>
    <w:rsid w:val="00E1356C"/>
    <w:rsid w:val="00E1407E"/>
    <w:rsid w:val="00E14219"/>
    <w:rsid w:val="00E144AA"/>
    <w:rsid w:val="00E1475E"/>
    <w:rsid w:val="00E150BD"/>
    <w:rsid w:val="00E150E0"/>
    <w:rsid w:val="00E151DC"/>
    <w:rsid w:val="00E154DE"/>
    <w:rsid w:val="00E15B0E"/>
    <w:rsid w:val="00E15F79"/>
    <w:rsid w:val="00E16BC2"/>
    <w:rsid w:val="00E17C9B"/>
    <w:rsid w:val="00E20324"/>
    <w:rsid w:val="00E203BD"/>
    <w:rsid w:val="00E2066E"/>
    <w:rsid w:val="00E2095B"/>
    <w:rsid w:val="00E20A1E"/>
    <w:rsid w:val="00E20D27"/>
    <w:rsid w:val="00E20DEC"/>
    <w:rsid w:val="00E21424"/>
    <w:rsid w:val="00E21F2F"/>
    <w:rsid w:val="00E230AD"/>
    <w:rsid w:val="00E23E2A"/>
    <w:rsid w:val="00E23E79"/>
    <w:rsid w:val="00E24243"/>
    <w:rsid w:val="00E24D9E"/>
    <w:rsid w:val="00E2539B"/>
    <w:rsid w:val="00E26A3B"/>
    <w:rsid w:val="00E26D78"/>
    <w:rsid w:val="00E2708F"/>
    <w:rsid w:val="00E27AC9"/>
    <w:rsid w:val="00E27D2D"/>
    <w:rsid w:val="00E302D9"/>
    <w:rsid w:val="00E305BA"/>
    <w:rsid w:val="00E30654"/>
    <w:rsid w:val="00E30D65"/>
    <w:rsid w:val="00E30E61"/>
    <w:rsid w:val="00E3133C"/>
    <w:rsid w:val="00E31C05"/>
    <w:rsid w:val="00E31D8C"/>
    <w:rsid w:val="00E33091"/>
    <w:rsid w:val="00E33F7B"/>
    <w:rsid w:val="00E3415C"/>
    <w:rsid w:val="00E3428C"/>
    <w:rsid w:val="00E351F4"/>
    <w:rsid w:val="00E35241"/>
    <w:rsid w:val="00E35A63"/>
    <w:rsid w:val="00E36853"/>
    <w:rsid w:val="00E36C23"/>
    <w:rsid w:val="00E36CFB"/>
    <w:rsid w:val="00E37226"/>
    <w:rsid w:val="00E3735D"/>
    <w:rsid w:val="00E37AAD"/>
    <w:rsid w:val="00E40182"/>
    <w:rsid w:val="00E40C59"/>
    <w:rsid w:val="00E41301"/>
    <w:rsid w:val="00E419B8"/>
    <w:rsid w:val="00E421FB"/>
    <w:rsid w:val="00E425A2"/>
    <w:rsid w:val="00E42B03"/>
    <w:rsid w:val="00E42EB0"/>
    <w:rsid w:val="00E43283"/>
    <w:rsid w:val="00E439B6"/>
    <w:rsid w:val="00E43BC9"/>
    <w:rsid w:val="00E43E3A"/>
    <w:rsid w:val="00E43FF6"/>
    <w:rsid w:val="00E44CB4"/>
    <w:rsid w:val="00E44CE1"/>
    <w:rsid w:val="00E44D7D"/>
    <w:rsid w:val="00E4598E"/>
    <w:rsid w:val="00E46761"/>
    <w:rsid w:val="00E46A04"/>
    <w:rsid w:val="00E46D54"/>
    <w:rsid w:val="00E46DD1"/>
    <w:rsid w:val="00E506BB"/>
    <w:rsid w:val="00E515C0"/>
    <w:rsid w:val="00E51F06"/>
    <w:rsid w:val="00E52204"/>
    <w:rsid w:val="00E52356"/>
    <w:rsid w:val="00E52362"/>
    <w:rsid w:val="00E5247D"/>
    <w:rsid w:val="00E52D70"/>
    <w:rsid w:val="00E53B66"/>
    <w:rsid w:val="00E53BF6"/>
    <w:rsid w:val="00E53C27"/>
    <w:rsid w:val="00E54064"/>
    <w:rsid w:val="00E541AE"/>
    <w:rsid w:val="00E5437D"/>
    <w:rsid w:val="00E54CB2"/>
    <w:rsid w:val="00E55284"/>
    <w:rsid w:val="00E55F56"/>
    <w:rsid w:val="00E5640C"/>
    <w:rsid w:val="00E576F4"/>
    <w:rsid w:val="00E57A3F"/>
    <w:rsid w:val="00E57BB4"/>
    <w:rsid w:val="00E602D4"/>
    <w:rsid w:val="00E6062E"/>
    <w:rsid w:val="00E60A7B"/>
    <w:rsid w:val="00E612F7"/>
    <w:rsid w:val="00E61658"/>
    <w:rsid w:val="00E6275B"/>
    <w:rsid w:val="00E63724"/>
    <w:rsid w:val="00E63EEA"/>
    <w:rsid w:val="00E652CA"/>
    <w:rsid w:val="00E65EE6"/>
    <w:rsid w:val="00E65F49"/>
    <w:rsid w:val="00E65F72"/>
    <w:rsid w:val="00E66396"/>
    <w:rsid w:val="00E66399"/>
    <w:rsid w:val="00E6655E"/>
    <w:rsid w:val="00E66689"/>
    <w:rsid w:val="00E66810"/>
    <w:rsid w:val="00E66D6D"/>
    <w:rsid w:val="00E66E53"/>
    <w:rsid w:val="00E672FF"/>
    <w:rsid w:val="00E6783F"/>
    <w:rsid w:val="00E70392"/>
    <w:rsid w:val="00E70414"/>
    <w:rsid w:val="00E70A24"/>
    <w:rsid w:val="00E71377"/>
    <w:rsid w:val="00E7159A"/>
    <w:rsid w:val="00E716E9"/>
    <w:rsid w:val="00E71846"/>
    <w:rsid w:val="00E71C81"/>
    <w:rsid w:val="00E71EF9"/>
    <w:rsid w:val="00E727BF"/>
    <w:rsid w:val="00E73B90"/>
    <w:rsid w:val="00E74768"/>
    <w:rsid w:val="00E74A6B"/>
    <w:rsid w:val="00E753A7"/>
    <w:rsid w:val="00E8003A"/>
    <w:rsid w:val="00E804FC"/>
    <w:rsid w:val="00E80EC7"/>
    <w:rsid w:val="00E812BA"/>
    <w:rsid w:val="00E823C0"/>
    <w:rsid w:val="00E825C1"/>
    <w:rsid w:val="00E82641"/>
    <w:rsid w:val="00E827E9"/>
    <w:rsid w:val="00E83D1A"/>
    <w:rsid w:val="00E842B3"/>
    <w:rsid w:val="00E844CE"/>
    <w:rsid w:val="00E847A0"/>
    <w:rsid w:val="00E85172"/>
    <w:rsid w:val="00E86BD9"/>
    <w:rsid w:val="00E9031E"/>
    <w:rsid w:val="00E903B3"/>
    <w:rsid w:val="00E90E29"/>
    <w:rsid w:val="00E92718"/>
    <w:rsid w:val="00E92E77"/>
    <w:rsid w:val="00E932E0"/>
    <w:rsid w:val="00E93A90"/>
    <w:rsid w:val="00E93E08"/>
    <w:rsid w:val="00E941EA"/>
    <w:rsid w:val="00E94720"/>
    <w:rsid w:val="00E94D50"/>
    <w:rsid w:val="00E96BBC"/>
    <w:rsid w:val="00E96DFE"/>
    <w:rsid w:val="00E97AC8"/>
    <w:rsid w:val="00E97DBE"/>
    <w:rsid w:val="00E97FF8"/>
    <w:rsid w:val="00EA0575"/>
    <w:rsid w:val="00EA0F09"/>
    <w:rsid w:val="00EA1BE6"/>
    <w:rsid w:val="00EA229A"/>
    <w:rsid w:val="00EA2DC7"/>
    <w:rsid w:val="00EA2E97"/>
    <w:rsid w:val="00EA3D59"/>
    <w:rsid w:val="00EA46A0"/>
    <w:rsid w:val="00EA48F2"/>
    <w:rsid w:val="00EA53B6"/>
    <w:rsid w:val="00EA5402"/>
    <w:rsid w:val="00EA5950"/>
    <w:rsid w:val="00EA660C"/>
    <w:rsid w:val="00EA6CF6"/>
    <w:rsid w:val="00EA6E08"/>
    <w:rsid w:val="00EA79DA"/>
    <w:rsid w:val="00EA7B24"/>
    <w:rsid w:val="00EB0C59"/>
    <w:rsid w:val="00EB2129"/>
    <w:rsid w:val="00EB2266"/>
    <w:rsid w:val="00EB30B7"/>
    <w:rsid w:val="00EB36E6"/>
    <w:rsid w:val="00EB3929"/>
    <w:rsid w:val="00EB4D0B"/>
    <w:rsid w:val="00EB5163"/>
    <w:rsid w:val="00EB530D"/>
    <w:rsid w:val="00EB53E1"/>
    <w:rsid w:val="00EB6EC3"/>
    <w:rsid w:val="00EB7F72"/>
    <w:rsid w:val="00EC0137"/>
    <w:rsid w:val="00EC01C7"/>
    <w:rsid w:val="00EC0C49"/>
    <w:rsid w:val="00EC13C4"/>
    <w:rsid w:val="00EC2B54"/>
    <w:rsid w:val="00EC2C3E"/>
    <w:rsid w:val="00EC2FE5"/>
    <w:rsid w:val="00EC33A7"/>
    <w:rsid w:val="00EC3DF2"/>
    <w:rsid w:val="00EC4A51"/>
    <w:rsid w:val="00EC4C4B"/>
    <w:rsid w:val="00EC4F8F"/>
    <w:rsid w:val="00EC5E60"/>
    <w:rsid w:val="00EC6AA1"/>
    <w:rsid w:val="00EC6D89"/>
    <w:rsid w:val="00EC7043"/>
    <w:rsid w:val="00EC7935"/>
    <w:rsid w:val="00EC7AA5"/>
    <w:rsid w:val="00EC7B7E"/>
    <w:rsid w:val="00EC7C11"/>
    <w:rsid w:val="00EC7D90"/>
    <w:rsid w:val="00ED07EC"/>
    <w:rsid w:val="00ED0870"/>
    <w:rsid w:val="00ED0CAC"/>
    <w:rsid w:val="00ED1A21"/>
    <w:rsid w:val="00ED2660"/>
    <w:rsid w:val="00ED3627"/>
    <w:rsid w:val="00ED47E6"/>
    <w:rsid w:val="00ED4D3D"/>
    <w:rsid w:val="00ED5806"/>
    <w:rsid w:val="00ED5D16"/>
    <w:rsid w:val="00ED5D1C"/>
    <w:rsid w:val="00ED5EAB"/>
    <w:rsid w:val="00ED600A"/>
    <w:rsid w:val="00ED6B63"/>
    <w:rsid w:val="00ED7861"/>
    <w:rsid w:val="00ED7A48"/>
    <w:rsid w:val="00ED7CE7"/>
    <w:rsid w:val="00EE1922"/>
    <w:rsid w:val="00EE1FA3"/>
    <w:rsid w:val="00EE2117"/>
    <w:rsid w:val="00EE233B"/>
    <w:rsid w:val="00EE3968"/>
    <w:rsid w:val="00EE403C"/>
    <w:rsid w:val="00EE4DF3"/>
    <w:rsid w:val="00EE53BB"/>
    <w:rsid w:val="00EE5F78"/>
    <w:rsid w:val="00EE61B6"/>
    <w:rsid w:val="00EE6AA2"/>
    <w:rsid w:val="00EE7137"/>
    <w:rsid w:val="00EE7662"/>
    <w:rsid w:val="00EE78A6"/>
    <w:rsid w:val="00EF0EC7"/>
    <w:rsid w:val="00EF22B0"/>
    <w:rsid w:val="00EF2672"/>
    <w:rsid w:val="00EF2BA0"/>
    <w:rsid w:val="00EF2F36"/>
    <w:rsid w:val="00EF4DC3"/>
    <w:rsid w:val="00EF6D0B"/>
    <w:rsid w:val="00EF7201"/>
    <w:rsid w:val="00EF77CE"/>
    <w:rsid w:val="00EF7D3D"/>
    <w:rsid w:val="00F00265"/>
    <w:rsid w:val="00F0091C"/>
    <w:rsid w:val="00F009C1"/>
    <w:rsid w:val="00F01692"/>
    <w:rsid w:val="00F01B48"/>
    <w:rsid w:val="00F024CC"/>
    <w:rsid w:val="00F02534"/>
    <w:rsid w:val="00F05BBE"/>
    <w:rsid w:val="00F05F31"/>
    <w:rsid w:val="00F061E5"/>
    <w:rsid w:val="00F062AA"/>
    <w:rsid w:val="00F067E2"/>
    <w:rsid w:val="00F06D0B"/>
    <w:rsid w:val="00F0728A"/>
    <w:rsid w:val="00F07413"/>
    <w:rsid w:val="00F07551"/>
    <w:rsid w:val="00F10D1D"/>
    <w:rsid w:val="00F10FD5"/>
    <w:rsid w:val="00F113E9"/>
    <w:rsid w:val="00F11A19"/>
    <w:rsid w:val="00F13BA3"/>
    <w:rsid w:val="00F13CC8"/>
    <w:rsid w:val="00F141CD"/>
    <w:rsid w:val="00F171F6"/>
    <w:rsid w:val="00F17457"/>
    <w:rsid w:val="00F2014B"/>
    <w:rsid w:val="00F207D9"/>
    <w:rsid w:val="00F2185C"/>
    <w:rsid w:val="00F22085"/>
    <w:rsid w:val="00F22961"/>
    <w:rsid w:val="00F22A4D"/>
    <w:rsid w:val="00F23C75"/>
    <w:rsid w:val="00F24374"/>
    <w:rsid w:val="00F248AB"/>
    <w:rsid w:val="00F24E57"/>
    <w:rsid w:val="00F2520E"/>
    <w:rsid w:val="00F259EE"/>
    <w:rsid w:val="00F26326"/>
    <w:rsid w:val="00F2633B"/>
    <w:rsid w:val="00F2715F"/>
    <w:rsid w:val="00F30232"/>
    <w:rsid w:val="00F31071"/>
    <w:rsid w:val="00F31184"/>
    <w:rsid w:val="00F3130B"/>
    <w:rsid w:val="00F313F1"/>
    <w:rsid w:val="00F32903"/>
    <w:rsid w:val="00F329C5"/>
    <w:rsid w:val="00F32A65"/>
    <w:rsid w:val="00F333B3"/>
    <w:rsid w:val="00F33DC6"/>
    <w:rsid w:val="00F346B9"/>
    <w:rsid w:val="00F347F3"/>
    <w:rsid w:val="00F34C81"/>
    <w:rsid w:val="00F34FEC"/>
    <w:rsid w:val="00F352CE"/>
    <w:rsid w:val="00F35C48"/>
    <w:rsid w:val="00F35C9D"/>
    <w:rsid w:val="00F35D38"/>
    <w:rsid w:val="00F36ACF"/>
    <w:rsid w:val="00F36C6B"/>
    <w:rsid w:val="00F36EC8"/>
    <w:rsid w:val="00F37264"/>
    <w:rsid w:val="00F3794B"/>
    <w:rsid w:val="00F4099A"/>
    <w:rsid w:val="00F40F12"/>
    <w:rsid w:val="00F415E5"/>
    <w:rsid w:val="00F41AE2"/>
    <w:rsid w:val="00F42273"/>
    <w:rsid w:val="00F424BA"/>
    <w:rsid w:val="00F42531"/>
    <w:rsid w:val="00F427A2"/>
    <w:rsid w:val="00F42CBE"/>
    <w:rsid w:val="00F42FE2"/>
    <w:rsid w:val="00F43A41"/>
    <w:rsid w:val="00F43B18"/>
    <w:rsid w:val="00F44304"/>
    <w:rsid w:val="00F4436D"/>
    <w:rsid w:val="00F44ADB"/>
    <w:rsid w:val="00F45CB1"/>
    <w:rsid w:val="00F46CDB"/>
    <w:rsid w:val="00F471CD"/>
    <w:rsid w:val="00F4731D"/>
    <w:rsid w:val="00F47786"/>
    <w:rsid w:val="00F50F86"/>
    <w:rsid w:val="00F51851"/>
    <w:rsid w:val="00F51E39"/>
    <w:rsid w:val="00F5214B"/>
    <w:rsid w:val="00F53618"/>
    <w:rsid w:val="00F5365E"/>
    <w:rsid w:val="00F53DA5"/>
    <w:rsid w:val="00F541CA"/>
    <w:rsid w:val="00F543FA"/>
    <w:rsid w:val="00F56048"/>
    <w:rsid w:val="00F56366"/>
    <w:rsid w:val="00F563D4"/>
    <w:rsid w:val="00F564E7"/>
    <w:rsid w:val="00F5660C"/>
    <w:rsid w:val="00F5672C"/>
    <w:rsid w:val="00F56934"/>
    <w:rsid w:val="00F576CC"/>
    <w:rsid w:val="00F578E1"/>
    <w:rsid w:val="00F60A14"/>
    <w:rsid w:val="00F60FAC"/>
    <w:rsid w:val="00F6143C"/>
    <w:rsid w:val="00F61DBB"/>
    <w:rsid w:val="00F61ED9"/>
    <w:rsid w:val="00F623DF"/>
    <w:rsid w:val="00F632AC"/>
    <w:rsid w:val="00F63464"/>
    <w:rsid w:val="00F642B0"/>
    <w:rsid w:val="00F6520E"/>
    <w:rsid w:val="00F65FDF"/>
    <w:rsid w:val="00F666EB"/>
    <w:rsid w:val="00F66BE4"/>
    <w:rsid w:val="00F66D33"/>
    <w:rsid w:val="00F70822"/>
    <w:rsid w:val="00F70EF6"/>
    <w:rsid w:val="00F71257"/>
    <w:rsid w:val="00F720A6"/>
    <w:rsid w:val="00F72404"/>
    <w:rsid w:val="00F724DB"/>
    <w:rsid w:val="00F726CD"/>
    <w:rsid w:val="00F72D54"/>
    <w:rsid w:val="00F72D70"/>
    <w:rsid w:val="00F730BF"/>
    <w:rsid w:val="00F7344F"/>
    <w:rsid w:val="00F74048"/>
    <w:rsid w:val="00F7445D"/>
    <w:rsid w:val="00F747B1"/>
    <w:rsid w:val="00F7591F"/>
    <w:rsid w:val="00F75C23"/>
    <w:rsid w:val="00F761A6"/>
    <w:rsid w:val="00F768CC"/>
    <w:rsid w:val="00F76B32"/>
    <w:rsid w:val="00F76E6E"/>
    <w:rsid w:val="00F771F6"/>
    <w:rsid w:val="00F777FC"/>
    <w:rsid w:val="00F779AA"/>
    <w:rsid w:val="00F80C37"/>
    <w:rsid w:val="00F81D89"/>
    <w:rsid w:val="00F8217E"/>
    <w:rsid w:val="00F82397"/>
    <w:rsid w:val="00F82717"/>
    <w:rsid w:val="00F83D2F"/>
    <w:rsid w:val="00F84531"/>
    <w:rsid w:val="00F845EF"/>
    <w:rsid w:val="00F846E0"/>
    <w:rsid w:val="00F848AD"/>
    <w:rsid w:val="00F85283"/>
    <w:rsid w:val="00F85A4F"/>
    <w:rsid w:val="00F85AA7"/>
    <w:rsid w:val="00F85BD7"/>
    <w:rsid w:val="00F871CF"/>
    <w:rsid w:val="00F872C5"/>
    <w:rsid w:val="00F87C64"/>
    <w:rsid w:val="00F87DF0"/>
    <w:rsid w:val="00F909E4"/>
    <w:rsid w:val="00F91610"/>
    <w:rsid w:val="00F91C11"/>
    <w:rsid w:val="00F91D74"/>
    <w:rsid w:val="00F92118"/>
    <w:rsid w:val="00F9309F"/>
    <w:rsid w:val="00F9315C"/>
    <w:rsid w:val="00F935BD"/>
    <w:rsid w:val="00F93F0D"/>
    <w:rsid w:val="00F94131"/>
    <w:rsid w:val="00F944FF"/>
    <w:rsid w:val="00F94DDB"/>
    <w:rsid w:val="00F95966"/>
    <w:rsid w:val="00F96670"/>
    <w:rsid w:val="00F96D8C"/>
    <w:rsid w:val="00F970A4"/>
    <w:rsid w:val="00F9746C"/>
    <w:rsid w:val="00FA03BD"/>
    <w:rsid w:val="00FA061B"/>
    <w:rsid w:val="00FA0820"/>
    <w:rsid w:val="00FA14CB"/>
    <w:rsid w:val="00FA1855"/>
    <w:rsid w:val="00FA2A38"/>
    <w:rsid w:val="00FA2F35"/>
    <w:rsid w:val="00FA3160"/>
    <w:rsid w:val="00FA363C"/>
    <w:rsid w:val="00FA3746"/>
    <w:rsid w:val="00FA463B"/>
    <w:rsid w:val="00FA4814"/>
    <w:rsid w:val="00FA5037"/>
    <w:rsid w:val="00FA54FF"/>
    <w:rsid w:val="00FA719A"/>
    <w:rsid w:val="00FA78DA"/>
    <w:rsid w:val="00FB06CD"/>
    <w:rsid w:val="00FB0A71"/>
    <w:rsid w:val="00FB18DC"/>
    <w:rsid w:val="00FB199E"/>
    <w:rsid w:val="00FB26DF"/>
    <w:rsid w:val="00FB2A8A"/>
    <w:rsid w:val="00FB325F"/>
    <w:rsid w:val="00FB35E4"/>
    <w:rsid w:val="00FB3C0B"/>
    <w:rsid w:val="00FB3C60"/>
    <w:rsid w:val="00FB4C4C"/>
    <w:rsid w:val="00FB56C0"/>
    <w:rsid w:val="00FB5AAB"/>
    <w:rsid w:val="00FB5E34"/>
    <w:rsid w:val="00FB621B"/>
    <w:rsid w:val="00FB6CEF"/>
    <w:rsid w:val="00FC0549"/>
    <w:rsid w:val="00FC0E8D"/>
    <w:rsid w:val="00FC1876"/>
    <w:rsid w:val="00FC1B55"/>
    <w:rsid w:val="00FC22FB"/>
    <w:rsid w:val="00FC2A1B"/>
    <w:rsid w:val="00FC33FC"/>
    <w:rsid w:val="00FC388D"/>
    <w:rsid w:val="00FC3C64"/>
    <w:rsid w:val="00FC5B34"/>
    <w:rsid w:val="00FC5F75"/>
    <w:rsid w:val="00FC616E"/>
    <w:rsid w:val="00FC6EF3"/>
    <w:rsid w:val="00FC7141"/>
    <w:rsid w:val="00FC7666"/>
    <w:rsid w:val="00FC7739"/>
    <w:rsid w:val="00FC7DB6"/>
    <w:rsid w:val="00FD0173"/>
    <w:rsid w:val="00FD0B0E"/>
    <w:rsid w:val="00FD12B1"/>
    <w:rsid w:val="00FD1938"/>
    <w:rsid w:val="00FD1A32"/>
    <w:rsid w:val="00FD4052"/>
    <w:rsid w:val="00FD4149"/>
    <w:rsid w:val="00FD496E"/>
    <w:rsid w:val="00FD548F"/>
    <w:rsid w:val="00FD616A"/>
    <w:rsid w:val="00FD6CCF"/>
    <w:rsid w:val="00FD756F"/>
    <w:rsid w:val="00FD7A44"/>
    <w:rsid w:val="00FE0634"/>
    <w:rsid w:val="00FE0BFC"/>
    <w:rsid w:val="00FE1769"/>
    <w:rsid w:val="00FE2271"/>
    <w:rsid w:val="00FE2CC5"/>
    <w:rsid w:val="00FE35D2"/>
    <w:rsid w:val="00FE43F6"/>
    <w:rsid w:val="00FE443D"/>
    <w:rsid w:val="00FE52A8"/>
    <w:rsid w:val="00FE5424"/>
    <w:rsid w:val="00FE6457"/>
    <w:rsid w:val="00FE694C"/>
    <w:rsid w:val="00FE6FEE"/>
    <w:rsid w:val="00FE7811"/>
    <w:rsid w:val="00FF04D3"/>
    <w:rsid w:val="00FF1108"/>
    <w:rsid w:val="00FF110E"/>
    <w:rsid w:val="00FF1452"/>
    <w:rsid w:val="00FF1C5F"/>
    <w:rsid w:val="00FF2443"/>
    <w:rsid w:val="00FF29A2"/>
    <w:rsid w:val="00FF3500"/>
    <w:rsid w:val="00FF3C2C"/>
    <w:rsid w:val="00FF3E3B"/>
    <w:rsid w:val="00FF40BD"/>
    <w:rsid w:val="00FF4518"/>
    <w:rsid w:val="00FF4603"/>
    <w:rsid w:val="00FF4D8B"/>
    <w:rsid w:val="00FF4DA0"/>
    <w:rsid w:val="00FF5332"/>
    <w:rsid w:val="00FF541E"/>
    <w:rsid w:val="00FF56AE"/>
    <w:rsid w:val="00FF6CA9"/>
    <w:rsid w:val="00FF6ED8"/>
    <w:rsid w:val="00FF7446"/>
    <w:rsid w:val="00FF75B4"/>
    <w:rsid w:val="00FF78D8"/>
    <w:rsid w:val="25DAE4E1"/>
    <w:rsid w:val="4899FDF7"/>
    <w:rsid w:val="48A45406"/>
    <w:rsid w:val="560792B4"/>
  </w:rsids>
  <m:mathPr>
    <m:mathFont m:val="Cambria Math"/>
    <m:brkBin m:val="before"/>
    <m:brkBinSub m:val="--"/>
    <m:smallFrac m:val="0"/>
    <m:dispDef/>
    <m:lMargin m:val="0"/>
    <m:rMargin m:val="0"/>
    <m:defJc m:val="centerGroup"/>
    <m:wrapIndent m:val="1440"/>
    <m:intLim m:val="subSup"/>
    <m:naryLim m:val="undOvr"/>
  </m:mathPr>
  <w:themeFontLang w:val="en-NZ"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47BF68"/>
  <w15:docId w15:val="{EB8866C7-AD10-4389-B4C9-476018CF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iPriority="25"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6" w:qFormat="1"/>
    <w:lsdException w:name="Intense Emphasis"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DA454B"/>
    <w:rPr>
      <w:color w:val="454545" w:themeColor="text1"/>
      <w:lang w:val="en-GB"/>
    </w:rPr>
  </w:style>
  <w:style w:type="paragraph" w:styleId="Heading1">
    <w:name w:val="heading 1"/>
    <w:basedOn w:val="Normal"/>
    <w:next w:val="BodyText"/>
    <w:link w:val="Heading1Char"/>
    <w:uiPriority w:val="9"/>
    <w:qFormat/>
    <w:rsid w:val="00EE7662"/>
    <w:pPr>
      <w:keepNext/>
      <w:keepLines/>
      <w:numPr>
        <w:numId w:val="21"/>
      </w:numPr>
      <w:spacing w:before="240"/>
      <w:outlineLvl w:val="0"/>
    </w:pPr>
    <w:rPr>
      <w:rFonts w:eastAsiaTheme="majorEastAsia" w:cstheme="majorBidi"/>
      <w:b/>
      <w:bCs/>
      <w:color w:val="F26522" w:themeColor="accent1"/>
      <w:sz w:val="28"/>
      <w:szCs w:val="28"/>
    </w:rPr>
  </w:style>
  <w:style w:type="paragraph" w:styleId="Heading2">
    <w:name w:val="heading 2"/>
    <w:basedOn w:val="Normal"/>
    <w:next w:val="BodyText"/>
    <w:link w:val="Heading2Char"/>
    <w:uiPriority w:val="9"/>
    <w:qFormat/>
    <w:rsid w:val="0062633B"/>
    <w:pPr>
      <w:keepNext/>
      <w:keepLines/>
      <w:numPr>
        <w:ilvl w:val="1"/>
        <w:numId w:val="21"/>
      </w:numPr>
      <w:spacing w:before="100" w:beforeAutospacing="1"/>
      <w:outlineLvl w:val="1"/>
    </w:pPr>
    <w:rPr>
      <w:rFonts w:eastAsiaTheme="majorEastAsia" w:cstheme="majorBidi"/>
      <w:bCs/>
      <w:color w:val="F26522" w:themeColor="accent1"/>
      <w:sz w:val="28"/>
      <w:szCs w:val="26"/>
    </w:rPr>
  </w:style>
  <w:style w:type="paragraph" w:styleId="Heading3">
    <w:name w:val="heading 3"/>
    <w:basedOn w:val="Normal"/>
    <w:next w:val="BodyText"/>
    <w:link w:val="Heading3Char"/>
    <w:uiPriority w:val="9"/>
    <w:qFormat/>
    <w:rsid w:val="008956B9"/>
    <w:pPr>
      <w:keepNext/>
      <w:keepLines/>
      <w:numPr>
        <w:ilvl w:val="2"/>
        <w:numId w:val="21"/>
      </w:numPr>
      <w:spacing w:before="240"/>
      <w:outlineLvl w:val="2"/>
    </w:pPr>
    <w:rPr>
      <w:rFonts w:eastAsiaTheme="majorEastAsia" w:cstheme="majorBidi"/>
      <w:color w:val="F26522" w:themeColor="accent1"/>
      <w:sz w:val="24"/>
      <w:szCs w:val="24"/>
    </w:rPr>
  </w:style>
  <w:style w:type="paragraph" w:styleId="Heading4">
    <w:name w:val="heading 4"/>
    <w:aliases w:val="Heading 4 (table &amp; chart)"/>
    <w:basedOn w:val="Normal"/>
    <w:next w:val="Normal"/>
    <w:link w:val="Heading4Char"/>
    <w:uiPriority w:val="9"/>
    <w:qFormat/>
    <w:rsid w:val="00556994"/>
    <w:pPr>
      <w:keepNext/>
      <w:keepLines/>
      <w:numPr>
        <w:ilvl w:val="3"/>
        <w:numId w:val="21"/>
      </w:numPr>
      <w:spacing w:before="120"/>
      <w:outlineLvl w:val="3"/>
    </w:pPr>
    <w:rPr>
      <w:rFonts w:asciiTheme="majorHAnsi" w:eastAsiaTheme="majorEastAsia" w:hAnsiTheme="majorHAnsi" w:cstheme="majorBidi"/>
      <w:b/>
      <w:iCs/>
      <w:color w:val="0079C1" w:themeColor="accent2"/>
    </w:rPr>
  </w:style>
  <w:style w:type="paragraph" w:styleId="Heading5">
    <w:name w:val="heading 5"/>
    <w:basedOn w:val="Normal"/>
    <w:next w:val="Normal"/>
    <w:link w:val="Heading5Char"/>
    <w:uiPriority w:val="25"/>
    <w:semiHidden/>
    <w:qFormat/>
    <w:rsid w:val="00182168"/>
    <w:pPr>
      <w:keepNext/>
      <w:keepLines/>
      <w:numPr>
        <w:ilvl w:val="4"/>
        <w:numId w:val="21"/>
      </w:numPr>
      <w:spacing w:before="40" w:after="0"/>
      <w:ind w:left="3657" w:hanging="360"/>
      <w:outlineLvl w:val="4"/>
    </w:pPr>
    <w:rPr>
      <w:rFonts w:asciiTheme="majorHAnsi" w:eastAsiaTheme="majorEastAsia" w:hAnsiTheme="majorHAnsi" w:cstheme="majorBidi"/>
      <w:color w:val="C3460B" w:themeColor="accent1" w:themeShade="BF"/>
    </w:rPr>
  </w:style>
  <w:style w:type="paragraph" w:styleId="Heading6">
    <w:name w:val="heading 6"/>
    <w:basedOn w:val="Normal"/>
    <w:next w:val="Normal"/>
    <w:link w:val="Heading6Char"/>
    <w:uiPriority w:val="25"/>
    <w:semiHidden/>
    <w:qFormat/>
    <w:rsid w:val="007A0004"/>
    <w:pPr>
      <w:keepNext/>
      <w:keepLines/>
      <w:numPr>
        <w:ilvl w:val="5"/>
        <w:numId w:val="21"/>
      </w:numPr>
      <w:spacing w:before="40" w:after="0"/>
      <w:ind w:left="4377" w:hanging="180"/>
      <w:outlineLvl w:val="5"/>
    </w:pPr>
    <w:rPr>
      <w:rFonts w:asciiTheme="majorHAnsi" w:eastAsiaTheme="majorEastAsia" w:hAnsiTheme="majorHAnsi" w:cstheme="majorBidi"/>
      <w:color w:val="812E07" w:themeColor="accent1" w:themeShade="7F"/>
    </w:rPr>
  </w:style>
  <w:style w:type="paragraph" w:styleId="Heading7">
    <w:name w:val="heading 7"/>
    <w:basedOn w:val="Normal"/>
    <w:next w:val="Normal"/>
    <w:link w:val="Heading7Char"/>
    <w:uiPriority w:val="25"/>
    <w:semiHidden/>
    <w:qFormat/>
    <w:rsid w:val="007A0004"/>
    <w:pPr>
      <w:keepNext/>
      <w:keepLines/>
      <w:numPr>
        <w:ilvl w:val="6"/>
        <w:numId w:val="21"/>
      </w:numPr>
      <w:spacing w:before="40" w:after="0"/>
      <w:ind w:left="5097" w:hanging="36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25"/>
    <w:semiHidden/>
    <w:qFormat/>
    <w:rsid w:val="007A0004"/>
    <w:pPr>
      <w:keepNext/>
      <w:keepLines/>
      <w:numPr>
        <w:ilvl w:val="7"/>
        <w:numId w:val="21"/>
      </w:numPr>
      <w:spacing w:before="40" w:after="0"/>
      <w:ind w:left="5817" w:hanging="360"/>
      <w:outlineLvl w:val="7"/>
    </w:pPr>
    <w:rPr>
      <w:rFonts w:asciiTheme="majorHAnsi" w:eastAsiaTheme="majorEastAsia" w:hAnsiTheme="majorHAnsi" w:cstheme="majorBidi"/>
      <w:color w:val="616161" w:themeColor="text1" w:themeTint="D8"/>
      <w:sz w:val="21"/>
      <w:szCs w:val="21"/>
    </w:rPr>
  </w:style>
  <w:style w:type="paragraph" w:styleId="Heading9">
    <w:name w:val="heading 9"/>
    <w:basedOn w:val="Normal"/>
    <w:next w:val="Normal"/>
    <w:link w:val="Heading9Char"/>
    <w:uiPriority w:val="25"/>
    <w:semiHidden/>
    <w:qFormat/>
    <w:rsid w:val="007A0004"/>
    <w:pPr>
      <w:keepNext/>
      <w:keepLines/>
      <w:numPr>
        <w:ilvl w:val="8"/>
        <w:numId w:val="21"/>
      </w:numPr>
      <w:spacing w:before="40" w:after="0"/>
      <w:ind w:left="6537" w:hanging="180"/>
      <w:outlineLvl w:val="8"/>
    </w:pPr>
    <w:rPr>
      <w:rFonts w:asciiTheme="majorHAnsi" w:eastAsiaTheme="majorEastAsia" w:hAnsiTheme="majorHAnsi" w:cstheme="majorBidi"/>
      <w:i/>
      <w:iCs/>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lumnHeading">
    <w:name w:val="Table Column Heading"/>
    <w:basedOn w:val="BodyText"/>
    <w:uiPriority w:val="7"/>
    <w:qFormat/>
    <w:rsid w:val="00DD248B"/>
    <w:pPr>
      <w:spacing w:before="60" w:after="60"/>
    </w:pPr>
    <w:rPr>
      <w:rFonts w:asciiTheme="majorHAnsi" w:hAnsiTheme="majorHAnsi"/>
      <w:color w:val="F26522" w:themeColor="accent1"/>
    </w:rPr>
  </w:style>
  <w:style w:type="paragraph" w:styleId="Footer">
    <w:name w:val="footer"/>
    <w:basedOn w:val="Normal"/>
    <w:link w:val="FooterChar"/>
    <w:uiPriority w:val="99"/>
    <w:unhideWhenUsed/>
    <w:rsid w:val="00FB6CEF"/>
    <w:rPr>
      <w:noProof/>
      <w:sz w:val="18"/>
    </w:rPr>
  </w:style>
  <w:style w:type="character" w:customStyle="1" w:styleId="FooterChar">
    <w:name w:val="Footer Char"/>
    <w:basedOn w:val="DefaultParagraphFont"/>
    <w:link w:val="Footer"/>
    <w:uiPriority w:val="99"/>
    <w:rsid w:val="00FB6CEF"/>
    <w:rPr>
      <w:noProof/>
      <w:color w:val="454545" w:themeColor="text1"/>
      <w:sz w:val="18"/>
      <w:lang w:val="en-GB"/>
    </w:rPr>
  </w:style>
  <w:style w:type="paragraph" w:customStyle="1" w:styleId="TableColumnHeadingRight">
    <w:name w:val="Table Column Heading Right"/>
    <w:basedOn w:val="TableColumnHeading"/>
    <w:uiPriority w:val="7"/>
    <w:qFormat/>
    <w:rsid w:val="00DD248B"/>
    <w:pPr>
      <w:jc w:val="right"/>
    </w:pPr>
  </w:style>
  <w:style w:type="paragraph" w:customStyle="1" w:styleId="PageTitle">
    <w:name w:val="Page Title"/>
    <w:basedOn w:val="Normal"/>
    <w:next w:val="BodyText"/>
    <w:uiPriority w:val="3"/>
    <w:qFormat/>
    <w:rsid w:val="00BE3D3C"/>
    <w:pPr>
      <w:keepNext/>
      <w:pageBreakBefore/>
      <w:framePr w:w="6963" w:wrap="notBeside" w:vAnchor="page" w:hAnchor="page" w:x="3352" w:y="772" w:anchorLock="1"/>
      <w:spacing w:before="240"/>
      <w:outlineLvl w:val="0"/>
    </w:pPr>
    <w:rPr>
      <w:rFonts w:asciiTheme="majorHAnsi" w:hAnsiTheme="majorHAnsi"/>
      <w:b/>
      <w:color w:val="F26522" w:themeColor="accent1"/>
      <w:sz w:val="48"/>
      <w:szCs w:val="48"/>
    </w:rPr>
  </w:style>
  <w:style w:type="paragraph" w:customStyle="1" w:styleId="TableBodyRight">
    <w:name w:val="Table Body Right"/>
    <w:basedOn w:val="TableBody"/>
    <w:uiPriority w:val="8"/>
    <w:qFormat/>
    <w:rsid w:val="00C44F0F"/>
    <w:pPr>
      <w:jc w:val="right"/>
    </w:pPr>
  </w:style>
  <w:style w:type="character" w:customStyle="1" w:styleId="Bold">
    <w:name w:val="Bold"/>
    <w:basedOn w:val="DefaultParagraphFont"/>
    <w:uiPriority w:val="2"/>
    <w:qFormat/>
    <w:rsid w:val="001722A3"/>
    <w:rPr>
      <w:b/>
    </w:rPr>
  </w:style>
  <w:style w:type="paragraph" w:customStyle="1" w:styleId="Cover">
    <w:name w:val="Cover"/>
    <w:next w:val="CoverSubtitle"/>
    <w:uiPriority w:val="26"/>
    <w:qFormat/>
    <w:rsid w:val="00747F2D"/>
    <w:pPr>
      <w:framePr w:w="8108" w:wrap="notBeside" w:vAnchor="page" w:hAnchor="page" w:x="1589" w:y="1589" w:anchorLock="1"/>
      <w:spacing w:after="0"/>
      <w:ind w:right="306"/>
    </w:pPr>
    <w:rPr>
      <w:rFonts w:asciiTheme="majorHAnsi" w:hAnsiTheme="majorHAnsi"/>
      <w:b/>
      <w:color w:val="F26522" w:themeColor="accent1"/>
      <w:sz w:val="44"/>
      <w:lang w:val="en-GB"/>
    </w:rPr>
  </w:style>
  <w:style w:type="paragraph" w:styleId="Header">
    <w:name w:val="header"/>
    <w:basedOn w:val="Normal"/>
    <w:link w:val="HeaderChar"/>
    <w:uiPriority w:val="99"/>
    <w:unhideWhenUsed/>
    <w:rsid w:val="003727C1"/>
    <w:pPr>
      <w:tabs>
        <w:tab w:val="center" w:pos="4513"/>
        <w:tab w:val="right" w:pos="9026"/>
      </w:tabs>
      <w:spacing w:after="0"/>
    </w:pPr>
    <w:rPr>
      <w:color w:val="727274" w:themeColor="text2"/>
      <w:sz w:val="16"/>
    </w:rPr>
  </w:style>
  <w:style w:type="paragraph" w:styleId="BalloonText">
    <w:name w:val="Balloon Text"/>
    <w:basedOn w:val="Normal"/>
    <w:link w:val="BalloonTextChar"/>
    <w:uiPriority w:val="99"/>
    <w:semiHidden/>
    <w:unhideWhenUsed/>
    <w:rsid w:val="000D3A7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A7B"/>
    <w:rPr>
      <w:rFonts w:ascii="Tahoma" w:hAnsi="Tahoma" w:cs="Tahoma"/>
      <w:sz w:val="16"/>
      <w:szCs w:val="16"/>
    </w:rPr>
  </w:style>
  <w:style w:type="character" w:customStyle="1" w:styleId="HeaderChar">
    <w:name w:val="Header Char"/>
    <w:basedOn w:val="DefaultParagraphFont"/>
    <w:link w:val="Header"/>
    <w:uiPriority w:val="99"/>
    <w:rsid w:val="003727C1"/>
    <w:rPr>
      <w:color w:val="727274" w:themeColor="text2"/>
      <w:sz w:val="16"/>
      <w:lang w:val="en-GB"/>
    </w:rPr>
  </w:style>
  <w:style w:type="character" w:customStyle="1" w:styleId="Heading1Char">
    <w:name w:val="Heading 1 Char"/>
    <w:basedOn w:val="DefaultParagraphFont"/>
    <w:link w:val="Heading1"/>
    <w:uiPriority w:val="9"/>
    <w:rsid w:val="00EE7662"/>
    <w:rPr>
      <w:rFonts w:eastAsiaTheme="majorEastAsia" w:cstheme="majorBidi"/>
      <w:b/>
      <w:bCs/>
      <w:color w:val="F26522" w:themeColor="accent1"/>
      <w:sz w:val="28"/>
      <w:szCs w:val="28"/>
      <w:lang w:val="en-GB"/>
    </w:rPr>
  </w:style>
  <w:style w:type="character" w:customStyle="1" w:styleId="Heading2Char">
    <w:name w:val="Heading 2 Char"/>
    <w:basedOn w:val="DefaultParagraphFont"/>
    <w:link w:val="Heading2"/>
    <w:uiPriority w:val="9"/>
    <w:rsid w:val="00160DA6"/>
    <w:rPr>
      <w:rFonts w:eastAsiaTheme="majorEastAsia" w:cstheme="majorBidi"/>
      <w:bCs/>
      <w:color w:val="F26522" w:themeColor="accent1"/>
      <w:sz w:val="28"/>
      <w:szCs w:val="26"/>
      <w:lang w:val="en-GB"/>
    </w:rPr>
  </w:style>
  <w:style w:type="table" w:styleId="TableGrid">
    <w:name w:val="Table Grid"/>
    <w:basedOn w:val="TableNormal"/>
    <w:uiPriority w:val="39"/>
    <w:rsid w:val="008460E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CE7C68"/>
    <w:pPr>
      <w:spacing w:before="60" w:after="60"/>
    </w:pPr>
    <w:rPr>
      <w:lang w:eastAsia="en-NZ"/>
    </w:rPr>
  </w:style>
  <w:style w:type="paragraph" w:styleId="ListBullet">
    <w:name w:val="List Bullet"/>
    <w:basedOn w:val="Normal"/>
    <w:uiPriority w:val="99"/>
    <w:semiHidden/>
    <w:rsid w:val="00C41B0D"/>
    <w:pPr>
      <w:numPr>
        <w:numId w:val="1"/>
      </w:numPr>
      <w:contextualSpacing/>
    </w:pPr>
  </w:style>
  <w:style w:type="paragraph" w:styleId="ListBullet2">
    <w:name w:val="List Bullet 2"/>
    <w:basedOn w:val="Normal"/>
    <w:uiPriority w:val="99"/>
    <w:semiHidden/>
    <w:rsid w:val="00C41B0D"/>
    <w:pPr>
      <w:numPr>
        <w:numId w:val="2"/>
      </w:numPr>
      <w:contextualSpacing/>
    </w:pPr>
  </w:style>
  <w:style w:type="paragraph" w:styleId="ListBullet3">
    <w:name w:val="List Bullet 3"/>
    <w:basedOn w:val="Normal"/>
    <w:uiPriority w:val="99"/>
    <w:semiHidden/>
    <w:rsid w:val="00C41B0D"/>
    <w:pPr>
      <w:numPr>
        <w:numId w:val="3"/>
      </w:numPr>
      <w:contextualSpacing/>
    </w:pPr>
  </w:style>
  <w:style w:type="paragraph" w:styleId="ListBullet4">
    <w:name w:val="List Bullet 4"/>
    <w:basedOn w:val="Normal"/>
    <w:uiPriority w:val="99"/>
    <w:semiHidden/>
    <w:rsid w:val="00C41B0D"/>
    <w:pPr>
      <w:numPr>
        <w:numId w:val="4"/>
      </w:numPr>
      <w:contextualSpacing/>
    </w:pPr>
  </w:style>
  <w:style w:type="paragraph" w:styleId="ListBullet5">
    <w:name w:val="List Bullet 5"/>
    <w:basedOn w:val="Normal"/>
    <w:uiPriority w:val="99"/>
    <w:semiHidden/>
    <w:rsid w:val="00C41B0D"/>
    <w:pPr>
      <w:numPr>
        <w:numId w:val="5"/>
      </w:numPr>
      <w:contextualSpacing/>
    </w:pPr>
  </w:style>
  <w:style w:type="paragraph" w:styleId="ListNumber">
    <w:name w:val="List Number"/>
    <w:basedOn w:val="Normal"/>
    <w:uiPriority w:val="99"/>
    <w:semiHidden/>
    <w:rsid w:val="006B573D"/>
    <w:pPr>
      <w:numPr>
        <w:numId w:val="6"/>
      </w:numPr>
      <w:contextualSpacing/>
    </w:pPr>
  </w:style>
  <w:style w:type="paragraph" w:styleId="ListNumber2">
    <w:name w:val="List Number 2"/>
    <w:basedOn w:val="Normal"/>
    <w:uiPriority w:val="99"/>
    <w:semiHidden/>
    <w:rsid w:val="006B573D"/>
    <w:pPr>
      <w:numPr>
        <w:numId w:val="7"/>
      </w:numPr>
      <w:contextualSpacing/>
    </w:pPr>
  </w:style>
  <w:style w:type="paragraph" w:styleId="ListNumber3">
    <w:name w:val="List Number 3"/>
    <w:basedOn w:val="Normal"/>
    <w:uiPriority w:val="99"/>
    <w:semiHidden/>
    <w:rsid w:val="006B573D"/>
    <w:pPr>
      <w:numPr>
        <w:numId w:val="8"/>
      </w:numPr>
      <w:contextualSpacing/>
    </w:pPr>
  </w:style>
  <w:style w:type="paragraph" w:styleId="ListNumber4">
    <w:name w:val="List Number 4"/>
    <w:basedOn w:val="Normal"/>
    <w:uiPriority w:val="99"/>
    <w:semiHidden/>
    <w:rsid w:val="006B573D"/>
    <w:pPr>
      <w:numPr>
        <w:numId w:val="9"/>
      </w:numPr>
      <w:contextualSpacing/>
    </w:pPr>
  </w:style>
  <w:style w:type="paragraph" w:styleId="ListNumber5">
    <w:name w:val="List Number 5"/>
    <w:basedOn w:val="Normal"/>
    <w:uiPriority w:val="99"/>
    <w:semiHidden/>
    <w:rsid w:val="006B573D"/>
    <w:pPr>
      <w:numPr>
        <w:numId w:val="10"/>
      </w:numPr>
      <w:contextualSpacing/>
    </w:pPr>
  </w:style>
  <w:style w:type="paragraph" w:styleId="List">
    <w:name w:val="List"/>
    <w:basedOn w:val="Normal"/>
    <w:uiPriority w:val="99"/>
    <w:semiHidden/>
    <w:rsid w:val="00DD3320"/>
    <w:pPr>
      <w:ind w:left="283" w:hanging="283"/>
      <w:contextualSpacing/>
    </w:pPr>
  </w:style>
  <w:style w:type="paragraph" w:styleId="List2">
    <w:name w:val="List 2"/>
    <w:basedOn w:val="Normal"/>
    <w:uiPriority w:val="99"/>
    <w:semiHidden/>
    <w:rsid w:val="00DD3320"/>
    <w:pPr>
      <w:ind w:left="566" w:hanging="283"/>
      <w:contextualSpacing/>
    </w:pPr>
  </w:style>
  <w:style w:type="paragraph" w:styleId="List3">
    <w:name w:val="List 3"/>
    <w:basedOn w:val="Normal"/>
    <w:uiPriority w:val="99"/>
    <w:semiHidden/>
    <w:rsid w:val="00DD3320"/>
    <w:pPr>
      <w:ind w:left="849" w:hanging="283"/>
      <w:contextualSpacing/>
    </w:pPr>
  </w:style>
  <w:style w:type="paragraph" w:styleId="List4">
    <w:name w:val="List 4"/>
    <w:basedOn w:val="Normal"/>
    <w:uiPriority w:val="99"/>
    <w:semiHidden/>
    <w:rsid w:val="00DD3320"/>
    <w:pPr>
      <w:ind w:left="1132" w:hanging="283"/>
      <w:contextualSpacing/>
    </w:pPr>
  </w:style>
  <w:style w:type="paragraph" w:styleId="List5">
    <w:name w:val="List 5"/>
    <w:basedOn w:val="Normal"/>
    <w:uiPriority w:val="99"/>
    <w:semiHidden/>
    <w:rsid w:val="00DD3320"/>
    <w:pPr>
      <w:ind w:left="1415" w:hanging="283"/>
      <w:contextualSpacing/>
    </w:pPr>
  </w:style>
  <w:style w:type="character" w:styleId="CommentReference">
    <w:name w:val="annotation reference"/>
    <w:basedOn w:val="DefaultParagraphFont"/>
    <w:uiPriority w:val="99"/>
    <w:semiHidden/>
    <w:unhideWhenUsed/>
    <w:rsid w:val="00162ADF"/>
    <w:rPr>
      <w:sz w:val="16"/>
      <w:szCs w:val="16"/>
    </w:rPr>
  </w:style>
  <w:style w:type="paragraph" w:styleId="CommentText">
    <w:name w:val="annotation text"/>
    <w:basedOn w:val="Normal"/>
    <w:link w:val="CommentTextChar"/>
    <w:uiPriority w:val="99"/>
    <w:unhideWhenUsed/>
    <w:rsid w:val="00162ADF"/>
  </w:style>
  <w:style w:type="character" w:customStyle="1" w:styleId="CommentTextChar">
    <w:name w:val="Comment Text Char"/>
    <w:basedOn w:val="DefaultParagraphFont"/>
    <w:link w:val="CommentText"/>
    <w:uiPriority w:val="99"/>
    <w:rsid w:val="00162ADF"/>
    <w:rPr>
      <w:sz w:val="20"/>
      <w:szCs w:val="20"/>
    </w:rPr>
  </w:style>
  <w:style w:type="paragraph" w:styleId="CommentSubject">
    <w:name w:val="annotation subject"/>
    <w:basedOn w:val="CommentText"/>
    <w:next w:val="CommentText"/>
    <w:link w:val="CommentSubjectChar"/>
    <w:uiPriority w:val="99"/>
    <w:semiHidden/>
    <w:unhideWhenUsed/>
    <w:rsid w:val="00162ADF"/>
    <w:rPr>
      <w:b/>
      <w:bCs/>
    </w:rPr>
  </w:style>
  <w:style w:type="character" w:customStyle="1" w:styleId="CommentSubjectChar">
    <w:name w:val="Comment Subject Char"/>
    <w:basedOn w:val="CommentTextChar"/>
    <w:link w:val="CommentSubject"/>
    <w:uiPriority w:val="99"/>
    <w:semiHidden/>
    <w:rsid w:val="00162ADF"/>
    <w:rPr>
      <w:b/>
      <w:bCs/>
      <w:sz w:val="20"/>
      <w:szCs w:val="20"/>
    </w:rPr>
  </w:style>
  <w:style w:type="character" w:styleId="Emphasis">
    <w:name w:val="Emphasis"/>
    <w:aliases w:val="Link"/>
    <w:basedOn w:val="DefaultParagraphFont"/>
    <w:uiPriority w:val="20"/>
    <w:qFormat/>
    <w:rsid w:val="00110F32"/>
    <w:rPr>
      <w:i/>
      <w:iCs/>
    </w:rPr>
  </w:style>
  <w:style w:type="paragraph" w:customStyle="1" w:styleId="CoverSubtitle">
    <w:name w:val="Cover Subtitle"/>
    <w:basedOn w:val="Cover"/>
    <w:next w:val="CoverDate"/>
    <w:uiPriority w:val="26"/>
    <w:qFormat/>
    <w:rsid w:val="0030205D"/>
    <w:pPr>
      <w:framePr w:wrap="notBeside"/>
    </w:pPr>
    <w:rPr>
      <w:rFonts w:asciiTheme="minorHAnsi" w:hAnsiTheme="minorHAnsi"/>
      <w:b w:val="0"/>
    </w:rPr>
  </w:style>
  <w:style w:type="character" w:customStyle="1" w:styleId="Heading3Char">
    <w:name w:val="Heading 3 Char"/>
    <w:basedOn w:val="DefaultParagraphFont"/>
    <w:link w:val="Heading3"/>
    <w:uiPriority w:val="9"/>
    <w:rsid w:val="008956B9"/>
    <w:rPr>
      <w:rFonts w:eastAsiaTheme="majorEastAsia" w:cstheme="majorBidi"/>
      <w:color w:val="F26522" w:themeColor="accent1"/>
      <w:sz w:val="24"/>
      <w:szCs w:val="24"/>
      <w:lang w:val="en-GB"/>
    </w:rPr>
  </w:style>
  <w:style w:type="character" w:customStyle="1" w:styleId="Heading5Char">
    <w:name w:val="Heading 5 Char"/>
    <w:basedOn w:val="DefaultParagraphFont"/>
    <w:link w:val="Heading5"/>
    <w:uiPriority w:val="25"/>
    <w:semiHidden/>
    <w:rsid w:val="0017122F"/>
    <w:rPr>
      <w:rFonts w:asciiTheme="majorHAnsi" w:eastAsiaTheme="majorEastAsia" w:hAnsiTheme="majorHAnsi" w:cstheme="majorBidi"/>
      <w:color w:val="C3460B" w:themeColor="accent1" w:themeShade="BF"/>
      <w:lang w:val="en-GB"/>
    </w:rPr>
  </w:style>
  <w:style w:type="paragraph" w:customStyle="1" w:styleId="Bullet1">
    <w:name w:val="Bullet 1"/>
    <w:basedOn w:val="BodyText"/>
    <w:uiPriority w:val="1"/>
    <w:qFormat/>
    <w:rsid w:val="001D26B9"/>
    <w:pPr>
      <w:numPr>
        <w:numId w:val="14"/>
      </w:numPr>
    </w:pPr>
  </w:style>
  <w:style w:type="paragraph" w:customStyle="1" w:styleId="Bullet2">
    <w:name w:val="Bullet 2"/>
    <w:basedOn w:val="BodyText"/>
    <w:uiPriority w:val="1"/>
    <w:qFormat/>
    <w:rsid w:val="001D26B9"/>
    <w:pPr>
      <w:numPr>
        <w:ilvl w:val="1"/>
        <w:numId w:val="14"/>
      </w:numPr>
    </w:pPr>
  </w:style>
  <w:style w:type="paragraph" w:customStyle="1" w:styleId="Bullet3">
    <w:name w:val="Bullet 3"/>
    <w:basedOn w:val="BodyText"/>
    <w:uiPriority w:val="1"/>
    <w:qFormat/>
    <w:rsid w:val="001D26B9"/>
    <w:pPr>
      <w:numPr>
        <w:ilvl w:val="2"/>
        <w:numId w:val="14"/>
      </w:numPr>
    </w:pPr>
  </w:style>
  <w:style w:type="paragraph" w:customStyle="1" w:styleId="NumberedBullet1">
    <w:name w:val="Numbered Bullet 1"/>
    <w:basedOn w:val="BodyText"/>
    <w:uiPriority w:val="5"/>
    <w:qFormat/>
    <w:rsid w:val="005569D1"/>
    <w:pPr>
      <w:numPr>
        <w:numId w:val="15"/>
      </w:numPr>
    </w:pPr>
  </w:style>
  <w:style w:type="paragraph" w:customStyle="1" w:styleId="NumberedBullet2">
    <w:name w:val="Numbered Bullet 2"/>
    <w:basedOn w:val="BodyText"/>
    <w:uiPriority w:val="5"/>
    <w:qFormat/>
    <w:rsid w:val="005569D1"/>
    <w:pPr>
      <w:numPr>
        <w:ilvl w:val="1"/>
        <w:numId w:val="15"/>
      </w:numPr>
    </w:pPr>
  </w:style>
  <w:style w:type="paragraph" w:customStyle="1" w:styleId="NumberedBullet3">
    <w:name w:val="Numbered Bullet 3"/>
    <w:basedOn w:val="BodyText"/>
    <w:uiPriority w:val="5"/>
    <w:qFormat/>
    <w:rsid w:val="005569D1"/>
    <w:pPr>
      <w:numPr>
        <w:ilvl w:val="2"/>
        <w:numId w:val="15"/>
      </w:numPr>
    </w:pPr>
  </w:style>
  <w:style w:type="numbering" w:customStyle="1" w:styleId="NumberedBulletsList">
    <w:name w:val="Numbered Bullets List"/>
    <w:uiPriority w:val="99"/>
    <w:rsid w:val="005569D1"/>
    <w:pPr>
      <w:numPr>
        <w:numId w:val="11"/>
      </w:numPr>
    </w:pPr>
  </w:style>
  <w:style w:type="paragraph" w:customStyle="1" w:styleId="Indent1">
    <w:name w:val="Indent 1"/>
    <w:basedOn w:val="BodyText"/>
    <w:uiPriority w:val="6"/>
    <w:semiHidden/>
    <w:unhideWhenUsed/>
    <w:qFormat/>
    <w:rsid w:val="00CE7C68"/>
    <w:pPr>
      <w:ind w:left="284"/>
    </w:pPr>
  </w:style>
  <w:style w:type="paragraph" w:customStyle="1" w:styleId="Indent2">
    <w:name w:val="Indent 2"/>
    <w:basedOn w:val="BodyText"/>
    <w:uiPriority w:val="6"/>
    <w:semiHidden/>
    <w:unhideWhenUsed/>
    <w:qFormat/>
    <w:rsid w:val="00CE7C68"/>
    <w:pPr>
      <w:ind w:left="567"/>
    </w:pPr>
  </w:style>
  <w:style w:type="paragraph" w:customStyle="1" w:styleId="Indent3">
    <w:name w:val="Indent 3"/>
    <w:basedOn w:val="BodyText"/>
    <w:uiPriority w:val="6"/>
    <w:semiHidden/>
    <w:unhideWhenUsed/>
    <w:qFormat/>
    <w:rsid w:val="00CE7C68"/>
    <w:pPr>
      <w:ind w:left="851"/>
    </w:pPr>
  </w:style>
  <w:style w:type="paragraph" w:customStyle="1" w:styleId="ShadedHeading">
    <w:name w:val="Shaded Heading"/>
    <w:basedOn w:val="BodyText"/>
    <w:next w:val="ShadedBody"/>
    <w:uiPriority w:val="10"/>
    <w:qFormat/>
    <w:rsid w:val="00AC7ABD"/>
    <w:pPr>
      <w:keepNext/>
      <w:keepLines/>
      <w:pBdr>
        <w:top w:val="single" w:sz="2" w:space="2" w:color="FFBF22" w:themeColor="accent6"/>
        <w:left w:val="single" w:sz="2" w:space="4" w:color="FFBF22" w:themeColor="accent6"/>
        <w:bottom w:val="single" w:sz="2" w:space="4" w:color="FFBF22" w:themeColor="accent6"/>
        <w:right w:val="single" w:sz="2" w:space="4" w:color="FFBF22" w:themeColor="accent6"/>
      </w:pBdr>
      <w:shd w:val="clear" w:color="auto" w:fill="FFBF22" w:themeFill="accent6"/>
      <w:spacing w:before="240"/>
      <w:ind w:left="113" w:right="113"/>
    </w:pPr>
    <w:rPr>
      <w:sz w:val="28"/>
    </w:rPr>
  </w:style>
  <w:style w:type="paragraph" w:customStyle="1" w:styleId="SectionNumber">
    <w:name w:val="Section Number"/>
    <w:basedOn w:val="Normal"/>
    <w:next w:val="SectionTitle"/>
    <w:uiPriority w:val="20"/>
    <w:qFormat/>
    <w:rsid w:val="00060FB6"/>
    <w:pPr>
      <w:numPr>
        <w:numId w:val="13"/>
      </w:numPr>
      <w:spacing w:before="9960" w:after="0"/>
    </w:pPr>
    <w:rPr>
      <w:rFonts w:asciiTheme="majorHAnsi" w:hAnsiTheme="majorHAnsi"/>
      <w:b/>
      <w:noProof/>
      <w:color w:val="F26522" w:themeColor="accent1"/>
      <w:sz w:val="152"/>
      <w:szCs w:val="152"/>
    </w:rPr>
  </w:style>
  <w:style w:type="paragraph" w:customStyle="1" w:styleId="SectionTitle">
    <w:name w:val="Section Title"/>
    <w:basedOn w:val="Normal"/>
    <w:next w:val="SectionSubheading"/>
    <w:uiPriority w:val="20"/>
    <w:qFormat/>
    <w:rsid w:val="00060FB6"/>
    <w:pPr>
      <w:ind w:left="-1814"/>
      <w:outlineLvl w:val="0"/>
    </w:pPr>
    <w:rPr>
      <w:rFonts w:asciiTheme="majorHAnsi" w:hAnsiTheme="majorHAnsi"/>
      <w:b/>
      <w:color w:val="F26522" w:themeColor="accent1"/>
      <w:sz w:val="52"/>
      <w:szCs w:val="36"/>
    </w:rPr>
  </w:style>
  <w:style w:type="character" w:customStyle="1" w:styleId="Heading4Char">
    <w:name w:val="Heading 4 Char"/>
    <w:aliases w:val="Heading 4 (table &amp; chart) Char"/>
    <w:basedOn w:val="DefaultParagraphFont"/>
    <w:link w:val="Heading4"/>
    <w:uiPriority w:val="9"/>
    <w:rsid w:val="0017122F"/>
    <w:rPr>
      <w:rFonts w:asciiTheme="majorHAnsi" w:eastAsiaTheme="majorEastAsia" w:hAnsiTheme="majorHAnsi" w:cstheme="majorBidi"/>
      <w:b/>
      <w:iCs/>
      <w:color w:val="0079C1" w:themeColor="accent2"/>
      <w:lang w:val="en-GB"/>
    </w:rPr>
  </w:style>
  <w:style w:type="character" w:customStyle="1" w:styleId="Heading6Char">
    <w:name w:val="Heading 6 Char"/>
    <w:basedOn w:val="DefaultParagraphFont"/>
    <w:link w:val="Heading6"/>
    <w:uiPriority w:val="25"/>
    <w:semiHidden/>
    <w:rsid w:val="0017122F"/>
    <w:rPr>
      <w:rFonts w:asciiTheme="majorHAnsi" w:eastAsiaTheme="majorEastAsia" w:hAnsiTheme="majorHAnsi" w:cstheme="majorBidi"/>
      <w:color w:val="812E07" w:themeColor="accent1" w:themeShade="7F"/>
      <w:lang w:val="en-GB"/>
    </w:rPr>
  </w:style>
  <w:style w:type="character" w:customStyle="1" w:styleId="Heading7Char">
    <w:name w:val="Heading 7 Char"/>
    <w:basedOn w:val="DefaultParagraphFont"/>
    <w:link w:val="Heading7"/>
    <w:uiPriority w:val="25"/>
    <w:semiHidden/>
    <w:rsid w:val="0017122F"/>
    <w:rPr>
      <w:rFonts w:asciiTheme="majorHAnsi" w:eastAsiaTheme="majorEastAsia" w:hAnsiTheme="majorHAnsi" w:cstheme="majorBidi"/>
      <w:i/>
      <w:iCs/>
      <w:color w:val="812E07" w:themeColor="accent1" w:themeShade="7F"/>
      <w:lang w:val="en-GB"/>
    </w:rPr>
  </w:style>
  <w:style w:type="character" w:customStyle="1" w:styleId="Heading8Char">
    <w:name w:val="Heading 8 Char"/>
    <w:basedOn w:val="DefaultParagraphFont"/>
    <w:link w:val="Heading8"/>
    <w:uiPriority w:val="25"/>
    <w:semiHidden/>
    <w:rsid w:val="0017122F"/>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basedOn w:val="DefaultParagraphFont"/>
    <w:link w:val="Heading9"/>
    <w:uiPriority w:val="25"/>
    <w:semiHidden/>
    <w:rsid w:val="0017122F"/>
    <w:rPr>
      <w:rFonts w:asciiTheme="majorHAnsi" w:eastAsiaTheme="majorEastAsia" w:hAnsiTheme="majorHAnsi" w:cstheme="majorBidi"/>
      <w:i/>
      <w:iCs/>
      <w:color w:val="616161" w:themeColor="text1" w:themeTint="D8"/>
      <w:sz w:val="21"/>
      <w:szCs w:val="21"/>
      <w:lang w:val="en-GB"/>
    </w:rPr>
  </w:style>
  <w:style w:type="paragraph" w:styleId="Title">
    <w:name w:val="Title"/>
    <w:basedOn w:val="Normal"/>
    <w:next w:val="Normal"/>
    <w:link w:val="TitleChar"/>
    <w:uiPriority w:val="25"/>
    <w:semiHidden/>
    <w:qFormat/>
    <w:rsid w:val="007A0004"/>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17122F"/>
    <w:rPr>
      <w:rFonts w:asciiTheme="majorHAnsi" w:eastAsiaTheme="majorEastAsia" w:hAnsiTheme="majorHAnsi" w:cstheme="majorBidi"/>
      <w:color w:val="454545" w:themeColor="text1"/>
      <w:spacing w:val="-10"/>
      <w:kern w:val="28"/>
      <w:sz w:val="56"/>
      <w:szCs w:val="56"/>
      <w:lang w:val="en-GB"/>
    </w:rPr>
  </w:style>
  <w:style w:type="paragraph" w:customStyle="1" w:styleId="TableRowHeading">
    <w:name w:val="Table Row Heading"/>
    <w:basedOn w:val="TableBody"/>
    <w:uiPriority w:val="7"/>
    <w:qFormat/>
    <w:rsid w:val="00BC7C9B"/>
    <w:rPr>
      <w:rFonts w:asciiTheme="majorHAnsi" w:hAnsiTheme="majorHAnsi"/>
      <w:b/>
    </w:rPr>
  </w:style>
  <w:style w:type="character" w:customStyle="1" w:styleId="HighlightAccent4">
    <w:name w:val="Highlight Accent 4"/>
    <w:basedOn w:val="DefaultParagraphFont"/>
    <w:uiPriority w:val="9"/>
    <w:qFormat/>
    <w:rsid w:val="00E06BA3"/>
    <w:rPr>
      <w:color w:val="C2CD23" w:themeColor="accent4"/>
    </w:rPr>
  </w:style>
  <w:style w:type="character" w:customStyle="1" w:styleId="HighlightAccent1">
    <w:name w:val="Highlight Accent 1"/>
    <w:basedOn w:val="DefaultParagraphFont"/>
    <w:uiPriority w:val="9"/>
    <w:qFormat/>
    <w:rsid w:val="00E06BA3"/>
    <w:rPr>
      <w:color w:val="F26522" w:themeColor="accent1"/>
    </w:rPr>
  </w:style>
  <w:style w:type="character" w:customStyle="1" w:styleId="HighlightAccent3">
    <w:name w:val="Highlight Accent 3"/>
    <w:basedOn w:val="DefaultParagraphFont"/>
    <w:uiPriority w:val="9"/>
    <w:qFormat/>
    <w:rsid w:val="00E06BA3"/>
    <w:rPr>
      <w:color w:val="5BCBF5" w:themeColor="accent3"/>
    </w:rPr>
  </w:style>
  <w:style w:type="table" w:customStyle="1" w:styleId="NationalGrid">
    <w:name w:val="National Grid"/>
    <w:basedOn w:val="TableNormal"/>
    <w:uiPriority w:val="99"/>
    <w:rsid w:val="0065318E"/>
    <w:pPr>
      <w:spacing w:before="60" w:after="60"/>
    </w:pPr>
    <w:tblPr>
      <w:tblBorders>
        <w:top w:val="single" w:sz="8" w:space="0" w:color="F26522" w:themeColor="accent1"/>
        <w:bottom w:val="single" w:sz="8" w:space="0" w:color="F26522" w:themeColor="accent1"/>
        <w:insideH w:val="single" w:sz="4" w:space="0" w:color="D9D9D9" w:themeColor="background1" w:themeShade="D9"/>
      </w:tblBorders>
      <w:tblCellMar>
        <w:top w:w="28" w:type="dxa"/>
        <w:left w:w="57" w:type="dxa"/>
        <w:bottom w:w="28" w:type="dxa"/>
        <w:right w:w="57" w:type="dxa"/>
      </w:tblCellMar>
    </w:tblPr>
    <w:tcPr>
      <w:shd w:val="clear" w:color="auto" w:fill="auto"/>
    </w:tcPr>
    <w:tblStylePr w:type="firstRow">
      <w:tblPr/>
      <w:tcPr>
        <w:tcBorders>
          <w:top w:val="single" w:sz="8"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8" w:space="0" w:color="F26522" w:themeColor="accent1"/>
          <w:bottom w:val="single" w:sz="8" w:space="0" w:color="F26522" w:themeColor="accent1"/>
        </w:tcBorders>
        <w:shd w:val="clear" w:color="auto" w:fill="auto"/>
      </w:tcPr>
    </w:tblStylePr>
  </w:style>
  <w:style w:type="character" w:styleId="Hyperlink">
    <w:name w:val="Hyperlink"/>
    <w:basedOn w:val="DefaultParagraphFont"/>
    <w:uiPriority w:val="99"/>
    <w:unhideWhenUsed/>
    <w:rsid w:val="00823F60"/>
    <w:rPr>
      <w:color w:val="FFBF22" w:themeColor="hyperlink"/>
      <w:u w:val="single"/>
    </w:rPr>
  </w:style>
  <w:style w:type="paragraph" w:styleId="ListParagraph">
    <w:name w:val="List Paragraph"/>
    <w:aliases w:val="Numbered list"/>
    <w:basedOn w:val="Normal"/>
    <w:uiPriority w:val="34"/>
    <w:qFormat/>
    <w:rsid w:val="0097070A"/>
    <w:pPr>
      <w:ind w:left="720"/>
      <w:contextualSpacing/>
    </w:pPr>
  </w:style>
  <w:style w:type="paragraph" w:customStyle="1" w:styleId="Heading1Numbered">
    <w:name w:val="Heading 1 Numbered"/>
    <w:basedOn w:val="Heading1"/>
    <w:next w:val="BodyText"/>
    <w:uiPriority w:val="4"/>
    <w:qFormat/>
    <w:rsid w:val="00A1119B"/>
    <w:pPr>
      <w:numPr>
        <w:numId w:val="12"/>
      </w:numPr>
    </w:pPr>
  </w:style>
  <w:style w:type="character" w:customStyle="1" w:styleId="HighlightAccent2">
    <w:name w:val="Highlight Accent 2"/>
    <w:basedOn w:val="DefaultParagraphFont"/>
    <w:uiPriority w:val="9"/>
    <w:qFormat/>
    <w:rsid w:val="000421C8"/>
    <w:rPr>
      <w:color w:val="0079C1" w:themeColor="accent2"/>
    </w:rPr>
  </w:style>
  <w:style w:type="character" w:customStyle="1" w:styleId="BoldItalic">
    <w:name w:val="Bold Italic"/>
    <w:basedOn w:val="DefaultParagraphFont"/>
    <w:uiPriority w:val="2"/>
    <w:qFormat/>
    <w:rsid w:val="00837CFF"/>
    <w:rPr>
      <w:b/>
      <w:i/>
    </w:rPr>
  </w:style>
  <w:style w:type="paragraph" w:styleId="NoSpacing">
    <w:name w:val="No Spacing"/>
    <w:next w:val="BodyText"/>
    <w:qFormat/>
    <w:rsid w:val="00022B39"/>
    <w:pPr>
      <w:spacing w:after="0"/>
    </w:pPr>
    <w:rPr>
      <w:sz w:val="18"/>
      <w:lang w:val="en-GB"/>
    </w:rPr>
  </w:style>
  <w:style w:type="paragraph" w:styleId="TOC2">
    <w:name w:val="toc 2"/>
    <w:basedOn w:val="Normal"/>
    <w:next w:val="Normal"/>
    <w:autoRedefine/>
    <w:uiPriority w:val="39"/>
    <w:qFormat/>
    <w:rsid w:val="008A4B0E"/>
    <w:pPr>
      <w:tabs>
        <w:tab w:val="left" w:pos="660"/>
        <w:tab w:val="right" w:leader="dot" w:pos="10194"/>
      </w:tabs>
      <w:spacing w:before="60" w:after="60"/>
    </w:pPr>
    <w:rPr>
      <w:noProof/>
    </w:rPr>
  </w:style>
  <w:style w:type="paragraph" w:styleId="TOC1">
    <w:name w:val="toc 1"/>
    <w:basedOn w:val="Normal"/>
    <w:next w:val="Normal"/>
    <w:autoRedefine/>
    <w:uiPriority w:val="39"/>
    <w:qFormat/>
    <w:rsid w:val="00EF4DC3"/>
    <w:pPr>
      <w:tabs>
        <w:tab w:val="left" w:pos="400"/>
        <w:tab w:val="right" w:leader="dot" w:pos="10194"/>
      </w:tabs>
      <w:spacing w:before="240" w:after="0"/>
      <w:pPrChange w:id="0" w:author="Stuart McLarnon (NESO)" w:date="2024-11-18T11:41:00Z">
        <w:pPr>
          <w:tabs>
            <w:tab w:val="left" w:pos="400"/>
            <w:tab w:val="right" w:leader="dot" w:pos="10194"/>
          </w:tabs>
          <w:spacing w:before="240"/>
        </w:pPr>
      </w:pPrChange>
    </w:pPr>
    <w:rPr>
      <w:rFonts w:ascii="Poppins Medium" w:hAnsi="Poppins Medium" w:cs="Poppins Medium"/>
      <w:b/>
      <w:bCs/>
      <w:noProof/>
      <w:color w:val="3F0731"/>
      <w:sz w:val="24"/>
      <w:szCs w:val="24"/>
      <w:rPrChange w:id="0" w:author="Stuart McLarnon (NESO)" w:date="2024-11-18T11:41:00Z">
        <w:rPr>
          <w:rFonts w:asciiTheme="minorHAnsi" w:eastAsiaTheme="minorHAnsi" w:hAnsiTheme="minorHAnsi" w:cstheme="minorBidi"/>
          <w:noProof/>
          <w:color w:val="F26522" w:themeColor="accent1"/>
          <w:lang w:val="en-GB" w:eastAsia="en-US" w:bidi="ar-SA"/>
        </w:rPr>
      </w:rPrChange>
    </w:rPr>
  </w:style>
  <w:style w:type="paragraph" w:customStyle="1" w:styleId="Contents">
    <w:name w:val="Contents"/>
    <w:basedOn w:val="PageTitle"/>
    <w:next w:val="BodyText"/>
    <w:uiPriority w:val="99"/>
    <w:unhideWhenUsed/>
    <w:qFormat/>
    <w:rsid w:val="00BE3D3C"/>
    <w:pPr>
      <w:framePr w:wrap="notBeside"/>
    </w:pPr>
  </w:style>
  <w:style w:type="paragraph" w:customStyle="1" w:styleId="CoverDate">
    <w:name w:val="Cover Date"/>
    <w:basedOn w:val="CoverSubtitle"/>
    <w:next w:val="BodyText"/>
    <w:uiPriority w:val="27"/>
    <w:qFormat/>
    <w:rsid w:val="0030205D"/>
    <w:pPr>
      <w:framePr w:wrap="notBeside"/>
    </w:pPr>
    <w:rPr>
      <w:sz w:val="24"/>
    </w:rPr>
  </w:style>
  <w:style w:type="paragraph" w:customStyle="1" w:styleId="Introtext">
    <w:name w:val="Intro text"/>
    <w:basedOn w:val="Normal"/>
    <w:uiPriority w:val="99"/>
    <w:qFormat/>
    <w:rsid w:val="00CE7C68"/>
    <w:rPr>
      <w:color w:val="0079C1" w:themeColor="accent2"/>
      <w:sz w:val="24"/>
    </w:rPr>
  </w:style>
  <w:style w:type="paragraph" w:customStyle="1" w:styleId="FrameBody">
    <w:name w:val="Frame Body"/>
    <w:basedOn w:val="FrameHeading"/>
    <w:uiPriority w:val="13"/>
    <w:qFormat/>
    <w:rsid w:val="00ED7861"/>
    <w:pPr>
      <w:framePr w:wrap="around"/>
    </w:pPr>
    <w:rPr>
      <w:b w:val="0"/>
      <w:sz w:val="20"/>
    </w:rPr>
  </w:style>
  <w:style w:type="paragraph" w:styleId="BodyText">
    <w:name w:val="Body Text"/>
    <w:link w:val="BodyTextChar"/>
    <w:qFormat/>
    <w:rsid w:val="00E86BD9"/>
    <w:rPr>
      <w:color w:val="454545" w:themeColor="text1"/>
      <w:lang w:val="en-GB"/>
    </w:rPr>
  </w:style>
  <w:style w:type="character" w:customStyle="1" w:styleId="BodyTextChar">
    <w:name w:val="Body Text Char"/>
    <w:basedOn w:val="DefaultParagraphFont"/>
    <w:link w:val="BodyText"/>
    <w:rsid w:val="00E86BD9"/>
    <w:rPr>
      <w:color w:val="454545" w:themeColor="text1"/>
      <w:lang w:val="en-GB"/>
    </w:rPr>
  </w:style>
  <w:style w:type="numbering" w:customStyle="1" w:styleId="Bullets">
    <w:name w:val="Bullets"/>
    <w:uiPriority w:val="99"/>
    <w:rsid w:val="001D26B9"/>
    <w:pPr>
      <w:numPr>
        <w:numId w:val="14"/>
      </w:numPr>
    </w:pPr>
  </w:style>
  <w:style w:type="paragraph" w:customStyle="1" w:styleId="TableTitle">
    <w:name w:val="Table Title"/>
    <w:basedOn w:val="BodyText"/>
    <w:next w:val="BodyText"/>
    <w:uiPriority w:val="6"/>
    <w:qFormat/>
    <w:rsid w:val="00DD248B"/>
    <w:pPr>
      <w:keepNext/>
      <w:keepLines/>
      <w:spacing w:before="120"/>
    </w:pPr>
    <w:rPr>
      <w:rFonts w:asciiTheme="majorHAnsi" w:hAnsiTheme="majorHAnsi" w:cstheme="majorHAnsi"/>
      <w:b/>
      <w:color w:val="F26522" w:themeColor="accent1"/>
    </w:rPr>
  </w:style>
  <w:style w:type="paragraph" w:customStyle="1" w:styleId="ShadedBody">
    <w:name w:val="Shaded Body"/>
    <w:basedOn w:val="ShadedHeading"/>
    <w:uiPriority w:val="11"/>
    <w:qFormat/>
    <w:rsid w:val="00817F49"/>
    <w:pPr>
      <w:keepNext w:val="0"/>
      <w:spacing w:before="0"/>
    </w:pPr>
    <w:rPr>
      <w:sz w:val="20"/>
    </w:rPr>
  </w:style>
  <w:style w:type="paragraph" w:customStyle="1" w:styleId="FrameHeading">
    <w:name w:val="Frame Heading"/>
    <w:basedOn w:val="BodyText"/>
    <w:next w:val="FrameBody"/>
    <w:uiPriority w:val="12"/>
    <w:qFormat/>
    <w:rsid w:val="008E277F"/>
    <w:pPr>
      <w:keepNext/>
      <w:keepLines/>
      <w:framePr w:w="2268" w:wrap="around" w:vAnchor="text" w:hAnchor="page" w:x="795" w:y="1"/>
      <w:pBdr>
        <w:top w:val="single" w:sz="8" w:space="2" w:color="F26522" w:themeColor="accent1"/>
        <w:left w:val="single" w:sz="8" w:space="3" w:color="F26522" w:themeColor="accent1"/>
        <w:bottom w:val="single" w:sz="8" w:space="2" w:color="F26522" w:themeColor="accent1"/>
        <w:right w:val="single" w:sz="8" w:space="3" w:color="F26522" w:themeColor="accent1"/>
      </w:pBdr>
      <w:shd w:val="clear" w:color="auto" w:fill="F26522" w:themeFill="accent1"/>
    </w:pPr>
    <w:rPr>
      <w:b/>
      <w:color w:val="FFFFFF" w:themeColor="background1"/>
      <w:sz w:val="24"/>
    </w:rPr>
  </w:style>
  <w:style w:type="paragraph" w:customStyle="1" w:styleId="AppendixPageTitle">
    <w:name w:val="Appendix Page Title"/>
    <w:basedOn w:val="PageTitle"/>
    <w:next w:val="BodyText"/>
    <w:uiPriority w:val="99"/>
    <w:qFormat/>
    <w:rsid w:val="009E5FDA"/>
    <w:pPr>
      <w:framePr w:wrap="notBeside"/>
    </w:pPr>
    <w:rPr>
      <w:sz w:val="32"/>
    </w:rPr>
  </w:style>
  <w:style w:type="paragraph" w:customStyle="1" w:styleId="AppendixSectionTitle">
    <w:name w:val="Appendix Section Title"/>
    <w:basedOn w:val="SectionTitle"/>
    <w:next w:val="AppendixSubheading"/>
    <w:uiPriority w:val="99"/>
    <w:qFormat/>
    <w:rsid w:val="00D479C1"/>
    <w:rPr>
      <w:color w:val="FFFFFF" w:themeColor="background1"/>
    </w:rPr>
  </w:style>
  <w:style w:type="paragraph" w:customStyle="1" w:styleId="AppendixSectionNumber">
    <w:name w:val="Appendix Section Number"/>
    <w:next w:val="AppendixSectionTitle"/>
    <w:uiPriority w:val="99"/>
    <w:qFormat/>
    <w:rsid w:val="00060FB6"/>
    <w:pPr>
      <w:numPr>
        <w:numId w:val="16"/>
      </w:numPr>
      <w:spacing w:before="9960" w:after="0"/>
    </w:pPr>
    <w:rPr>
      <w:rFonts w:asciiTheme="majorHAnsi" w:hAnsiTheme="majorHAnsi"/>
      <w:b/>
      <w:color w:val="FFFFFF" w:themeColor="background1"/>
      <w:sz w:val="152"/>
      <w:szCs w:val="152"/>
      <w:lang w:val="en-GB"/>
      <w14:scene3d>
        <w14:camera w14:prst="orthographicFront"/>
        <w14:lightRig w14:rig="threePt" w14:dir="t">
          <w14:rot w14:lat="0" w14:lon="0" w14:rev="0"/>
        </w14:lightRig>
      </w14:scene3d>
    </w:rPr>
  </w:style>
  <w:style w:type="paragraph" w:customStyle="1" w:styleId="CVName">
    <w:name w:val="CV Name"/>
    <w:basedOn w:val="BodyText"/>
    <w:uiPriority w:val="99"/>
    <w:qFormat/>
    <w:rsid w:val="00E3415C"/>
    <w:pPr>
      <w:spacing w:after="0"/>
    </w:pPr>
    <w:rPr>
      <w:color w:val="F26522" w:themeColor="accent1"/>
      <w:sz w:val="22"/>
    </w:rPr>
  </w:style>
  <w:style w:type="paragraph" w:customStyle="1" w:styleId="CVLocation">
    <w:name w:val="CV Location"/>
    <w:basedOn w:val="BodyText"/>
    <w:uiPriority w:val="99"/>
    <w:qFormat/>
    <w:rsid w:val="00977EC0"/>
    <w:pPr>
      <w:spacing w:after="0"/>
    </w:pPr>
    <w:rPr>
      <w:sz w:val="18"/>
    </w:rPr>
  </w:style>
  <w:style w:type="paragraph" w:customStyle="1" w:styleId="CVTitle">
    <w:name w:val="CV Title"/>
    <w:basedOn w:val="BodyText"/>
    <w:uiPriority w:val="99"/>
    <w:qFormat/>
    <w:rsid w:val="00977EC0"/>
    <w:pPr>
      <w:spacing w:after="0"/>
    </w:pPr>
  </w:style>
  <w:style w:type="paragraph" w:customStyle="1" w:styleId="Backcoverdisclaimer">
    <w:name w:val="Back cover disclaimer"/>
    <w:basedOn w:val="Footer"/>
    <w:uiPriority w:val="99"/>
    <w:qFormat/>
    <w:rsid w:val="00FA363C"/>
    <w:pPr>
      <w:jc w:val="right"/>
    </w:pPr>
  </w:style>
  <w:style w:type="paragraph" w:customStyle="1" w:styleId="Disclaimertext">
    <w:name w:val="Disclaimer text"/>
    <w:basedOn w:val="Backcoverdisclaimer"/>
    <w:uiPriority w:val="99"/>
    <w:qFormat/>
    <w:rsid w:val="00EE3968"/>
  </w:style>
  <w:style w:type="paragraph" w:customStyle="1" w:styleId="SourceNotes">
    <w:name w:val="Source &amp; Notes"/>
    <w:basedOn w:val="BodyText"/>
    <w:uiPriority w:val="99"/>
    <w:qFormat/>
    <w:rsid w:val="00AD5D5A"/>
    <w:pPr>
      <w:tabs>
        <w:tab w:val="left" w:pos="709"/>
      </w:tabs>
      <w:ind w:left="1134" w:hanging="1134"/>
      <w:contextualSpacing/>
    </w:pPr>
    <w:rPr>
      <w:color w:val="auto"/>
      <w:sz w:val="16"/>
    </w:rPr>
  </w:style>
  <w:style w:type="paragraph" w:customStyle="1" w:styleId="CVEmail">
    <w:name w:val="CV Email"/>
    <w:basedOn w:val="BodyText"/>
    <w:uiPriority w:val="99"/>
    <w:qFormat/>
    <w:rsid w:val="003B2874"/>
    <w:pPr>
      <w:tabs>
        <w:tab w:val="center" w:pos="1438"/>
      </w:tabs>
      <w:spacing w:after="0"/>
    </w:pPr>
    <w:rPr>
      <w:color w:val="F26522" w:themeColor="accent1"/>
      <w:sz w:val="18"/>
    </w:rPr>
  </w:style>
  <w:style w:type="paragraph" w:customStyle="1" w:styleId="SectionSubheading">
    <w:name w:val="Section Subheading"/>
    <w:basedOn w:val="CoverSubtitle"/>
    <w:uiPriority w:val="21"/>
    <w:qFormat/>
    <w:rsid w:val="00060FB6"/>
    <w:pPr>
      <w:keepLines/>
      <w:framePr w:w="0" w:wrap="auto" w:vAnchor="margin" w:hAnchor="text" w:xAlign="left" w:yAlign="inline" w:anchorLock="0"/>
      <w:spacing w:after="120"/>
      <w:ind w:left="-1814" w:right="2268"/>
    </w:pPr>
    <w:rPr>
      <w:noProof/>
      <w:sz w:val="32"/>
    </w:rPr>
  </w:style>
  <w:style w:type="paragraph" w:customStyle="1" w:styleId="AppendixSubheading">
    <w:name w:val="Appendix Subheading"/>
    <w:basedOn w:val="SectionSubheading"/>
    <w:uiPriority w:val="99"/>
    <w:qFormat/>
    <w:rsid w:val="00060FB6"/>
    <w:rPr>
      <w:color w:val="FFFFFF" w:themeColor="background1"/>
    </w:rPr>
  </w:style>
  <w:style w:type="paragraph" w:styleId="FootnoteText">
    <w:name w:val="footnote text"/>
    <w:basedOn w:val="Normal"/>
    <w:link w:val="FootnoteTextChar"/>
    <w:uiPriority w:val="99"/>
    <w:unhideWhenUsed/>
    <w:rsid w:val="002E6A47"/>
    <w:pPr>
      <w:spacing w:after="0" w:line="264" w:lineRule="auto"/>
    </w:pPr>
    <w:rPr>
      <w:rFonts w:ascii="Arial" w:eastAsiaTheme="minorEastAsia" w:hAnsi="Arial" w:cs="Times New Roman"/>
      <w:i/>
      <w:color w:val="A1A1A1" w:themeColor="text1" w:themeTint="80"/>
      <w:szCs w:val="24"/>
    </w:rPr>
  </w:style>
  <w:style w:type="character" w:customStyle="1" w:styleId="FootnoteTextChar">
    <w:name w:val="Footnote Text Char"/>
    <w:basedOn w:val="DefaultParagraphFont"/>
    <w:link w:val="FootnoteText"/>
    <w:uiPriority w:val="99"/>
    <w:rsid w:val="002E6A47"/>
    <w:rPr>
      <w:rFonts w:ascii="Arial" w:eastAsiaTheme="minorEastAsia" w:hAnsi="Arial" w:cs="Times New Roman"/>
      <w:i/>
      <w:color w:val="A1A1A1" w:themeColor="text1" w:themeTint="80"/>
      <w:szCs w:val="24"/>
      <w:lang w:val="en-GB"/>
    </w:rPr>
  </w:style>
  <w:style w:type="character" w:styleId="FootnoteReference">
    <w:name w:val="footnote reference"/>
    <w:basedOn w:val="DefaultParagraphFont"/>
    <w:uiPriority w:val="99"/>
    <w:unhideWhenUsed/>
    <w:rsid w:val="002E6A47"/>
    <w:rPr>
      <w:vertAlign w:val="superscript"/>
    </w:rPr>
  </w:style>
  <w:style w:type="paragraph" w:customStyle="1" w:styleId="CF1Body">
    <w:name w:val="CF1 Body"/>
    <w:basedOn w:val="Normal"/>
    <w:link w:val="CF1BodyChar"/>
    <w:qFormat/>
    <w:rsid w:val="002E6A47"/>
    <w:pPr>
      <w:numPr>
        <w:numId w:val="17"/>
      </w:numPr>
      <w:spacing w:after="0" w:line="264" w:lineRule="auto"/>
      <w:ind w:left="777"/>
      <w:contextualSpacing/>
      <w:jc w:val="both"/>
    </w:pPr>
    <w:rPr>
      <w:rFonts w:ascii="Arial" w:eastAsiaTheme="minorEastAsia" w:hAnsi="Arial" w:cs="Times New Roman"/>
      <w:color w:val="auto"/>
    </w:rPr>
  </w:style>
  <w:style w:type="paragraph" w:customStyle="1" w:styleId="CFBody3">
    <w:name w:val="CF Body 3"/>
    <w:basedOn w:val="CF1Body"/>
    <w:link w:val="CFBody3Char"/>
    <w:qFormat/>
    <w:rsid w:val="002E6A47"/>
    <w:pPr>
      <w:numPr>
        <w:numId w:val="18"/>
      </w:numPr>
      <w:ind w:left="2520"/>
    </w:pPr>
  </w:style>
  <w:style w:type="character" w:customStyle="1" w:styleId="CF1BodyChar">
    <w:name w:val="CF1 Body Char"/>
    <w:basedOn w:val="DefaultParagraphFont"/>
    <w:link w:val="CF1Body"/>
    <w:rsid w:val="002E6A47"/>
    <w:rPr>
      <w:rFonts w:ascii="Arial" w:eastAsiaTheme="minorEastAsia" w:hAnsi="Arial" w:cs="Times New Roman"/>
      <w:lang w:val="en-GB"/>
    </w:rPr>
  </w:style>
  <w:style w:type="paragraph" w:customStyle="1" w:styleId="CF32Body">
    <w:name w:val="CF 3.2 Body"/>
    <w:basedOn w:val="Normal"/>
    <w:link w:val="CF32BodyChar"/>
    <w:qFormat/>
    <w:rsid w:val="002E6A47"/>
    <w:pPr>
      <w:numPr>
        <w:numId w:val="19"/>
      </w:numPr>
      <w:spacing w:afterLines="40" w:after="96" w:line="271" w:lineRule="auto"/>
      <w:jc w:val="both"/>
      <w:textAlignment w:val="baseline"/>
    </w:pPr>
    <w:rPr>
      <w:rFonts w:ascii="Arial" w:eastAsia="MS Gothic" w:hAnsi="Arial" w:cs="Times New Roman"/>
      <w:color w:val="auto"/>
      <w:kern w:val="24"/>
      <w:szCs w:val="16"/>
    </w:rPr>
  </w:style>
  <w:style w:type="character" w:customStyle="1" w:styleId="CFBody3Char">
    <w:name w:val="CF Body 3 Char"/>
    <w:basedOn w:val="CF1BodyChar"/>
    <w:link w:val="CFBody3"/>
    <w:rsid w:val="002E6A47"/>
    <w:rPr>
      <w:rFonts w:ascii="Arial" w:eastAsiaTheme="minorEastAsia" w:hAnsi="Arial" w:cs="Times New Roman"/>
      <w:lang w:val="en-GB"/>
    </w:rPr>
  </w:style>
  <w:style w:type="paragraph" w:customStyle="1" w:styleId="CF31Body">
    <w:name w:val="CF 3.1 Body"/>
    <w:basedOn w:val="Normal"/>
    <w:link w:val="CF31BodyChar"/>
    <w:qFormat/>
    <w:rsid w:val="002E6A47"/>
    <w:pPr>
      <w:numPr>
        <w:numId w:val="20"/>
      </w:numPr>
      <w:spacing w:after="0" w:line="264" w:lineRule="auto"/>
      <w:ind w:left="1212"/>
      <w:jc w:val="both"/>
    </w:pPr>
    <w:rPr>
      <w:rFonts w:ascii="Arial" w:eastAsiaTheme="minorEastAsia" w:hAnsi="Arial" w:cstheme="minorHAnsi"/>
      <w:color w:val="auto"/>
    </w:rPr>
  </w:style>
  <w:style w:type="character" w:customStyle="1" w:styleId="CF32BodyChar">
    <w:name w:val="CF 3.2 Body Char"/>
    <w:basedOn w:val="DefaultParagraphFont"/>
    <w:link w:val="CF32Body"/>
    <w:rsid w:val="002E6A47"/>
    <w:rPr>
      <w:rFonts w:ascii="Arial" w:eastAsia="MS Gothic" w:hAnsi="Arial" w:cs="Times New Roman"/>
      <w:kern w:val="24"/>
      <w:szCs w:val="16"/>
      <w:lang w:val="en-GB"/>
    </w:rPr>
  </w:style>
  <w:style w:type="paragraph" w:customStyle="1" w:styleId="CFBody4">
    <w:name w:val="CF Body 4.`"/>
    <w:basedOn w:val="Normal"/>
    <w:link w:val="CFBody4Char"/>
    <w:qFormat/>
    <w:rsid w:val="002E6A47"/>
    <w:pPr>
      <w:numPr>
        <w:numId w:val="22"/>
      </w:numPr>
      <w:spacing w:after="0" w:line="264" w:lineRule="auto"/>
      <w:jc w:val="both"/>
    </w:pPr>
    <w:rPr>
      <w:rFonts w:ascii="Arial" w:eastAsiaTheme="minorEastAsia" w:hAnsi="Arial" w:cs="Times New Roman"/>
      <w:color w:val="auto"/>
    </w:rPr>
  </w:style>
  <w:style w:type="character" w:customStyle="1" w:styleId="CF31BodyChar">
    <w:name w:val="CF 3.1 Body Char"/>
    <w:basedOn w:val="DefaultParagraphFont"/>
    <w:link w:val="CF31Body"/>
    <w:rsid w:val="002E6A47"/>
    <w:rPr>
      <w:rFonts w:ascii="Arial" w:eastAsiaTheme="minorEastAsia" w:hAnsi="Arial" w:cstheme="minorHAnsi"/>
      <w:lang w:val="en-GB"/>
    </w:rPr>
  </w:style>
  <w:style w:type="character" w:customStyle="1" w:styleId="CFBody4Char">
    <w:name w:val="CF Body 4.` Char"/>
    <w:basedOn w:val="DefaultParagraphFont"/>
    <w:link w:val="CFBody4"/>
    <w:rsid w:val="002E6A47"/>
    <w:rPr>
      <w:rFonts w:ascii="Arial" w:eastAsiaTheme="minorEastAsia" w:hAnsi="Arial" w:cs="Times New Roman"/>
      <w:lang w:val="en-GB"/>
    </w:rPr>
  </w:style>
  <w:style w:type="paragraph" w:styleId="TOC3">
    <w:name w:val="toc 3"/>
    <w:basedOn w:val="Normal"/>
    <w:next w:val="Normal"/>
    <w:autoRedefine/>
    <w:uiPriority w:val="39"/>
    <w:qFormat/>
    <w:rsid w:val="00A97C8B"/>
    <w:pPr>
      <w:spacing w:after="100"/>
      <w:ind w:left="400"/>
    </w:pPr>
  </w:style>
  <w:style w:type="paragraph" w:customStyle="1" w:styleId="Stylesection4">
    <w:name w:val="Style section 4"/>
    <w:basedOn w:val="CFBody4"/>
    <w:link w:val="Stylesection4Char"/>
    <w:uiPriority w:val="99"/>
    <w:qFormat/>
    <w:rsid w:val="00C05336"/>
  </w:style>
  <w:style w:type="character" w:customStyle="1" w:styleId="Stylesection4Char">
    <w:name w:val="Style section 4 Char"/>
    <w:basedOn w:val="CFBody4Char"/>
    <w:link w:val="Stylesection4"/>
    <w:uiPriority w:val="99"/>
    <w:rsid w:val="00C05336"/>
    <w:rPr>
      <w:rFonts w:ascii="Arial" w:eastAsiaTheme="minorEastAsia" w:hAnsi="Arial" w:cs="Times New Roman"/>
      <w:lang w:val="en-GB"/>
    </w:rPr>
  </w:style>
  <w:style w:type="paragraph" w:customStyle="1" w:styleId="TableNormalPara">
    <w:name w:val="Table Normal Para"/>
    <w:basedOn w:val="Normal"/>
    <w:uiPriority w:val="99"/>
    <w:rsid w:val="000226A1"/>
    <w:pPr>
      <w:spacing w:after="0" w:line="264" w:lineRule="auto"/>
    </w:pPr>
    <w:rPr>
      <w:rFonts w:ascii="Arial" w:eastAsiaTheme="minorEastAsia" w:hAnsi="Arial" w:cs="Times New Roman"/>
      <w:color w:val="auto"/>
      <w:sz w:val="22"/>
      <w:szCs w:val="22"/>
    </w:rPr>
  </w:style>
  <w:style w:type="character" w:styleId="PageNumber">
    <w:name w:val="page number"/>
    <w:basedOn w:val="DefaultParagraphFont"/>
    <w:uiPriority w:val="99"/>
    <w:semiHidden/>
    <w:unhideWhenUsed/>
    <w:rsid w:val="000226A1"/>
  </w:style>
  <w:style w:type="paragraph" w:customStyle="1" w:styleId="HeaderFooterA4VMaster">
    <w:name w:val="Header/Footer (A4 V:Master)"/>
    <w:basedOn w:val="Normal"/>
    <w:uiPriority w:val="99"/>
    <w:rsid w:val="000226A1"/>
    <w:pPr>
      <w:widowControl w:val="0"/>
      <w:suppressAutoHyphens/>
      <w:autoSpaceDE w:val="0"/>
      <w:autoSpaceDN w:val="0"/>
      <w:adjustRightInd w:val="0"/>
      <w:spacing w:after="0" w:line="288" w:lineRule="auto"/>
      <w:textAlignment w:val="center"/>
    </w:pPr>
    <w:rPr>
      <w:rFonts w:ascii="Georgia-Italic" w:eastAsiaTheme="minorEastAsia" w:hAnsi="Georgia-Italic" w:cs="Georgia-Italic"/>
      <w:i/>
      <w:iCs/>
      <w:color w:val="000000"/>
      <w:sz w:val="14"/>
      <w:szCs w:val="14"/>
    </w:rPr>
  </w:style>
  <w:style w:type="paragraph" w:customStyle="1" w:styleId="BIHubTemplate">
    <w:name w:val="BI Hub Template"/>
    <w:basedOn w:val="Footer"/>
    <w:qFormat/>
    <w:rsid w:val="000226A1"/>
    <w:pPr>
      <w:tabs>
        <w:tab w:val="center" w:pos="4320"/>
        <w:tab w:val="right" w:pos="8640"/>
      </w:tabs>
      <w:spacing w:after="0" w:line="264" w:lineRule="auto"/>
    </w:pPr>
    <w:rPr>
      <w:rFonts w:ascii="Arial" w:eastAsiaTheme="minorEastAsia" w:hAnsi="Arial" w:cs="Times New Roman"/>
      <w:i/>
      <w:noProof w:val="0"/>
      <w:color w:val="FFBF22" w:themeColor="accent6"/>
      <w:szCs w:val="14"/>
    </w:rPr>
  </w:style>
  <w:style w:type="paragraph" w:styleId="Quote">
    <w:name w:val="Quote"/>
    <w:basedOn w:val="Normal"/>
    <w:next w:val="Normal"/>
    <w:link w:val="QuoteChar"/>
    <w:uiPriority w:val="29"/>
    <w:rsid w:val="000226A1"/>
    <w:pPr>
      <w:spacing w:after="0" w:line="264" w:lineRule="auto"/>
    </w:pPr>
    <w:rPr>
      <w:rFonts w:ascii="Georgia" w:eastAsiaTheme="minorEastAsia" w:hAnsi="Georgia" w:cs="Times New Roman"/>
      <w:i/>
      <w:iCs/>
      <w:color w:val="A1A1A1" w:themeColor="text1" w:themeTint="80"/>
      <w:szCs w:val="22"/>
    </w:rPr>
  </w:style>
  <w:style w:type="character" w:customStyle="1" w:styleId="QuoteChar">
    <w:name w:val="Quote Char"/>
    <w:basedOn w:val="DefaultParagraphFont"/>
    <w:link w:val="Quote"/>
    <w:uiPriority w:val="29"/>
    <w:rsid w:val="000226A1"/>
    <w:rPr>
      <w:rFonts w:ascii="Georgia" w:eastAsiaTheme="minorEastAsia" w:hAnsi="Georgia" w:cs="Times New Roman"/>
      <w:i/>
      <w:iCs/>
      <w:color w:val="A1A1A1" w:themeColor="text1" w:themeTint="80"/>
      <w:szCs w:val="22"/>
      <w:lang w:val="en-GB"/>
    </w:rPr>
  </w:style>
  <w:style w:type="character" w:styleId="Strong">
    <w:name w:val="Strong"/>
    <w:basedOn w:val="DefaultParagraphFont"/>
    <w:uiPriority w:val="22"/>
    <w:rsid w:val="000226A1"/>
    <w:rPr>
      <w:b w:val="0"/>
      <w:bCs/>
      <w:color w:val="F26522" w:themeColor="accent1"/>
    </w:rPr>
  </w:style>
  <w:style w:type="table" w:styleId="LightList-Accent6">
    <w:name w:val="Light List Accent 6"/>
    <w:basedOn w:val="TableNormal"/>
    <w:uiPriority w:val="61"/>
    <w:rsid w:val="000226A1"/>
    <w:pPr>
      <w:spacing w:after="0"/>
    </w:pPr>
    <w:rPr>
      <w:rFonts w:ascii="Times New Roman" w:eastAsiaTheme="minorEastAsia" w:hAnsi="Times New Roman" w:cs="Times New Roman"/>
      <w:lang w:val="en-GB"/>
    </w:rPr>
    <w:tblPr>
      <w:tblStyleRowBandSize w:val="1"/>
      <w:tblStyleColBandSize w:val="1"/>
      <w:tblBorders>
        <w:top w:val="single" w:sz="8" w:space="0" w:color="FFBF22" w:themeColor="accent6"/>
        <w:left w:val="single" w:sz="8" w:space="0" w:color="FFBF22" w:themeColor="accent6"/>
        <w:bottom w:val="single" w:sz="8" w:space="0" w:color="FFBF22" w:themeColor="accent6"/>
        <w:right w:val="single" w:sz="8" w:space="0" w:color="FFBF22" w:themeColor="accent6"/>
      </w:tblBorders>
    </w:tblPr>
    <w:tblStylePr w:type="firstRow">
      <w:pPr>
        <w:spacing w:before="0" w:after="0" w:line="240" w:lineRule="auto"/>
      </w:pPr>
      <w:rPr>
        <w:b/>
        <w:bCs/>
        <w:color w:val="FFFFFF" w:themeColor="background1"/>
      </w:rPr>
      <w:tblPr/>
      <w:tcPr>
        <w:shd w:val="clear" w:color="auto" w:fill="FFBF22" w:themeFill="accent6"/>
      </w:tcPr>
    </w:tblStylePr>
    <w:tblStylePr w:type="lastRow">
      <w:pPr>
        <w:spacing w:before="0" w:after="0" w:line="240" w:lineRule="auto"/>
      </w:pPr>
      <w:rPr>
        <w:b/>
        <w:bCs/>
      </w:rPr>
      <w:tblPr/>
      <w:tcPr>
        <w:tcBorders>
          <w:top w:val="double" w:sz="6" w:space="0" w:color="FFBF22" w:themeColor="accent6"/>
          <w:left w:val="single" w:sz="8" w:space="0" w:color="FFBF22" w:themeColor="accent6"/>
          <w:bottom w:val="single" w:sz="8" w:space="0" w:color="FFBF22" w:themeColor="accent6"/>
          <w:right w:val="single" w:sz="8" w:space="0" w:color="FFBF22" w:themeColor="accent6"/>
        </w:tcBorders>
      </w:tcPr>
    </w:tblStylePr>
    <w:tblStylePr w:type="firstCol">
      <w:rPr>
        <w:b/>
        <w:bCs/>
      </w:rPr>
    </w:tblStylePr>
    <w:tblStylePr w:type="lastCol">
      <w:rPr>
        <w:b/>
        <w:bCs/>
      </w:rPr>
    </w:tblStylePr>
    <w:tblStylePr w:type="band1Vert">
      <w:tblPr/>
      <w:tcPr>
        <w:tcBorders>
          <w:top w:val="single" w:sz="8" w:space="0" w:color="FFBF22" w:themeColor="accent6"/>
          <w:left w:val="single" w:sz="8" w:space="0" w:color="FFBF22" w:themeColor="accent6"/>
          <w:bottom w:val="single" w:sz="8" w:space="0" w:color="FFBF22" w:themeColor="accent6"/>
          <w:right w:val="single" w:sz="8" w:space="0" w:color="FFBF22" w:themeColor="accent6"/>
        </w:tcBorders>
      </w:tcPr>
    </w:tblStylePr>
    <w:tblStylePr w:type="band1Horz">
      <w:tblPr/>
      <w:tcPr>
        <w:tcBorders>
          <w:top w:val="single" w:sz="8" w:space="0" w:color="FFBF22" w:themeColor="accent6"/>
          <w:left w:val="single" w:sz="8" w:space="0" w:color="FFBF22" w:themeColor="accent6"/>
          <w:bottom w:val="single" w:sz="8" w:space="0" w:color="FFBF22" w:themeColor="accent6"/>
          <w:right w:val="single" w:sz="8" w:space="0" w:color="FFBF22" w:themeColor="accent6"/>
        </w:tcBorders>
      </w:tcPr>
    </w:tblStylePr>
  </w:style>
  <w:style w:type="character" w:styleId="LineNumber">
    <w:name w:val="line number"/>
    <w:basedOn w:val="DefaultParagraphFont"/>
    <w:uiPriority w:val="99"/>
    <w:semiHidden/>
    <w:unhideWhenUsed/>
    <w:rsid w:val="000226A1"/>
  </w:style>
  <w:style w:type="table" w:customStyle="1" w:styleId="BItable">
    <w:name w:val="BI table"/>
    <w:basedOn w:val="TableNormal"/>
    <w:uiPriority w:val="99"/>
    <w:rsid w:val="000226A1"/>
    <w:pPr>
      <w:spacing w:after="0"/>
    </w:pPr>
    <w:rPr>
      <w:rFonts w:eastAsiaTheme="minorEastAsia" w:cs="Times New Roman"/>
      <w:lang w:val="en-GB"/>
    </w:rPr>
    <w:tblPr>
      <w:tblBorders>
        <w:top w:val="single" w:sz="8" w:space="0" w:color="ACACAE" w:themeColor="background2"/>
        <w:left w:val="single" w:sz="8" w:space="0" w:color="ACACAE" w:themeColor="background2"/>
        <w:bottom w:val="single" w:sz="8" w:space="0" w:color="ACACAE" w:themeColor="background2"/>
        <w:right w:val="single" w:sz="8" w:space="0" w:color="ACACAE" w:themeColor="background2"/>
        <w:insideH w:val="single" w:sz="8" w:space="0" w:color="ACACAE" w:themeColor="background2"/>
        <w:insideV w:val="single" w:sz="8" w:space="0" w:color="ACACAE" w:themeColor="background2"/>
      </w:tblBorders>
      <w:tblCellMar>
        <w:top w:w="57" w:type="dxa"/>
        <w:bottom w:w="57" w:type="dxa"/>
      </w:tblCellMar>
    </w:tblPr>
    <w:tcPr>
      <w:shd w:val="clear" w:color="auto" w:fill="F3F3F3"/>
    </w:tcPr>
    <w:tblStylePr w:type="firstRow">
      <w:rPr>
        <w:rFonts w:ascii="Marlett" w:hAnsi="Marlett"/>
        <w:color w:val="727274" w:themeColor="text2"/>
        <w:sz w:val="18"/>
      </w:rPr>
      <w:tblPr/>
      <w:tcPr>
        <w:shd w:val="clear" w:color="auto" w:fill="E7E7E7"/>
      </w:tcPr>
    </w:tblStylePr>
  </w:style>
  <w:style w:type="character" w:styleId="PlaceholderText">
    <w:name w:val="Placeholder Text"/>
    <w:basedOn w:val="DefaultParagraphFont"/>
    <w:uiPriority w:val="99"/>
    <w:semiHidden/>
    <w:rsid w:val="000226A1"/>
    <w:rPr>
      <w:i/>
      <w:color w:val="DFE774" w:themeColor="accent4" w:themeTint="99"/>
    </w:rPr>
  </w:style>
  <w:style w:type="table" w:styleId="LightShading">
    <w:name w:val="Light Shading"/>
    <w:basedOn w:val="TableNormal"/>
    <w:uiPriority w:val="60"/>
    <w:rsid w:val="000226A1"/>
    <w:pPr>
      <w:spacing w:after="0"/>
    </w:pPr>
    <w:rPr>
      <w:rFonts w:ascii="Times New Roman" w:eastAsiaTheme="minorEastAsia" w:hAnsi="Times New Roman" w:cs="Times New Roman"/>
      <w:color w:val="333333" w:themeColor="text1" w:themeShade="BF"/>
      <w:lang w:val="en-GB"/>
    </w:rPr>
    <w:tblPr>
      <w:tblStyleRowBandSize w:val="1"/>
      <w:tblStyleColBandSize w:val="1"/>
      <w:tblBorders>
        <w:top w:val="single" w:sz="8" w:space="0" w:color="454545" w:themeColor="text1"/>
        <w:bottom w:val="single" w:sz="8" w:space="0" w:color="454545" w:themeColor="text1"/>
      </w:tblBorders>
    </w:tblPr>
    <w:tblStylePr w:type="firstRow">
      <w:pPr>
        <w:spacing w:before="0" w:after="0" w:line="240" w:lineRule="auto"/>
      </w:pPr>
      <w:rPr>
        <w:b/>
        <w:bCs/>
      </w:rPr>
      <w:tblPr/>
      <w:tcPr>
        <w:tcBorders>
          <w:top w:val="single" w:sz="8" w:space="0" w:color="454545" w:themeColor="text1"/>
          <w:left w:val="nil"/>
          <w:bottom w:val="single" w:sz="8" w:space="0" w:color="454545" w:themeColor="text1"/>
          <w:right w:val="nil"/>
          <w:insideH w:val="nil"/>
          <w:insideV w:val="nil"/>
        </w:tcBorders>
      </w:tcPr>
    </w:tblStylePr>
    <w:tblStylePr w:type="lastRow">
      <w:pPr>
        <w:spacing w:before="0" w:after="0" w:line="240" w:lineRule="auto"/>
      </w:pPr>
      <w:rPr>
        <w:b/>
        <w:bCs/>
      </w:rPr>
      <w:tblPr/>
      <w:tcPr>
        <w:tcBorders>
          <w:top w:val="single" w:sz="8" w:space="0" w:color="454545" w:themeColor="text1"/>
          <w:left w:val="nil"/>
          <w:bottom w:val="single" w:sz="8" w:space="0" w:color="454545"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D1D1" w:themeFill="text1" w:themeFillTint="3F"/>
      </w:tcPr>
    </w:tblStylePr>
    <w:tblStylePr w:type="band1Horz">
      <w:tblPr/>
      <w:tcPr>
        <w:tcBorders>
          <w:left w:val="nil"/>
          <w:right w:val="nil"/>
          <w:insideH w:val="nil"/>
          <w:insideV w:val="nil"/>
        </w:tcBorders>
        <w:shd w:val="clear" w:color="auto" w:fill="D1D1D1" w:themeFill="text1" w:themeFillTint="3F"/>
      </w:tcPr>
    </w:tblStylePr>
  </w:style>
  <w:style w:type="paragraph" w:styleId="TOCHeading">
    <w:name w:val="TOC Heading"/>
    <w:basedOn w:val="Heading1"/>
    <w:next w:val="Normal"/>
    <w:uiPriority w:val="39"/>
    <w:unhideWhenUsed/>
    <w:qFormat/>
    <w:rsid w:val="000226A1"/>
    <w:pPr>
      <w:numPr>
        <w:numId w:val="0"/>
      </w:numPr>
      <w:spacing w:before="480" w:after="0" w:line="276" w:lineRule="auto"/>
      <w:outlineLvl w:val="9"/>
    </w:pPr>
    <w:rPr>
      <w:rFonts w:ascii="Arial" w:hAnsi="Arial"/>
      <w:caps/>
      <w:color w:val="C3460B" w:themeColor="accent1" w:themeShade="BF"/>
      <w:lang w:val="en-US"/>
    </w:rPr>
  </w:style>
  <w:style w:type="paragraph" w:styleId="TOC4">
    <w:name w:val="toc 4"/>
    <w:basedOn w:val="Normal"/>
    <w:next w:val="Normal"/>
    <w:autoRedefine/>
    <w:uiPriority w:val="39"/>
    <w:unhideWhenUsed/>
    <w:rsid w:val="000226A1"/>
    <w:pPr>
      <w:spacing w:after="0" w:line="264" w:lineRule="auto"/>
      <w:ind w:left="660"/>
    </w:pPr>
    <w:rPr>
      <w:rFonts w:ascii="Arial" w:eastAsiaTheme="minorEastAsia" w:hAnsi="Arial" w:cs="Times New Roman"/>
      <w:color w:val="auto"/>
    </w:rPr>
  </w:style>
  <w:style w:type="paragraph" w:styleId="TOC5">
    <w:name w:val="toc 5"/>
    <w:basedOn w:val="Normal"/>
    <w:next w:val="Normal"/>
    <w:autoRedefine/>
    <w:uiPriority w:val="39"/>
    <w:unhideWhenUsed/>
    <w:rsid w:val="000226A1"/>
    <w:pPr>
      <w:spacing w:after="0" w:line="264" w:lineRule="auto"/>
      <w:ind w:left="880"/>
    </w:pPr>
    <w:rPr>
      <w:rFonts w:ascii="Arial" w:eastAsiaTheme="minorEastAsia" w:hAnsi="Arial" w:cs="Times New Roman"/>
      <w:color w:val="auto"/>
    </w:rPr>
  </w:style>
  <w:style w:type="paragraph" w:styleId="TOC6">
    <w:name w:val="toc 6"/>
    <w:basedOn w:val="Normal"/>
    <w:next w:val="Normal"/>
    <w:autoRedefine/>
    <w:uiPriority w:val="39"/>
    <w:unhideWhenUsed/>
    <w:rsid w:val="000226A1"/>
    <w:pPr>
      <w:spacing w:after="0" w:line="264" w:lineRule="auto"/>
      <w:ind w:left="1100"/>
    </w:pPr>
    <w:rPr>
      <w:rFonts w:ascii="Arial" w:eastAsiaTheme="minorEastAsia" w:hAnsi="Arial" w:cs="Times New Roman"/>
      <w:color w:val="auto"/>
    </w:rPr>
  </w:style>
  <w:style w:type="paragraph" w:styleId="TOC7">
    <w:name w:val="toc 7"/>
    <w:basedOn w:val="Normal"/>
    <w:next w:val="Normal"/>
    <w:autoRedefine/>
    <w:uiPriority w:val="39"/>
    <w:unhideWhenUsed/>
    <w:rsid w:val="000226A1"/>
    <w:pPr>
      <w:spacing w:after="0" w:line="264" w:lineRule="auto"/>
      <w:ind w:left="1320"/>
    </w:pPr>
    <w:rPr>
      <w:rFonts w:ascii="Arial" w:eastAsiaTheme="minorEastAsia" w:hAnsi="Arial" w:cs="Times New Roman"/>
      <w:color w:val="auto"/>
    </w:rPr>
  </w:style>
  <w:style w:type="paragraph" w:styleId="TOC8">
    <w:name w:val="toc 8"/>
    <w:basedOn w:val="Normal"/>
    <w:next w:val="Normal"/>
    <w:autoRedefine/>
    <w:uiPriority w:val="39"/>
    <w:unhideWhenUsed/>
    <w:rsid w:val="000226A1"/>
    <w:pPr>
      <w:spacing w:after="0" w:line="264" w:lineRule="auto"/>
      <w:ind w:left="1540"/>
    </w:pPr>
    <w:rPr>
      <w:rFonts w:ascii="Arial" w:eastAsiaTheme="minorEastAsia" w:hAnsi="Arial" w:cs="Times New Roman"/>
      <w:color w:val="auto"/>
    </w:rPr>
  </w:style>
  <w:style w:type="paragraph" w:styleId="TOC9">
    <w:name w:val="toc 9"/>
    <w:basedOn w:val="Normal"/>
    <w:next w:val="Normal"/>
    <w:autoRedefine/>
    <w:uiPriority w:val="39"/>
    <w:unhideWhenUsed/>
    <w:rsid w:val="000226A1"/>
    <w:pPr>
      <w:spacing w:after="0" w:line="264" w:lineRule="auto"/>
      <w:ind w:left="1760"/>
    </w:pPr>
    <w:rPr>
      <w:rFonts w:ascii="Arial" w:eastAsiaTheme="minorEastAsia" w:hAnsi="Arial" w:cs="Times New Roman"/>
      <w:color w:val="auto"/>
    </w:rPr>
  </w:style>
  <w:style w:type="paragraph" w:styleId="Revision">
    <w:name w:val="Revision"/>
    <w:hidden/>
    <w:uiPriority w:val="99"/>
    <w:semiHidden/>
    <w:rsid w:val="000226A1"/>
    <w:pPr>
      <w:spacing w:after="0"/>
    </w:pPr>
    <w:rPr>
      <w:rFonts w:eastAsiaTheme="minorEastAsia" w:cs="Times New Roman"/>
      <w:color w:val="737373" w:themeColor="text1" w:themeTint="BF"/>
      <w:sz w:val="32"/>
      <w:szCs w:val="22"/>
      <w:lang w:val="en-GB"/>
    </w:rPr>
  </w:style>
  <w:style w:type="table" w:customStyle="1" w:styleId="Checklist">
    <w:name w:val="Checklist"/>
    <w:basedOn w:val="TableNormal"/>
    <w:uiPriority w:val="99"/>
    <w:rsid w:val="000226A1"/>
    <w:pPr>
      <w:spacing w:after="0"/>
    </w:pPr>
    <w:rPr>
      <w:rFonts w:eastAsiaTheme="minorEastAsia" w:cs="Times New Roman"/>
      <w:lang w:val="en-GB"/>
    </w:rPr>
    <w:tblPr>
      <w:tblCellMar>
        <w:top w:w="113" w:type="dxa"/>
        <w:bottom w:w="113" w:type="dxa"/>
      </w:tblCellMar>
    </w:tblPr>
    <w:tcPr>
      <w:shd w:val="clear" w:color="auto" w:fill="auto"/>
      <w:vAlign w:val="center"/>
    </w:tcPr>
  </w:style>
  <w:style w:type="paragraph" w:customStyle="1" w:styleId="Bulletlist">
    <w:name w:val="Bullet list"/>
    <w:basedOn w:val="Normal"/>
    <w:qFormat/>
    <w:rsid w:val="000226A1"/>
    <w:pPr>
      <w:numPr>
        <w:numId w:val="23"/>
      </w:numPr>
      <w:spacing w:after="0" w:line="264" w:lineRule="auto"/>
      <w:ind w:left="414" w:hanging="357"/>
      <w:contextualSpacing/>
    </w:pPr>
    <w:rPr>
      <w:rFonts w:ascii="Arial" w:eastAsiaTheme="minorEastAsia" w:hAnsi="Arial" w:cs="Times New Roman"/>
      <w:color w:val="auto"/>
      <w:sz w:val="22"/>
      <w:szCs w:val="22"/>
    </w:rPr>
  </w:style>
  <w:style w:type="character" w:customStyle="1" w:styleId="Question">
    <w:name w:val="Question"/>
    <w:basedOn w:val="DefaultParagraphFont"/>
    <w:uiPriority w:val="1"/>
    <w:qFormat/>
    <w:rsid w:val="000226A1"/>
    <w:rPr>
      <w:rFonts w:ascii="Arial" w:hAnsi="Arial"/>
      <w:b/>
      <w:i w:val="0"/>
      <w:caps w:val="0"/>
      <w:smallCaps w:val="0"/>
      <w:strike w:val="0"/>
      <w:dstrike w:val="0"/>
      <w:vanish w:val="0"/>
      <w:color w:val="auto"/>
      <w:spacing w:val="0"/>
      <w:sz w:val="24"/>
      <w:vertAlign w:val="baseline"/>
    </w:rPr>
  </w:style>
  <w:style w:type="paragraph" w:customStyle="1" w:styleId="Prompt">
    <w:name w:val="Prompt"/>
    <w:basedOn w:val="Normal"/>
    <w:rsid w:val="000226A1"/>
    <w:pPr>
      <w:spacing w:after="0" w:line="264" w:lineRule="auto"/>
    </w:pPr>
    <w:rPr>
      <w:rFonts w:ascii="Arial" w:eastAsiaTheme="minorEastAsia" w:hAnsi="Arial" w:cs="Times New Roman"/>
      <w:color w:val="A1A1A1" w:themeColor="text1" w:themeTint="80"/>
      <w:sz w:val="22"/>
      <w:szCs w:val="22"/>
    </w:rPr>
  </w:style>
  <w:style w:type="paragraph" w:customStyle="1" w:styleId="BasicParagraph">
    <w:name w:val="[Basic Paragraph]"/>
    <w:basedOn w:val="Normal"/>
    <w:uiPriority w:val="99"/>
    <w:rsid w:val="000226A1"/>
    <w:pPr>
      <w:widowControl w:val="0"/>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rPr>
  </w:style>
  <w:style w:type="character" w:customStyle="1" w:styleId="Highlight3">
    <w:name w:val="Highlight3"/>
    <w:uiPriority w:val="1"/>
    <w:qFormat/>
    <w:rsid w:val="000226A1"/>
    <w:rPr>
      <w:color w:val="F26522" w:themeColor="accent1"/>
    </w:rPr>
  </w:style>
  <w:style w:type="character" w:customStyle="1" w:styleId="Highlight1">
    <w:name w:val="Highlight1"/>
    <w:uiPriority w:val="1"/>
    <w:qFormat/>
    <w:rsid w:val="000226A1"/>
    <w:rPr>
      <w:color w:val="C2CD23" w:themeColor="accent4"/>
    </w:rPr>
  </w:style>
  <w:style w:type="character" w:customStyle="1" w:styleId="Highlight2">
    <w:name w:val="Highlight2"/>
    <w:uiPriority w:val="1"/>
    <w:qFormat/>
    <w:rsid w:val="000226A1"/>
    <w:rPr>
      <w:color w:val="5BCBF5" w:themeColor="accent3"/>
    </w:rPr>
  </w:style>
  <w:style w:type="character" w:customStyle="1" w:styleId="Highlight4">
    <w:name w:val="Highlight4"/>
    <w:uiPriority w:val="1"/>
    <w:qFormat/>
    <w:rsid w:val="000226A1"/>
    <w:rPr>
      <w:color w:val="0079C1" w:themeColor="accent2"/>
    </w:rPr>
  </w:style>
  <w:style w:type="paragraph" w:customStyle="1" w:styleId="Hiddenprompt">
    <w:name w:val="Hidden prompt"/>
    <w:basedOn w:val="Normal"/>
    <w:qFormat/>
    <w:rsid w:val="000226A1"/>
    <w:pPr>
      <w:spacing w:before="220" w:after="0"/>
    </w:pPr>
    <w:rPr>
      <w:rFonts w:ascii="Georgia" w:eastAsiaTheme="minorEastAsia" w:hAnsi="Georgia" w:cs="Times New Roman"/>
      <w:i/>
      <w:iCs/>
      <w:color w:val="A1A1A1" w:themeColor="text1" w:themeTint="80"/>
      <w:sz w:val="24"/>
      <w:szCs w:val="28"/>
    </w:rPr>
  </w:style>
  <w:style w:type="paragraph" w:customStyle="1" w:styleId="SubQuestion">
    <w:name w:val="Sub Question"/>
    <w:basedOn w:val="Normal"/>
    <w:qFormat/>
    <w:rsid w:val="000226A1"/>
    <w:pPr>
      <w:spacing w:after="0" w:line="264" w:lineRule="auto"/>
    </w:pPr>
    <w:rPr>
      <w:rFonts w:ascii="Arial" w:eastAsiaTheme="minorEastAsia" w:hAnsi="Arial" w:cs="Times New Roman"/>
      <w:i/>
      <w:color w:val="808080" w:themeColor="background1" w:themeShade="80"/>
      <w:sz w:val="22"/>
      <w:szCs w:val="22"/>
    </w:rPr>
  </w:style>
  <w:style w:type="paragraph" w:customStyle="1" w:styleId="AuthorDateFooter">
    <w:name w:val="Author Date Footer"/>
    <w:basedOn w:val="Normal"/>
    <w:link w:val="AuthorDateFooterChar"/>
    <w:qFormat/>
    <w:rsid w:val="000226A1"/>
    <w:pPr>
      <w:spacing w:after="0" w:line="264" w:lineRule="auto"/>
    </w:pPr>
    <w:rPr>
      <w:rFonts w:ascii="Arial" w:eastAsiaTheme="minorEastAsia" w:hAnsi="Arial" w:cs="Times New Roman"/>
      <w:color w:val="FFFFFF" w:themeColor="background1"/>
      <w:sz w:val="18"/>
      <w:szCs w:val="22"/>
    </w:rPr>
  </w:style>
  <w:style w:type="character" w:customStyle="1" w:styleId="AuthorDateFooterChar">
    <w:name w:val="Author Date Footer Char"/>
    <w:basedOn w:val="DefaultParagraphFont"/>
    <w:link w:val="AuthorDateFooter"/>
    <w:rsid w:val="000226A1"/>
    <w:rPr>
      <w:rFonts w:ascii="Arial" w:eastAsiaTheme="minorEastAsia" w:hAnsi="Arial" w:cs="Times New Roman"/>
      <w:color w:val="FFFFFF" w:themeColor="background1"/>
      <w:sz w:val="18"/>
      <w:szCs w:val="22"/>
      <w:lang w:val="en-GB"/>
    </w:rPr>
  </w:style>
  <w:style w:type="paragraph" w:customStyle="1" w:styleId="Smalltext">
    <w:name w:val="Smalltext"/>
    <w:basedOn w:val="Footer"/>
    <w:qFormat/>
    <w:rsid w:val="000226A1"/>
    <w:pPr>
      <w:tabs>
        <w:tab w:val="center" w:pos="4320"/>
        <w:tab w:val="right" w:pos="8640"/>
      </w:tabs>
      <w:spacing w:after="0" w:line="264" w:lineRule="auto"/>
    </w:pPr>
    <w:rPr>
      <w:rFonts w:ascii="Arial" w:eastAsiaTheme="minorEastAsia" w:hAnsi="Arial" w:cs="Times New Roman"/>
      <w:i/>
      <w:noProof w:val="0"/>
      <w:color w:val="FFBF22" w:themeColor="accent6"/>
      <w:szCs w:val="14"/>
    </w:rPr>
  </w:style>
  <w:style w:type="character" w:customStyle="1" w:styleId="Style6Char">
    <w:name w:val="Style6 Char"/>
    <w:basedOn w:val="DefaultParagraphFont"/>
    <w:link w:val="Style6"/>
    <w:rsid w:val="000226A1"/>
    <w:rPr>
      <w:rFonts w:ascii="Arial" w:eastAsiaTheme="majorEastAsia" w:hAnsi="Arial" w:cstheme="majorBidi"/>
      <w:caps/>
      <w:color w:val="025DBA"/>
      <w:spacing w:val="20"/>
      <w:sz w:val="22"/>
    </w:rPr>
  </w:style>
  <w:style w:type="paragraph" w:customStyle="1" w:styleId="Style6">
    <w:name w:val="Style6"/>
    <w:basedOn w:val="Normal"/>
    <w:link w:val="Style6Char"/>
    <w:qFormat/>
    <w:rsid w:val="000226A1"/>
    <w:pPr>
      <w:spacing w:after="0" w:line="300" w:lineRule="auto"/>
    </w:pPr>
    <w:rPr>
      <w:rFonts w:ascii="Arial" w:eastAsiaTheme="majorEastAsia" w:hAnsi="Arial" w:cstheme="majorBidi"/>
      <w:caps/>
      <w:color w:val="025DBA"/>
      <w:spacing w:val="20"/>
      <w:sz w:val="22"/>
      <w:lang w:val="en-NZ"/>
    </w:rPr>
  </w:style>
  <w:style w:type="table" w:customStyle="1" w:styleId="BIipadtable1">
    <w:name w:val="BI ipad table1"/>
    <w:basedOn w:val="TableNormal"/>
    <w:uiPriority w:val="99"/>
    <w:rsid w:val="000226A1"/>
    <w:pPr>
      <w:spacing w:after="0"/>
    </w:pPr>
    <w:rPr>
      <w:rFonts w:eastAsiaTheme="minorEastAsia" w:cs="Times New Roman"/>
      <w:lang w:val="en-GB"/>
    </w:rPr>
    <w:tblPr>
      <w:tblBorders>
        <w:top w:val="single" w:sz="4" w:space="0" w:color="ACACAE" w:themeColor="background2"/>
        <w:left w:val="single" w:sz="4" w:space="0" w:color="ACACAE" w:themeColor="background2"/>
        <w:bottom w:val="single" w:sz="4" w:space="0" w:color="ACACAE" w:themeColor="background2"/>
        <w:right w:val="single" w:sz="4" w:space="0" w:color="ACACAE" w:themeColor="background2"/>
        <w:insideH w:val="single" w:sz="4" w:space="0" w:color="ACACAE" w:themeColor="background2"/>
        <w:insideV w:val="single" w:sz="4" w:space="0" w:color="ACACAE" w:themeColor="background2"/>
      </w:tblBorders>
      <w:tblCellMar>
        <w:left w:w="170" w:type="dxa"/>
        <w:right w:w="170" w:type="dxa"/>
      </w:tblCellMar>
    </w:tblPr>
    <w:tcPr>
      <w:shd w:val="clear" w:color="auto" w:fill="auto"/>
      <w:vAlign w:val="center"/>
    </w:tcPr>
  </w:style>
  <w:style w:type="paragraph" w:styleId="NormalWeb">
    <w:name w:val="Normal (Web)"/>
    <w:basedOn w:val="Normal"/>
    <w:link w:val="NormalWebChar"/>
    <w:uiPriority w:val="99"/>
    <w:unhideWhenUsed/>
    <w:rsid w:val="000226A1"/>
    <w:pPr>
      <w:spacing w:before="100" w:beforeAutospacing="1" w:after="100" w:afterAutospacing="1"/>
    </w:pPr>
    <w:rPr>
      <w:rFonts w:ascii="Times New Roman" w:eastAsia="Times New Roman" w:hAnsi="Times New Roman" w:cs="Times New Roman"/>
      <w:color w:val="auto"/>
      <w:sz w:val="24"/>
      <w:szCs w:val="24"/>
      <w:lang w:eastAsia="en-GB"/>
    </w:rPr>
  </w:style>
  <w:style w:type="character" w:customStyle="1" w:styleId="NormalWebChar">
    <w:name w:val="Normal (Web) Char"/>
    <w:link w:val="NormalWeb"/>
    <w:uiPriority w:val="99"/>
    <w:rsid w:val="000226A1"/>
    <w:rPr>
      <w:rFonts w:ascii="Times New Roman" w:eastAsia="Times New Roman" w:hAnsi="Times New Roman" w:cs="Times New Roman"/>
      <w:sz w:val="24"/>
      <w:szCs w:val="24"/>
      <w:lang w:val="en-GB" w:eastAsia="en-GB"/>
    </w:rPr>
  </w:style>
  <w:style w:type="character" w:customStyle="1" w:styleId="QuestionChar">
    <w:name w:val="Question Char"/>
    <w:rsid w:val="000226A1"/>
    <w:rPr>
      <w:rFonts w:ascii="Times New Roman" w:eastAsia="Times New Roman" w:hAnsi="Times New Roman" w:cs="Times New Roman"/>
      <w:color w:val="025DBA"/>
      <w:spacing w:val="20"/>
      <w:sz w:val="25"/>
    </w:rPr>
  </w:style>
  <w:style w:type="paragraph" w:customStyle="1" w:styleId="Headerfooter">
    <w:name w:val="Header/footer"/>
    <w:basedOn w:val="Footer"/>
    <w:rsid w:val="000226A1"/>
    <w:pPr>
      <w:tabs>
        <w:tab w:val="center" w:pos="4320"/>
        <w:tab w:val="right" w:pos="8640"/>
      </w:tabs>
      <w:spacing w:after="0" w:line="274" w:lineRule="auto"/>
    </w:pPr>
    <w:rPr>
      <w:rFonts w:ascii="Arial" w:eastAsia="MS Gothic" w:hAnsi="Arial" w:cs="Times New Roman"/>
      <w:i/>
      <w:noProof w:val="0"/>
      <w:color w:val="C2C7CB"/>
      <w:sz w:val="20"/>
      <w:szCs w:val="14"/>
    </w:rPr>
  </w:style>
  <w:style w:type="paragraph" w:customStyle="1" w:styleId="GaramondLeftHeading">
    <w:name w:val="Garamond Left Heading"/>
    <w:basedOn w:val="Footer"/>
    <w:rsid w:val="000226A1"/>
    <w:pPr>
      <w:tabs>
        <w:tab w:val="center" w:pos="4320"/>
        <w:tab w:val="right" w:pos="8640"/>
      </w:tabs>
      <w:spacing w:line="274" w:lineRule="auto"/>
      <w:jc w:val="both"/>
    </w:pPr>
    <w:rPr>
      <w:rFonts w:ascii="Garamond" w:eastAsia="MS Gothic" w:hAnsi="Garamond" w:cs="Times New Roman"/>
      <w:noProof w:val="0"/>
      <w:color w:val="auto"/>
      <w:sz w:val="22"/>
      <w:szCs w:val="14"/>
    </w:rPr>
  </w:style>
  <w:style w:type="character" w:customStyle="1" w:styleId="Highlight">
    <w:name w:val="Highlight"/>
    <w:uiPriority w:val="1"/>
    <w:qFormat/>
    <w:rsid w:val="000226A1"/>
    <w:rPr>
      <w:color w:val="3665B2"/>
    </w:rPr>
  </w:style>
  <w:style w:type="paragraph" w:customStyle="1" w:styleId="Footer1">
    <w:name w:val="Footer1"/>
    <w:basedOn w:val="Normal"/>
    <w:qFormat/>
    <w:rsid w:val="000226A1"/>
    <w:pPr>
      <w:spacing w:afterLines="40" w:after="96" w:line="271" w:lineRule="auto"/>
      <w:jc w:val="right"/>
      <w:textAlignment w:val="baseline"/>
    </w:pPr>
    <w:rPr>
      <w:rFonts w:ascii="Times New Roman" w:eastAsia="MS Gothic" w:hAnsi="Times New Roman" w:cs="Times New Roman"/>
      <w:i/>
      <w:color w:val="A6A6A6"/>
      <w:kern w:val="24"/>
      <w:sz w:val="16"/>
      <w:szCs w:val="16"/>
    </w:rPr>
  </w:style>
  <w:style w:type="paragraph" w:customStyle="1" w:styleId="Pagetitle0">
    <w:name w:val="Page title"/>
    <w:basedOn w:val="Normal"/>
    <w:qFormat/>
    <w:rsid w:val="000226A1"/>
    <w:pPr>
      <w:spacing w:after="0"/>
    </w:pPr>
    <w:rPr>
      <w:rFonts w:ascii="Arial" w:eastAsiaTheme="minorEastAsia" w:hAnsi="Arial" w:cs="Arial"/>
      <w:color w:val="0070C0"/>
      <w:sz w:val="32"/>
      <w:szCs w:val="32"/>
    </w:rPr>
  </w:style>
  <w:style w:type="character" w:styleId="FollowedHyperlink">
    <w:name w:val="FollowedHyperlink"/>
    <w:basedOn w:val="DefaultParagraphFont"/>
    <w:uiPriority w:val="99"/>
    <w:semiHidden/>
    <w:unhideWhenUsed/>
    <w:rsid w:val="000226A1"/>
    <w:rPr>
      <w:color w:val="FFBF22" w:themeColor="followedHyperlink"/>
      <w:u w:val="single"/>
    </w:rPr>
  </w:style>
  <w:style w:type="table" w:customStyle="1" w:styleId="TableGrid1">
    <w:name w:val="Table Grid1"/>
    <w:basedOn w:val="TableNormal"/>
    <w:next w:val="TableGrid"/>
    <w:uiPriority w:val="59"/>
    <w:rsid w:val="000226A1"/>
    <w:pPr>
      <w:spacing w:after="0"/>
    </w:pPr>
    <w:rPr>
      <w:rFonts w:ascii="Calibri" w:eastAsia="Calibri" w:hAnsi="Calibri" w:cs="Times New Roman"/>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Cite">
    <w:name w:val="HTML Cite"/>
    <w:basedOn w:val="DefaultParagraphFont"/>
    <w:uiPriority w:val="99"/>
    <w:semiHidden/>
    <w:unhideWhenUsed/>
    <w:rsid w:val="000226A1"/>
    <w:rPr>
      <w:i w:val="0"/>
      <w:iCs w:val="0"/>
      <w:color w:val="006621"/>
    </w:rPr>
  </w:style>
  <w:style w:type="character" w:customStyle="1" w:styleId="Mention1">
    <w:name w:val="Mention1"/>
    <w:basedOn w:val="DefaultParagraphFont"/>
    <w:uiPriority w:val="99"/>
    <w:semiHidden/>
    <w:unhideWhenUsed/>
    <w:rsid w:val="000226A1"/>
    <w:rPr>
      <w:color w:val="2B579A"/>
      <w:shd w:val="clear" w:color="auto" w:fill="E6E6E6"/>
    </w:rPr>
  </w:style>
  <w:style w:type="paragraph" w:customStyle="1" w:styleId="Default">
    <w:name w:val="Default"/>
    <w:rsid w:val="000226A1"/>
    <w:pPr>
      <w:autoSpaceDE w:val="0"/>
      <w:autoSpaceDN w:val="0"/>
      <w:adjustRightInd w:val="0"/>
      <w:spacing w:after="0"/>
    </w:pPr>
    <w:rPr>
      <w:rFonts w:ascii="Arial" w:eastAsiaTheme="minorEastAsia" w:hAnsi="Arial" w:cs="Arial"/>
      <w:color w:val="000000"/>
      <w:sz w:val="24"/>
      <w:szCs w:val="24"/>
      <w:lang w:val="en-GB"/>
    </w:rPr>
  </w:style>
  <w:style w:type="paragraph" w:customStyle="1" w:styleId="TableArial11">
    <w:name w:val="Table Arial 11"/>
    <w:basedOn w:val="Normal"/>
    <w:link w:val="TableArial11Char"/>
    <w:rsid w:val="001122FE"/>
    <w:pPr>
      <w:widowControl w:val="0"/>
      <w:spacing w:before="120" w:line="264" w:lineRule="auto"/>
      <w:jc w:val="both"/>
    </w:pPr>
    <w:rPr>
      <w:rFonts w:ascii="Arial" w:eastAsia="Times New Roman" w:hAnsi="Arial" w:cs="Times New Roman"/>
      <w:snapToGrid w:val="0"/>
      <w:color w:val="auto"/>
    </w:rPr>
  </w:style>
  <w:style w:type="character" w:customStyle="1" w:styleId="TableArial11Char">
    <w:name w:val="Table Arial 11 Char"/>
    <w:link w:val="TableArial11"/>
    <w:rsid w:val="001122FE"/>
    <w:rPr>
      <w:rFonts w:ascii="Arial" w:eastAsia="Times New Roman" w:hAnsi="Arial" w:cs="Times New Roman"/>
      <w:snapToGrid w:val="0"/>
      <w:lang w:val="en-GB"/>
    </w:rPr>
  </w:style>
  <w:style w:type="character" w:customStyle="1" w:styleId="UnresolvedMention1">
    <w:name w:val="Unresolved Mention1"/>
    <w:basedOn w:val="DefaultParagraphFont"/>
    <w:uiPriority w:val="99"/>
    <w:semiHidden/>
    <w:unhideWhenUsed/>
    <w:rsid w:val="002F576C"/>
    <w:rPr>
      <w:color w:val="605E5C"/>
      <w:shd w:val="clear" w:color="auto" w:fill="E1DFDD"/>
    </w:rPr>
  </w:style>
  <w:style w:type="character" w:customStyle="1" w:styleId="Mention2">
    <w:name w:val="Mention2"/>
    <w:basedOn w:val="DefaultParagraphFont"/>
    <w:uiPriority w:val="99"/>
    <w:semiHidden/>
    <w:unhideWhenUsed/>
    <w:rsid w:val="00913EDD"/>
    <w:rPr>
      <w:color w:val="2B579A"/>
      <w:shd w:val="clear" w:color="auto" w:fill="E6E6E6"/>
    </w:rPr>
  </w:style>
  <w:style w:type="character" w:customStyle="1" w:styleId="UnresolvedMention2">
    <w:name w:val="Unresolved Mention2"/>
    <w:basedOn w:val="DefaultParagraphFont"/>
    <w:uiPriority w:val="99"/>
    <w:semiHidden/>
    <w:unhideWhenUsed/>
    <w:rsid w:val="00913EDD"/>
    <w:rPr>
      <w:color w:val="605E5C"/>
      <w:shd w:val="clear" w:color="auto" w:fill="E1DFDD"/>
    </w:rPr>
  </w:style>
  <w:style w:type="character" w:customStyle="1" w:styleId="normaltextrun">
    <w:name w:val="normaltextrun"/>
    <w:basedOn w:val="DefaultParagraphFont"/>
    <w:rsid w:val="00715FF0"/>
  </w:style>
  <w:style w:type="character" w:customStyle="1" w:styleId="eop">
    <w:name w:val="eop"/>
    <w:basedOn w:val="DefaultParagraphFont"/>
    <w:rsid w:val="00715FF0"/>
  </w:style>
  <w:style w:type="character" w:customStyle="1" w:styleId="Mention3">
    <w:name w:val="Mention3"/>
    <w:basedOn w:val="DefaultParagraphFont"/>
    <w:uiPriority w:val="99"/>
    <w:semiHidden/>
    <w:unhideWhenUsed/>
    <w:rsid w:val="00052A48"/>
    <w:rPr>
      <w:color w:val="2B579A"/>
      <w:shd w:val="clear" w:color="auto" w:fill="E6E6E6"/>
    </w:rPr>
  </w:style>
  <w:style w:type="character" w:customStyle="1" w:styleId="UnresolvedMention3">
    <w:name w:val="Unresolved Mention3"/>
    <w:basedOn w:val="DefaultParagraphFont"/>
    <w:uiPriority w:val="99"/>
    <w:semiHidden/>
    <w:unhideWhenUsed/>
    <w:rsid w:val="00052A48"/>
    <w:rPr>
      <w:color w:val="605E5C"/>
      <w:shd w:val="clear" w:color="auto" w:fill="E1DFDD"/>
    </w:rPr>
  </w:style>
  <w:style w:type="character" w:styleId="Mention">
    <w:name w:val="Mention"/>
    <w:basedOn w:val="DefaultParagraphFont"/>
    <w:uiPriority w:val="99"/>
    <w:semiHidden/>
    <w:unhideWhenUsed/>
    <w:rsid w:val="0062633B"/>
    <w:rPr>
      <w:color w:val="2B579A"/>
      <w:shd w:val="clear" w:color="auto" w:fill="E6E6E6"/>
    </w:rPr>
  </w:style>
  <w:style w:type="paragraph" w:customStyle="1" w:styleId="Level1Text">
    <w:name w:val="Level 1 Text"/>
    <w:basedOn w:val="Normal"/>
    <w:link w:val="Level1TextChar"/>
    <w:rsid w:val="00DE2543"/>
    <w:pPr>
      <w:keepLines/>
      <w:widowControl w:val="0"/>
      <w:tabs>
        <w:tab w:val="left" w:pos="1418"/>
      </w:tabs>
      <w:spacing w:line="264" w:lineRule="auto"/>
      <w:ind w:left="1418" w:hanging="1418"/>
      <w:jc w:val="both"/>
    </w:pPr>
    <w:rPr>
      <w:rFonts w:ascii="Arial" w:eastAsia="Times New Roman" w:hAnsi="Arial" w:cs="Times New Roman"/>
      <w:snapToGrid w:val="0"/>
      <w:color w:val="000000"/>
      <w:lang w:val="en-US"/>
    </w:rPr>
  </w:style>
  <w:style w:type="character" w:customStyle="1" w:styleId="Level1TextChar">
    <w:name w:val="Level 1 Text Char"/>
    <w:link w:val="Level1Text"/>
    <w:locked/>
    <w:rsid w:val="00DE2543"/>
    <w:rPr>
      <w:rFonts w:ascii="Arial" w:eastAsia="Times New Roman" w:hAnsi="Arial" w:cs="Times New Roman"/>
      <w:snapToGrid w:val="0"/>
      <w:color w:val="000000"/>
      <w:lang w:val="en-US"/>
    </w:rPr>
  </w:style>
  <w:style w:type="character" w:styleId="UnresolvedMention">
    <w:name w:val="Unresolved Mention"/>
    <w:basedOn w:val="DefaultParagraphFont"/>
    <w:uiPriority w:val="99"/>
    <w:semiHidden/>
    <w:unhideWhenUsed/>
    <w:rsid w:val="008610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87203">
      <w:bodyDiv w:val="1"/>
      <w:marLeft w:val="0"/>
      <w:marRight w:val="0"/>
      <w:marTop w:val="0"/>
      <w:marBottom w:val="0"/>
      <w:divBdr>
        <w:top w:val="none" w:sz="0" w:space="0" w:color="auto"/>
        <w:left w:val="none" w:sz="0" w:space="0" w:color="auto"/>
        <w:bottom w:val="none" w:sz="0" w:space="0" w:color="auto"/>
        <w:right w:val="none" w:sz="0" w:space="0" w:color="auto"/>
      </w:divBdr>
    </w:div>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30352353">
      <w:bodyDiv w:val="1"/>
      <w:marLeft w:val="0"/>
      <w:marRight w:val="0"/>
      <w:marTop w:val="0"/>
      <w:marBottom w:val="0"/>
      <w:divBdr>
        <w:top w:val="none" w:sz="0" w:space="0" w:color="auto"/>
        <w:left w:val="none" w:sz="0" w:space="0" w:color="auto"/>
        <w:bottom w:val="none" w:sz="0" w:space="0" w:color="auto"/>
        <w:right w:val="none" w:sz="0" w:space="0" w:color="auto"/>
      </w:divBdr>
    </w:div>
    <w:div w:id="39090336">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494960346">
      <w:bodyDiv w:val="1"/>
      <w:marLeft w:val="0"/>
      <w:marRight w:val="0"/>
      <w:marTop w:val="0"/>
      <w:marBottom w:val="0"/>
      <w:divBdr>
        <w:top w:val="none" w:sz="0" w:space="0" w:color="auto"/>
        <w:left w:val="none" w:sz="0" w:space="0" w:color="auto"/>
        <w:bottom w:val="none" w:sz="0" w:space="0" w:color="auto"/>
        <w:right w:val="none" w:sz="0" w:space="0" w:color="auto"/>
      </w:divBdr>
    </w:div>
    <w:div w:id="580942854">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66589919">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07518275">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1.emf"/><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image" Target="media/image40.jpg"/><Relationship Id="rId20" Type="http://schemas.openxmlformats.org/officeDocument/2006/relationships/header" Target="header3.xml"/><Relationship Id="rId29" Type="http://schemas.openxmlformats.org/officeDocument/2006/relationships/image" Target="media/image7.jp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5.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4.jpg"/><Relationship Id="rId23" Type="http://schemas.openxmlformats.org/officeDocument/2006/relationships/header" Target="header4.xml"/><Relationship Id="rId28" Type="http://schemas.openxmlformats.org/officeDocument/2006/relationships/image" Target="media/image8.emf"/><Relationship Id="rId10" Type="http://schemas.openxmlformats.org/officeDocument/2006/relationships/footnotes" Target="footnotes.xml"/><Relationship Id="rId19" Type="http://schemas.openxmlformats.org/officeDocument/2006/relationships/footer" Target="footer4.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image" Target="media/image6.png"/><Relationship Id="rId27" Type="http://schemas.openxmlformats.org/officeDocument/2006/relationships/image" Target="media/image7.emf"/><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60d7a50598b94c3906e01402446b52">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a67f18e0e8561c96ccc9f031b507f457"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c148982e-3ba5-44fb-9f7b-43ce905d9226">
      <Terms xmlns="http://schemas.microsoft.com/office/infopath/2007/PartnerControls"/>
    </lcf76f155ced4ddcb4097134ff3c332f>
    <SharedWithUsers xmlns="667e8d4d-884f-4b3a-9430-1ad6c1994a34">
      <UserInfo>
        <DisplayName/>
        <AccountId xsi:nil="true"/>
        <AccountType/>
      </UserInfo>
    </SharedWithUsers>
    <MediaLengthInSeconds xmlns="c148982e-3ba5-44fb-9f7b-43ce905d9226" xsi:nil="true"/>
    <Number xmlns="c148982e-3ba5-44fb-9f7b-43ce905d9226" xsi:nil="true"/>
    <Stakeholder xmlns="c148982e-3ba5-44fb-9f7b-43ce905d9226" xsi:nil="true"/>
    <_Flow_SignoffStatus xmlns="c148982e-3ba5-44fb-9f7b-43ce905d9226" xsi:nil="true"/>
    <DocumentContent xmlns="c148982e-3ba5-44fb-9f7b-43ce905d922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037C58EE812FAD42814BCE6DEFC30A42" ma:contentTypeVersion="23" ma:contentTypeDescription="Create a new document." ma:contentTypeScope="" ma:versionID="b59105ed4838f25d9fb803e7b4232745">
  <xsd:schema xmlns:xsd="http://www.w3.org/2001/XMLSchema" xmlns:xs="http://www.w3.org/2001/XMLSchema" xmlns:p="http://schemas.microsoft.com/office/2006/metadata/properties" xmlns:ns2="c148982e-3ba5-44fb-9f7b-43ce905d9226" xmlns:ns3="667e8d4d-884f-4b3a-9430-1ad6c1994a34" xmlns:ns4="cadce026-d35b-4a62-a2ee-1436bb44fb55" targetNamespace="http://schemas.microsoft.com/office/2006/metadata/properties" ma:root="true" ma:fieldsID="bcf2d83f4610ce40c8f8cc89051ba73c" ns2:_="" ns3:_="" ns4:_="">
    <xsd:import namespace="c148982e-3ba5-44fb-9f7b-43ce905d9226"/>
    <xsd:import namespace="667e8d4d-884f-4b3a-9430-1ad6c1994a34"/>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4: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2:MediaLengthInSeconds" minOccurs="0"/>
                <xsd:element ref="ns2:Stakeholder" minOccurs="0"/>
                <xsd:element ref="ns2:_Flow_SignoffStatus" minOccurs="0"/>
                <xsd:element ref="ns2:MediaServiceObjectDetectorVersions" minOccurs="0"/>
                <xsd:element ref="ns2:DocumentContent" minOccurs="0"/>
                <xsd:element ref="ns2:Numbe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48982e-3ba5-44fb-9f7b-43ce905d92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Stakeholder" ma:index="23" nillable="true" ma:displayName="Stakeholder" ma:description="Name of stakeholder group or organisation." ma:format="Dropdown" ma:internalName="Stakeholder">
      <xsd:simpleType>
        <xsd:restriction base="dms:Text">
          <xsd:maxLength value="255"/>
        </xsd:restriction>
      </xsd:simpleType>
    </xsd:element>
    <xsd:element name="_Flow_SignoffStatus" ma:index="24" nillable="true" ma:displayName="Sign-off status" ma:internalName="Sign_x002d_off_x0020_status">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DocumentContent" ma:index="26" nillable="true" ma:displayName="Document Content" ma:format="Dropdown" ma:internalName="DocumentContent">
      <xsd:simpleType>
        <xsd:restriction base="dms:Text">
          <xsd:maxLength value="255"/>
        </xsd:restriction>
      </xsd:simpleType>
    </xsd:element>
    <xsd:element name="Number" ma:index="27" nillable="true" ma:displayName="Number" ma:format="Dropdown" ma:internalName="Number" ma:percentage="FALSE">
      <xsd:simpleType>
        <xsd:restriction base="dms:Number"/>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7e8d4d-884f-4b3a-9430-1ad6c1994a3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5170635-ae4e-4680-867b-9558f7a0a007}" ma:internalName="TaxCatchAll" ma:showField="CatchAllData" ma:web="667e8d4d-884f-4b3a-9430-1ad6c1994a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A8D649-CAC1-44F3-84B6-05000908C9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306068-03D8-400E-BEFF-6B3F1D099438}">
  <ds:schemaRefs>
    <ds:schemaRef ds:uri="http://schemas.openxmlformats.org/officeDocument/2006/bibliography"/>
  </ds:schemaRefs>
</ds:datastoreItem>
</file>

<file path=customXml/itemProps3.xml><?xml version="1.0" encoding="utf-8"?>
<ds:datastoreItem xmlns:ds="http://schemas.openxmlformats.org/officeDocument/2006/customXml" ds:itemID="{D6BBC8AA-F824-492A-8E8B-717DBC1934BC}">
  <ds:schemaRefs>
    <ds:schemaRef ds:uri="http://schemas.microsoft.com/office/2006/metadata/properties"/>
    <ds:schemaRef ds:uri="http://schemas.microsoft.com/office/infopath/2007/PartnerControls"/>
    <ds:schemaRef ds:uri="cadce026-d35b-4a62-a2ee-1436bb44fb55"/>
    <ds:schemaRef ds:uri="c148982e-3ba5-44fb-9f7b-43ce905d9226"/>
    <ds:schemaRef ds:uri="667e8d4d-884f-4b3a-9430-1ad6c1994a34"/>
  </ds:schemaRefs>
</ds:datastoreItem>
</file>

<file path=customXml/itemProps4.xml><?xml version="1.0" encoding="utf-8"?>
<ds:datastoreItem xmlns:ds="http://schemas.openxmlformats.org/officeDocument/2006/customXml" ds:itemID="{F50E2203-72F0-40EF-ABC0-18EF17E422D8}">
  <ds:schemaRefs>
    <ds:schemaRef ds:uri="http://schemas.microsoft.com/sharepoint/v3/contenttype/forms"/>
  </ds:schemaRefs>
</ds:datastoreItem>
</file>

<file path=customXml/itemProps5.xml><?xml version="1.0" encoding="utf-8"?>
<ds:datastoreItem xmlns:ds="http://schemas.openxmlformats.org/officeDocument/2006/customXml" ds:itemID="{A9A1A4FA-5E27-41CD-B871-4B01D0E05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48982e-3ba5-44fb-9f7b-43ce905d9226"/>
    <ds:schemaRef ds:uri="667e8d4d-884f-4b3a-9430-1ad6c1994a34"/>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62</Pages>
  <Words>11788</Words>
  <Characters>67192</Characters>
  <Application>Microsoft Office Word</Application>
  <DocSecurity>0</DocSecurity>
  <Lines>559</Lines>
  <Paragraphs>157</Paragraphs>
  <ScaleCrop>false</ScaleCrop>
  <Company>Hamilton-Brown</Company>
  <LinksUpToDate>false</LinksUpToDate>
  <CharactersWithSpaces>78823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ESO Word Template - Narrow Margin</dc:title>
  <dc:creator>Susan Mwape</dc:creator>
  <cp:lastModifiedBy>Stuart McLarnon (NESO)</cp:lastModifiedBy>
  <cp:revision>46</cp:revision>
  <cp:lastPrinted>2024-09-24T14:05:00Z</cp:lastPrinted>
  <dcterms:created xsi:type="dcterms:W3CDTF">2024-10-09T10:32:00Z</dcterms:created>
  <dcterms:modified xsi:type="dcterms:W3CDTF">2025-03-12T10:05:00Z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0x010100037C58EE812FAD42814BCE6DEFC30A42</vt:lpwstr>
  </property>
  <property fmtid="{D5CDD505-2E9C-101B-9397-08002B2CF9AE}" pid="3" name="_NewReviewCycle">
    <vt:lpwstr/>
  </property>
  <property fmtid="{D5CDD505-2E9C-101B-9397-08002B2CF9AE}" pid="4" name="MediaServiceImageTags">
    <vt:lpwstr/>
  </property>
  <property fmtid="{D5CDD505-2E9C-101B-9397-08002B2CF9AE}" pid="5" name="MSIP_Label_624b1752-a977-4927-b9e6-e48a43684aee_Enabled">
    <vt:lpwstr>true</vt:lpwstr>
  </property>
  <property fmtid="{D5CDD505-2E9C-101B-9397-08002B2CF9AE}" pid="6" name="MSIP_Label_624b1752-a977-4927-b9e6-e48a43684aee_SetDate">
    <vt:lpwstr>2023-09-18T14:27:06Z</vt:lpwstr>
  </property>
  <property fmtid="{D5CDD505-2E9C-101B-9397-08002B2CF9AE}" pid="7" name="MSIP_Label_624b1752-a977-4927-b9e6-e48a43684aee_Method">
    <vt:lpwstr>Privileged</vt:lpwstr>
  </property>
  <property fmtid="{D5CDD505-2E9C-101B-9397-08002B2CF9AE}" pid="8" name="MSIP_Label_624b1752-a977-4927-b9e6-e48a43684aee_Name">
    <vt:lpwstr>Public</vt:lpwstr>
  </property>
  <property fmtid="{D5CDD505-2E9C-101B-9397-08002B2CF9AE}" pid="9" name="MSIP_Label_624b1752-a977-4927-b9e6-e48a43684aee_SiteId">
    <vt:lpwstr>031a09bc-a2bf-44df-888e-4e09355b7a24</vt:lpwstr>
  </property>
  <property fmtid="{D5CDD505-2E9C-101B-9397-08002B2CF9AE}" pid="10" name="MSIP_Label_624b1752-a977-4927-b9e6-e48a43684aee_ActionId">
    <vt:lpwstr>9a366f35-4b21-4eb7-af57-921fa7d612e4</vt:lpwstr>
  </property>
  <property fmtid="{D5CDD505-2E9C-101B-9397-08002B2CF9AE}" pid="11" name="MSIP_Label_624b1752-a977-4927-b9e6-e48a43684aee_ContentBits">
    <vt:lpwstr>0</vt:lpwstr>
  </property>
  <property fmtid="{D5CDD505-2E9C-101B-9397-08002B2CF9AE}" pid="12" name="Order">
    <vt:r8>3287200</vt:r8>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